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1A2E8" w14:textId="42DFFDE7" w:rsidR="000B0261" w:rsidRPr="000B0261" w:rsidRDefault="000B0261" w:rsidP="000B0261">
      <w:pPr>
        <w:pStyle w:val="Default"/>
        <w:jc w:val="center"/>
        <w:rPr>
          <w:rFonts w:ascii="Times New Roman" w:hAnsi="Times New Roman" w:cs="Times New Roman"/>
          <w:b/>
          <w:bCs/>
        </w:rPr>
      </w:pPr>
      <w:commentRangeStart w:id="0"/>
      <w:r w:rsidRPr="000B0261">
        <w:rPr>
          <w:rFonts w:ascii="Times New Roman" w:hAnsi="Times New Roman" w:cs="Times New Roman"/>
          <w:b/>
          <w:bCs/>
        </w:rPr>
        <w:t>FULL</w:t>
      </w:r>
      <w:commentRangeEnd w:id="0"/>
      <w:r w:rsidR="000501CC">
        <w:rPr>
          <w:rStyle w:val="CommentReference"/>
          <w:rFonts w:asciiTheme="minorHAnsi" w:hAnsiTheme="minorHAnsi" w:cstheme="minorBidi"/>
          <w:color w:val="auto"/>
        </w:rPr>
        <w:commentReference w:id="0"/>
      </w:r>
      <w:r w:rsidRPr="000B0261">
        <w:rPr>
          <w:rFonts w:ascii="Times New Roman" w:hAnsi="Times New Roman" w:cs="Times New Roman"/>
          <w:b/>
          <w:bCs/>
        </w:rPr>
        <w:t xml:space="preserve"> EMERGENCY USE AUTHORIZATION (EUA)</w:t>
      </w:r>
    </w:p>
    <w:p w14:paraId="420374E6" w14:textId="77777777" w:rsidR="000B0261" w:rsidRPr="000B0261" w:rsidRDefault="000B0261" w:rsidP="000B0261">
      <w:pPr>
        <w:pStyle w:val="Default"/>
        <w:jc w:val="center"/>
        <w:rPr>
          <w:rFonts w:ascii="Times New Roman" w:hAnsi="Times New Roman" w:cs="Times New Roman"/>
          <w:b/>
          <w:bCs/>
        </w:rPr>
      </w:pPr>
      <w:r w:rsidRPr="000B0261">
        <w:rPr>
          <w:rFonts w:ascii="Times New Roman" w:hAnsi="Times New Roman" w:cs="Times New Roman"/>
          <w:b/>
          <w:bCs/>
        </w:rPr>
        <w:t>PRESCRIBING INFORMATION</w:t>
      </w:r>
    </w:p>
    <w:p w14:paraId="19A8747F" w14:textId="77777777" w:rsidR="000B0261" w:rsidRPr="000B0261" w:rsidRDefault="000B0261" w:rsidP="000B0261">
      <w:pPr>
        <w:pStyle w:val="Default"/>
        <w:jc w:val="center"/>
        <w:rPr>
          <w:rFonts w:ascii="Times New Roman" w:hAnsi="Times New Roman" w:cs="Times New Roman"/>
          <w:b/>
          <w:bCs/>
        </w:rPr>
      </w:pPr>
    </w:p>
    <w:p w14:paraId="6E89F6EA" w14:textId="77777777" w:rsidR="000B0261" w:rsidRPr="000B0261" w:rsidRDefault="000B0261" w:rsidP="000B0261">
      <w:pPr>
        <w:pStyle w:val="Default"/>
        <w:jc w:val="center"/>
        <w:rPr>
          <w:rFonts w:ascii="Times New Roman" w:hAnsi="Times New Roman" w:cs="Times New Roman"/>
          <w:b/>
          <w:bCs/>
        </w:rPr>
      </w:pPr>
      <w:r w:rsidRPr="000B0261">
        <w:rPr>
          <w:rFonts w:ascii="Times New Roman" w:hAnsi="Times New Roman" w:cs="Times New Roman"/>
          <w:b/>
          <w:bCs/>
        </w:rPr>
        <w:t>MODERNA COVID-19 VACCINE</w:t>
      </w:r>
    </w:p>
    <w:p w14:paraId="48D9AC37" w14:textId="77777777" w:rsidR="000B0261" w:rsidRPr="000B0261" w:rsidRDefault="000B0261" w:rsidP="000B0261">
      <w:pPr>
        <w:pStyle w:val="Default"/>
        <w:rPr>
          <w:rFonts w:ascii="Times New Roman" w:hAnsi="Times New Roman" w:cs="Times New Roman"/>
          <w:b/>
          <w:bCs/>
        </w:rPr>
      </w:pPr>
      <w:r w:rsidRPr="000B0261">
        <w:rPr>
          <w:rFonts w:ascii="Times New Roman" w:hAnsi="Times New Roman" w:cs="Times New Roman"/>
          <w:b/>
          <w:bCs/>
        </w:rPr>
        <w:t xml:space="preserve"> </w:t>
      </w:r>
    </w:p>
    <w:p w14:paraId="407DCE9F" w14:textId="77777777" w:rsidR="000B0261" w:rsidRDefault="000B0261" w:rsidP="000B0261">
      <w:pPr>
        <w:pStyle w:val="Default"/>
        <w:rPr>
          <w:rFonts w:ascii="Times New Roman" w:hAnsi="Times New Roman" w:cs="Times New Roman"/>
          <w:b/>
          <w:bCs/>
          <w:sz w:val="16"/>
          <w:szCs w:val="16"/>
        </w:rPr>
        <w:sectPr w:rsidR="000B0261" w:rsidSect="007D392C">
          <w:footerReference w:type="default" r:id="rId10"/>
          <w:pgSz w:w="12240" w:h="15840"/>
          <w:pgMar w:top="1440" w:right="1440" w:bottom="1440" w:left="1440" w:header="0" w:footer="1210" w:gutter="0"/>
          <w:cols w:space="720"/>
        </w:sectPr>
      </w:pPr>
    </w:p>
    <w:p w14:paraId="4B305D2E" w14:textId="761937C7" w:rsidR="000B0261" w:rsidRDefault="000B0261" w:rsidP="000B0261">
      <w:pPr>
        <w:pStyle w:val="Default"/>
        <w:rPr>
          <w:rFonts w:ascii="Times New Roman" w:hAnsi="Times New Roman" w:cs="Times New Roman"/>
          <w:b/>
          <w:bCs/>
          <w:sz w:val="16"/>
          <w:szCs w:val="16"/>
        </w:rPr>
      </w:pPr>
      <w:commentRangeStart w:id="1"/>
      <w:r w:rsidRPr="000B0261">
        <w:rPr>
          <w:rFonts w:ascii="Times New Roman" w:hAnsi="Times New Roman" w:cs="Times New Roman"/>
          <w:b/>
          <w:bCs/>
          <w:sz w:val="16"/>
          <w:szCs w:val="16"/>
        </w:rPr>
        <w:t>FULL</w:t>
      </w:r>
      <w:commentRangeEnd w:id="1"/>
      <w:r w:rsidR="000501CC">
        <w:rPr>
          <w:rStyle w:val="CommentReference"/>
          <w:rFonts w:asciiTheme="minorHAnsi" w:hAnsiTheme="minorHAnsi" w:cstheme="minorBidi"/>
          <w:color w:val="auto"/>
        </w:rPr>
        <w:commentReference w:id="1"/>
      </w:r>
      <w:r w:rsidRPr="000B0261">
        <w:rPr>
          <w:rFonts w:ascii="Times New Roman" w:hAnsi="Times New Roman" w:cs="Times New Roman"/>
          <w:b/>
          <w:bCs/>
          <w:sz w:val="16"/>
          <w:szCs w:val="16"/>
        </w:rPr>
        <w:t xml:space="preserve"> EUA PRESCRIBING INFORMATION: CONTENTS* </w:t>
      </w:r>
    </w:p>
    <w:p w14:paraId="61B09099" w14:textId="34877215"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 AUTHORIZED USE</w:t>
      </w:r>
    </w:p>
    <w:p w14:paraId="4DA81685" w14:textId="6F12850F"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2</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DOSAGE AND ADMINISTRATION</w:t>
      </w:r>
    </w:p>
    <w:p w14:paraId="4474DD75" w14:textId="00211E07"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2.1 Dosing and Schedule</w:t>
      </w:r>
    </w:p>
    <w:p w14:paraId="5260B5FB" w14:textId="693FB927"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2.2 Dose Preparation</w:t>
      </w:r>
    </w:p>
    <w:p w14:paraId="63324E46" w14:textId="6D72EADA"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2.3 Administration Information</w:t>
      </w:r>
    </w:p>
    <w:p w14:paraId="1BF1C972" w14:textId="1BA9CF7B"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3</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DOSAGE FORMS AND STRENGTHS</w:t>
      </w:r>
    </w:p>
    <w:p w14:paraId="25C9D11D" w14:textId="1C808CF7"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4</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CONTRAINDICATIONS</w:t>
      </w:r>
    </w:p>
    <w:p w14:paraId="4A680FF0" w14:textId="1AA09E08"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5</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WARNINGS AND PRECAUTIONS</w:t>
      </w:r>
    </w:p>
    <w:p w14:paraId="15385231" w14:textId="5EA9564A"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5.1 Managing Allergic Reactions</w:t>
      </w:r>
    </w:p>
    <w:p w14:paraId="2CB5D9C6" w14:textId="03013478"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5.2 Altered Immunocompetence</w:t>
      </w:r>
    </w:p>
    <w:p w14:paraId="57704EB4" w14:textId="0CA7C0AF"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5.3 Limitations of Vaccine Effectiveness</w:t>
      </w:r>
    </w:p>
    <w:p w14:paraId="0A883E10" w14:textId="4A40A197"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6</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OVERALL SAFETY SUMMARY</w:t>
      </w:r>
    </w:p>
    <w:p w14:paraId="27C1AA28" w14:textId="5D242073"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6.1</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Clinical Trials Experience</w:t>
      </w:r>
    </w:p>
    <w:p w14:paraId="4BA978CD" w14:textId="1894E6ED"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8</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ADVERSE EVENTS AND VACCINE ADMINISTRATION ERRORS REPORTING REQUIREMENTS AND INSTRUCTIONS</w:t>
      </w:r>
    </w:p>
    <w:p w14:paraId="3F8C3A1F" w14:textId="7C729CF0"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10</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DRUG INTERACTIONS</w:t>
      </w:r>
    </w:p>
    <w:p w14:paraId="019E9573" w14:textId="74D54662"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11</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USE IN SPECIFIC POPULATIONS</w:t>
      </w:r>
    </w:p>
    <w:p w14:paraId="3BD81C9E" w14:textId="7A19DC5F"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11.1 Pregnancy</w:t>
      </w:r>
    </w:p>
    <w:p w14:paraId="6CCEA9F2" w14:textId="166D004D"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11.2 Lactation</w:t>
      </w:r>
    </w:p>
    <w:p w14:paraId="4F5A9855" w14:textId="203BDA34"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11.3 Pediatric Use</w:t>
      </w:r>
    </w:p>
    <w:p w14:paraId="6192D29D" w14:textId="21CC10D7"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11.4 Geriatric Use</w:t>
      </w:r>
    </w:p>
    <w:p w14:paraId="58A6B3CA" w14:textId="47730863"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13</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DESCRIPTION</w:t>
      </w:r>
    </w:p>
    <w:p w14:paraId="0E4C35A9" w14:textId="078020F8"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14</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CLINICAL PHARMACOLOGY</w:t>
      </w:r>
    </w:p>
    <w:p w14:paraId="1CB34FBD" w14:textId="3D89643F"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14.1 Mechanism of Action</w:t>
      </w:r>
    </w:p>
    <w:p w14:paraId="2606DA1B" w14:textId="1D641212"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lastRenderedPageBreak/>
        <w:t>18</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CLINICAL TRIAL RESULTS AND SUPPORTING DATA FOR EUA</w:t>
      </w:r>
    </w:p>
    <w:p w14:paraId="6FEA0C7B" w14:textId="1F9F2D59"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19</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HOW SUPPLIED/STORAGE AND HANDLING</w:t>
      </w:r>
    </w:p>
    <w:p w14:paraId="00EDC040" w14:textId="3BF0F375"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20</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PATIENT COUNSELING INFORMATION</w:t>
      </w:r>
    </w:p>
    <w:p w14:paraId="3BF50A94" w14:textId="390E9D97" w:rsidR="000B0261" w:rsidRPr="000B0261" w:rsidRDefault="000B0261" w:rsidP="000B0261">
      <w:pPr>
        <w:pStyle w:val="Default"/>
        <w:rPr>
          <w:rFonts w:ascii="Times New Roman" w:hAnsi="Times New Roman" w:cs="Times New Roman"/>
          <w:b/>
          <w:bCs/>
          <w:sz w:val="16"/>
          <w:szCs w:val="16"/>
        </w:rPr>
      </w:pPr>
      <w:r w:rsidRPr="000B0261">
        <w:rPr>
          <w:rFonts w:ascii="Times New Roman" w:hAnsi="Times New Roman" w:cs="Times New Roman"/>
          <w:b/>
          <w:bCs/>
          <w:sz w:val="16"/>
          <w:szCs w:val="16"/>
        </w:rPr>
        <w:t>21</w:t>
      </w:r>
      <w:r>
        <w:rPr>
          <w:rFonts w:ascii="Times New Roman" w:hAnsi="Times New Roman" w:cs="Times New Roman"/>
          <w:b/>
          <w:bCs/>
          <w:sz w:val="16"/>
          <w:szCs w:val="16"/>
        </w:rPr>
        <w:t xml:space="preserve"> </w:t>
      </w:r>
      <w:r w:rsidRPr="000B0261">
        <w:rPr>
          <w:rFonts w:ascii="Times New Roman" w:hAnsi="Times New Roman" w:cs="Times New Roman"/>
          <w:b/>
          <w:bCs/>
          <w:sz w:val="16"/>
          <w:szCs w:val="16"/>
        </w:rPr>
        <w:t>CONTACT INFORMATION</w:t>
      </w:r>
    </w:p>
    <w:p w14:paraId="42C3D1E3" w14:textId="42A39381" w:rsidR="000B0261" w:rsidRPr="000B0261" w:rsidRDefault="000B0261" w:rsidP="000B0261">
      <w:pPr>
        <w:pStyle w:val="Default"/>
        <w:rPr>
          <w:rFonts w:ascii="Times New Roman" w:hAnsi="Times New Roman" w:cs="Times New Roman"/>
          <w:sz w:val="16"/>
          <w:szCs w:val="16"/>
        </w:rPr>
      </w:pPr>
      <w:r w:rsidRPr="000B0261">
        <w:rPr>
          <w:rFonts w:ascii="Times New Roman" w:hAnsi="Times New Roman" w:cs="Times New Roman"/>
          <w:sz w:val="16"/>
          <w:szCs w:val="16"/>
        </w:rPr>
        <w:t>*Sections or subsections omitted from the full prescribing information are not listed</w:t>
      </w:r>
    </w:p>
    <w:p w14:paraId="1C389CB1" w14:textId="77777777" w:rsidR="000B0261" w:rsidRDefault="000B0261" w:rsidP="00B87D49">
      <w:pPr>
        <w:pStyle w:val="Default"/>
        <w:rPr>
          <w:b/>
          <w:bCs/>
          <w:sz w:val="23"/>
          <w:szCs w:val="23"/>
        </w:rPr>
        <w:sectPr w:rsidR="000B0261" w:rsidSect="007D392C">
          <w:type w:val="continuous"/>
          <w:pgSz w:w="12240" w:h="15840"/>
          <w:pgMar w:top="1440" w:right="1440" w:bottom="1440" w:left="1440" w:header="0" w:footer="1210" w:gutter="0"/>
          <w:cols w:num="2" w:space="720"/>
        </w:sectPr>
      </w:pPr>
    </w:p>
    <w:p w14:paraId="5B4A8A94" w14:textId="356C7105" w:rsidR="000B0261" w:rsidRDefault="000B0261" w:rsidP="00B87D49">
      <w:pPr>
        <w:pStyle w:val="Default"/>
        <w:rPr>
          <w:b/>
          <w:bCs/>
          <w:sz w:val="23"/>
          <w:szCs w:val="23"/>
        </w:rPr>
      </w:pPr>
    </w:p>
    <w:p w14:paraId="67702259" w14:textId="4B9F194A" w:rsidR="00B87D49" w:rsidRDefault="00B42D5A">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w:t>
      </w:r>
    </w:p>
    <w:p w14:paraId="37458FDA" w14:textId="195D978D" w:rsidR="00B87D49" w:rsidRDefault="00B87D49">
      <w:pPr>
        <w:rPr>
          <w:ins w:id="2" w:author="Author"/>
          <w:rFonts w:ascii="Times New Roman" w:eastAsia="Times New Roman" w:hAnsi="Times New Roman" w:cs="Times New Roman"/>
          <w:sz w:val="24"/>
          <w:szCs w:val="24"/>
        </w:rPr>
      </w:pPr>
    </w:p>
    <w:p w14:paraId="53FFEFD3" w14:textId="138BEE93" w:rsidR="000501CC" w:rsidRPr="0096569F" w:rsidRDefault="000501CC" w:rsidP="000501CC">
      <w:pPr>
        <w:widowControl/>
        <w:rPr>
          <w:ins w:id="3" w:author="Author"/>
          <w:rFonts w:ascii="Times New Roman" w:eastAsia="Calibri" w:hAnsi="Times New Roman" w:cs="Times New Roman"/>
          <w:b/>
          <w:bCs/>
          <w:sz w:val="24"/>
          <w:szCs w:val="24"/>
        </w:rPr>
      </w:pPr>
      <w:commentRangeStart w:id="4"/>
      <w:ins w:id="5" w:author="Author">
        <w:r w:rsidRPr="0096569F">
          <w:rPr>
            <w:rFonts w:ascii="Times New Roman" w:eastAsia="Calibri" w:hAnsi="Times New Roman" w:cs="Times New Roman"/>
            <w:b/>
            <w:bCs/>
            <w:sz w:val="24"/>
            <w:szCs w:val="24"/>
          </w:rPr>
          <w:t>Table 1</w:t>
        </w:r>
        <w:commentRangeEnd w:id="4"/>
        <w:r>
          <w:rPr>
            <w:rStyle w:val="CommentReference"/>
          </w:rPr>
          <w:commentReference w:id="4"/>
        </w:r>
        <w:r w:rsidRPr="0096569F">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w:t>
        </w:r>
        <w:commentRangeStart w:id="6"/>
        <w:r w:rsidRPr="0096569F">
          <w:rPr>
            <w:rFonts w:ascii="Times New Roman" w:eastAsia="Calibri" w:hAnsi="Times New Roman" w:cs="Times New Roman"/>
            <w:b/>
            <w:bCs/>
            <w:sz w:val="24"/>
            <w:szCs w:val="24"/>
          </w:rPr>
          <w:t>Frequency</w:t>
        </w:r>
        <w:commentRangeEnd w:id="6"/>
        <w:r>
          <w:rPr>
            <w:rStyle w:val="CommentReference"/>
          </w:rPr>
          <w:commentReference w:id="6"/>
        </w:r>
        <w:r w:rsidRPr="0096569F">
          <w:rPr>
            <w:rFonts w:ascii="Times New Roman" w:eastAsia="Calibri" w:hAnsi="Times New Roman" w:cs="Times New Roman"/>
            <w:b/>
            <w:bCs/>
            <w:sz w:val="24"/>
            <w:szCs w:val="24"/>
          </w:rPr>
          <w:t xml:space="preserve"> of Solicited Local and Systemic 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 After Each Dose</w:t>
        </w:r>
        <w:r>
          <w:rPr>
            <w:rFonts w:ascii="Times New Roman" w:eastAsia="Calibri" w:hAnsi="Times New Roman" w:cs="Times New Roman"/>
            <w:b/>
            <w:bCs/>
            <w:sz w:val="24"/>
            <w:szCs w:val="24"/>
          </w:rPr>
          <w:t xml:space="preserve"> in</w:t>
        </w:r>
        <w:r w:rsidRPr="0096569F">
          <w:rPr>
            <w:rFonts w:ascii="Times New Roman" w:eastAsia="Calibri" w:hAnsi="Times New Roman" w:cs="Times New Roman"/>
            <w:b/>
            <w:bCs/>
            <w:sz w:val="24"/>
            <w:szCs w:val="24"/>
          </w:rPr>
          <w:t xml:space="preserve"> </w:t>
        </w:r>
        <w:r w:rsidR="00C44CC1">
          <w:rPr>
            <w:rFonts w:ascii="Times New Roman" w:eastAsia="Calibri" w:hAnsi="Times New Roman" w:cs="Times New Roman"/>
            <w:b/>
            <w:bCs/>
            <w:sz w:val="24"/>
            <w:szCs w:val="24"/>
          </w:rPr>
          <w:t>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18-64 </w:t>
        </w:r>
        <w:r w:rsidR="00894CE9">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ears</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ins>
    </w:p>
    <w:p w14:paraId="1CA04400" w14:textId="77777777" w:rsidR="000501CC" w:rsidRDefault="000501CC" w:rsidP="000501CC">
      <w:pPr>
        <w:widowControl/>
        <w:rPr>
          <w:ins w:id="7" w:author="Autho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245"/>
        <w:gridCol w:w="1710"/>
        <w:gridCol w:w="1710"/>
        <w:gridCol w:w="1710"/>
        <w:gridCol w:w="1710"/>
      </w:tblGrid>
      <w:tr w:rsidR="000501CC" w:rsidRPr="009E2E9C" w14:paraId="1AE43E16" w14:textId="77777777" w:rsidTr="000501CC">
        <w:trPr>
          <w:ins w:id="8" w:author="Author"/>
        </w:trPr>
        <w:tc>
          <w:tcPr>
            <w:tcW w:w="2245" w:type="dxa"/>
            <w:tcBorders>
              <w:bottom w:val="single" w:sz="4" w:space="0" w:color="auto"/>
            </w:tcBorders>
            <w:shd w:val="clear" w:color="auto" w:fill="F2F2F2" w:themeFill="background1" w:themeFillShade="F2"/>
          </w:tcPr>
          <w:p w14:paraId="4B5D7F61" w14:textId="77777777" w:rsidR="000501CC" w:rsidRPr="009E2E9C" w:rsidRDefault="000501CC" w:rsidP="000501CC">
            <w:pPr>
              <w:widowControl/>
              <w:rPr>
                <w:ins w:id="9" w:author="Autho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5CEC7BBC" w14:textId="77777777" w:rsidR="000501CC" w:rsidRPr="009E2E9C" w:rsidRDefault="000501CC" w:rsidP="000501CC">
            <w:pPr>
              <w:widowControl/>
              <w:jc w:val="center"/>
              <w:rPr>
                <w:ins w:id="10" w:author="Author"/>
                <w:rFonts w:ascii="Times New Roman" w:eastAsia="Calibri" w:hAnsi="Times New Roman" w:cs="Times New Roman"/>
                <w:b/>
                <w:bCs/>
                <w:sz w:val="20"/>
                <w:szCs w:val="20"/>
              </w:rPr>
            </w:pPr>
            <w:ins w:id="11" w:author="Author">
              <w:r w:rsidRPr="009E2E9C">
                <w:rPr>
                  <w:rFonts w:ascii="Times New Roman" w:eastAsia="Calibri" w:hAnsi="Times New Roman" w:cs="Times New Roman"/>
                  <w:b/>
                  <w:bCs/>
                  <w:sz w:val="20"/>
                  <w:szCs w:val="20"/>
                </w:rPr>
                <w:t>Moderna COVID-19 Vaccine</w:t>
              </w:r>
            </w:ins>
          </w:p>
          <w:p w14:paraId="7753D0C8" w14:textId="77777777" w:rsidR="000501CC" w:rsidRPr="009E2E9C" w:rsidRDefault="000501CC" w:rsidP="000501CC">
            <w:pPr>
              <w:widowControl/>
              <w:jc w:val="center"/>
              <w:rPr>
                <w:ins w:id="12" w:author="Autho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657D81AA" w14:textId="77777777" w:rsidR="000501CC" w:rsidRPr="009E2E9C" w:rsidRDefault="000501CC" w:rsidP="000501CC">
            <w:pPr>
              <w:widowControl/>
              <w:jc w:val="center"/>
              <w:rPr>
                <w:ins w:id="13" w:author="Author"/>
                <w:rFonts w:ascii="Times New Roman" w:eastAsia="Calibri" w:hAnsi="Times New Roman" w:cs="Times New Roman"/>
                <w:b/>
                <w:bCs/>
                <w:sz w:val="20"/>
                <w:szCs w:val="20"/>
              </w:rPr>
            </w:pPr>
            <w:ins w:id="14" w:author="Author">
              <w:r w:rsidRPr="009E2E9C">
                <w:rPr>
                  <w:rFonts w:ascii="Times New Roman" w:eastAsia="Calibri" w:hAnsi="Times New Roman" w:cs="Times New Roman"/>
                  <w:b/>
                  <w:bCs/>
                  <w:sz w:val="20"/>
                  <w:szCs w:val="20"/>
                </w:rPr>
                <w:t>Placebo</w:t>
              </w:r>
              <w:r w:rsidRPr="009E2E9C">
                <w:rPr>
                  <w:rFonts w:ascii="Times New Roman" w:eastAsia="Calibri" w:hAnsi="Times New Roman" w:cs="Times New Roman"/>
                  <w:b/>
                  <w:bCs/>
                  <w:sz w:val="20"/>
                  <w:szCs w:val="20"/>
                  <w:vertAlign w:val="superscript"/>
                </w:rPr>
                <w:t>a</w:t>
              </w:r>
            </w:ins>
          </w:p>
        </w:tc>
      </w:tr>
      <w:tr w:rsidR="000501CC" w:rsidRPr="009E2E9C" w14:paraId="34E70C48" w14:textId="77777777" w:rsidTr="000501CC">
        <w:trPr>
          <w:ins w:id="15" w:author="Author"/>
        </w:trPr>
        <w:tc>
          <w:tcPr>
            <w:tcW w:w="2245" w:type="dxa"/>
            <w:tcBorders>
              <w:bottom w:val="single" w:sz="4" w:space="0" w:color="auto"/>
            </w:tcBorders>
            <w:shd w:val="clear" w:color="auto" w:fill="F2F2F2" w:themeFill="background1" w:themeFillShade="F2"/>
          </w:tcPr>
          <w:p w14:paraId="412E97FA" w14:textId="77777777" w:rsidR="000501CC" w:rsidRPr="009E2E9C" w:rsidRDefault="000501CC" w:rsidP="000501CC">
            <w:pPr>
              <w:widowControl/>
              <w:rPr>
                <w:ins w:id="16" w:author="Autho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33891E53" w14:textId="77777777" w:rsidR="000501CC" w:rsidRPr="009E2E9C" w:rsidRDefault="000501CC" w:rsidP="000501CC">
            <w:pPr>
              <w:widowControl/>
              <w:jc w:val="center"/>
              <w:rPr>
                <w:ins w:id="17" w:author="Author"/>
                <w:rFonts w:ascii="Times New Roman" w:eastAsia="Calibri" w:hAnsi="Times New Roman" w:cs="Times New Roman"/>
                <w:b/>
                <w:bCs/>
                <w:sz w:val="20"/>
                <w:szCs w:val="20"/>
              </w:rPr>
            </w:pPr>
            <w:ins w:id="18" w:author="Author">
              <w:r w:rsidRPr="009E2E9C">
                <w:rPr>
                  <w:rFonts w:ascii="Times New Roman" w:eastAsia="Calibri" w:hAnsi="Times New Roman" w:cs="Times New Roman"/>
                  <w:b/>
                  <w:bCs/>
                  <w:sz w:val="20"/>
                  <w:szCs w:val="20"/>
                </w:rPr>
                <w:t>Dose 1</w:t>
              </w:r>
            </w:ins>
          </w:p>
          <w:p w14:paraId="2E5D1B16" w14:textId="77777777" w:rsidR="000501CC" w:rsidRPr="009E2E9C" w:rsidRDefault="000501CC" w:rsidP="000501CC">
            <w:pPr>
              <w:widowControl/>
              <w:jc w:val="center"/>
              <w:rPr>
                <w:ins w:id="19" w:author="Author"/>
                <w:rFonts w:ascii="Times New Roman" w:eastAsia="Calibri" w:hAnsi="Times New Roman" w:cs="Times New Roman"/>
                <w:sz w:val="20"/>
                <w:szCs w:val="20"/>
              </w:rPr>
            </w:pPr>
            <w:ins w:id="20" w:author="Author">
              <w:r w:rsidRPr="009E2E9C">
                <w:rPr>
                  <w:rFonts w:ascii="Times New Roman" w:eastAsia="Calibri" w:hAnsi="Times New Roman" w:cs="Times New Roman"/>
                  <w:sz w:val="20"/>
                  <w:szCs w:val="20"/>
                </w:rPr>
                <w:t>(N=11,405)</w:t>
              </w:r>
            </w:ins>
          </w:p>
          <w:p w14:paraId="44E4F907" w14:textId="77777777" w:rsidR="000501CC" w:rsidRPr="009E2E9C" w:rsidRDefault="000501CC" w:rsidP="000501CC">
            <w:pPr>
              <w:widowControl/>
              <w:jc w:val="center"/>
              <w:rPr>
                <w:ins w:id="21" w:author="Author"/>
                <w:rFonts w:ascii="Times New Roman" w:eastAsia="Calibri" w:hAnsi="Times New Roman" w:cs="Times New Roman"/>
                <w:b/>
                <w:bCs/>
                <w:sz w:val="20"/>
                <w:szCs w:val="20"/>
              </w:rPr>
            </w:pPr>
            <w:ins w:id="22"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1F3259D0" w14:textId="77777777" w:rsidR="000501CC" w:rsidRPr="009E2E9C" w:rsidRDefault="000501CC" w:rsidP="000501CC">
            <w:pPr>
              <w:widowControl/>
              <w:jc w:val="center"/>
              <w:rPr>
                <w:ins w:id="23" w:author="Author"/>
                <w:rFonts w:ascii="Times New Roman" w:eastAsia="Calibri" w:hAnsi="Times New Roman" w:cs="Times New Roman"/>
                <w:b/>
                <w:bCs/>
                <w:sz w:val="20"/>
                <w:szCs w:val="20"/>
              </w:rPr>
            </w:pPr>
            <w:ins w:id="24" w:author="Author">
              <w:r w:rsidRPr="009E2E9C">
                <w:rPr>
                  <w:rFonts w:ascii="Times New Roman" w:eastAsia="Calibri" w:hAnsi="Times New Roman" w:cs="Times New Roman"/>
                  <w:b/>
                  <w:bCs/>
                  <w:sz w:val="20"/>
                  <w:szCs w:val="20"/>
                </w:rPr>
                <w:t>Dose 2</w:t>
              </w:r>
            </w:ins>
          </w:p>
          <w:p w14:paraId="69AC32FD" w14:textId="77777777" w:rsidR="000501CC" w:rsidRPr="009E2E9C" w:rsidRDefault="000501CC" w:rsidP="000501CC">
            <w:pPr>
              <w:widowControl/>
              <w:jc w:val="center"/>
              <w:rPr>
                <w:ins w:id="25" w:author="Author"/>
                <w:rFonts w:ascii="Times New Roman" w:eastAsia="Calibri" w:hAnsi="Times New Roman" w:cs="Times New Roman"/>
                <w:sz w:val="20"/>
                <w:szCs w:val="20"/>
              </w:rPr>
            </w:pPr>
            <w:ins w:id="26" w:author="Author">
              <w:r w:rsidRPr="009E2E9C">
                <w:rPr>
                  <w:rFonts w:ascii="Times New Roman" w:eastAsia="Calibri" w:hAnsi="Times New Roman" w:cs="Times New Roman"/>
                  <w:sz w:val="20"/>
                  <w:szCs w:val="20"/>
                </w:rPr>
                <w:t>(N=10,358)</w:t>
              </w:r>
            </w:ins>
          </w:p>
          <w:p w14:paraId="0E2CF71E" w14:textId="77777777" w:rsidR="000501CC" w:rsidRPr="009E2E9C" w:rsidRDefault="000501CC" w:rsidP="000501CC">
            <w:pPr>
              <w:widowControl/>
              <w:jc w:val="center"/>
              <w:rPr>
                <w:ins w:id="27" w:author="Author"/>
                <w:rFonts w:ascii="Times New Roman" w:eastAsia="Calibri" w:hAnsi="Times New Roman" w:cs="Times New Roman"/>
                <w:sz w:val="20"/>
                <w:szCs w:val="20"/>
              </w:rPr>
            </w:pPr>
            <w:ins w:id="28"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6E110041" w14:textId="77777777" w:rsidR="000501CC" w:rsidRPr="009E2E9C" w:rsidRDefault="000501CC" w:rsidP="000501CC">
            <w:pPr>
              <w:widowControl/>
              <w:jc w:val="center"/>
              <w:rPr>
                <w:ins w:id="29" w:author="Author"/>
                <w:rFonts w:ascii="Times New Roman" w:eastAsia="Calibri" w:hAnsi="Times New Roman" w:cs="Times New Roman"/>
                <w:b/>
                <w:bCs/>
                <w:sz w:val="20"/>
                <w:szCs w:val="20"/>
              </w:rPr>
            </w:pPr>
            <w:ins w:id="30" w:author="Author">
              <w:r w:rsidRPr="009E2E9C">
                <w:rPr>
                  <w:rFonts w:ascii="Times New Roman" w:eastAsia="Calibri" w:hAnsi="Times New Roman" w:cs="Times New Roman"/>
                  <w:b/>
                  <w:bCs/>
                  <w:sz w:val="20"/>
                  <w:szCs w:val="20"/>
                </w:rPr>
                <w:t>Dose 1</w:t>
              </w:r>
            </w:ins>
          </w:p>
          <w:p w14:paraId="1D43ACF6" w14:textId="77777777" w:rsidR="000501CC" w:rsidRPr="009E2E9C" w:rsidRDefault="000501CC" w:rsidP="000501CC">
            <w:pPr>
              <w:widowControl/>
              <w:jc w:val="center"/>
              <w:rPr>
                <w:ins w:id="31" w:author="Author"/>
                <w:rFonts w:ascii="Times New Roman" w:eastAsia="Calibri" w:hAnsi="Times New Roman" w:cs="Times New Roman"/>
                <w:sz w:val="20"/>
                <w:szCs w:val="20"/>
              </w:rPr>
            </w:pPr>
            <w:ins w:id="32" w:author="Author">
              <w:r w:rsidRPr="009E2E9C">
                <w:rPr>
                  <w:rFonts w:ascii="Times New Roman" w:eastAsia="Calibri" w:hAnsi="Times New Roman" w:cs="Times New Roman"/>
                  <w:sz w:val="20"/>
                  <w:szCs w:val="20"/>
                </w:rPr>
                <w:t>(N=11,406)</w:t>
              </w:r>
            </w:ins>
          </w:p>
          <w:p w14:paraId="484F09D8" w14:textId="77777777" w:rsidR="000501CC" w:rsidRPr="009E2E9C" w:rsidRDefault="000501CC" w:rsidP="000501CC">
            <w:pPr>
              <w:widowControl/>
              <w:jc w:val="center"/>
              <w:rPr>
                <w:ins w:id="33" w:author="Author"/>
                <w:rFonts w:ascii="Times New Roman" w:eastAsia="Calibri" w:hAnsi="Times New Roman" w:cs="Times New Roman"/>
                <w:b/>
                <w:bCs/>
                <w:sz w:val="20"/>
                <w:szCs w:val="20"/>
              </w:rPr>
            </w:pPr>
            <w:ins w:id="34"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1B399151" w14:textId="77777777" w:rsidR="000501CC" w:rsidRPr="009E2E9C" w:rsidRDefault="000501CC" w:rsidP="000501CC">
            <w:pPr>
              <w:widowControl/>
              <w:jc w:val="center"/>
              <w:rPr>
                <w:ins w:id="35" w:author="Author"/>
                <w:rFonts w:ascii="Times New Roman" w:eastAsia="Calibri" w:hAnsi="Times New Roman" w:cs="Times New Roman"/>
                <w:b/>
                <w:bCs/>
                <w:sz w:val="20"/>
                <w:szCs w:val="20"/>
              </w:rPr>
            </w:pPr>
            <w:ins w:id="36" w:author="Author">
              <w:r w:rsidRPr="009E2E9C">
                <w:rPr>
                  <w:rFonts w:ascii="Times New Roman" w:eastAsia="Calibri" w:hAnsi="Times New Roman" w:cs="Times New Roman"/>
                  <w:b/>
                  <w:bCs/>
                  <w:sz w:val="20"/>
                  <w:szCs w:val="20"/>
                </w:rPr>
                <w:t>Dose 2</w:t>
              </w:r>
            </w:ins>
          </w:p>
          <w:p w14:paraId="0A888ED8" w14:textId="77777777" w:rsidR="000501CC" w:rsidRPr="009E2E9C" w:rsidRDefault="000501CC" w:rsidP="000501CC">
            <w:pPr>
              <w:widowControl/>
              <w:jc w:val="center"/>
              <w:rPr>
                <w:ins w:id="37" w:author="Author"/>
                <w:rFonts w:ascii="Times New Roman" w:eastAsia="Calibri" w:hAnsi="Times New Roman" w:cs="Times New Roman"/>
                <w:sz w:val="20"/>
                <w:szCs w:val="20"/>
              </w:rPr>
            </w:pPr>
            <w:ins w:id="38" w:author="Author">
              <w:r w:rsidRPr="009E2E9C">
                <w:rPr>
                  <w:rFonts w:ascii="Times New Roman" w:eastAsia="Calibri" w:hAnsi="Times New Roman" w:cs="Times New Roman"/>
                  <w:sz w:val="20"/>
                  <w:szCs w:val="20"/>
                </w:rPr>
                <w:t>(N=10,321)</w:t>
              </w:r>
            </w:ins>
          </w:p>
          <w:p w14:paraId="33DCB3B6" w14:textId="77777777" w:rsidR="000501CC" w:rsidRPr="009E2E9C" w:rsidRDefault="000501CC" w:rsidP="000501CC">
            <w:pPr>
              <w:widowControl/>
              <w:jc w:val="center"/>
              <w:rPr>
                <w:ins w:id="39" w:author="Author"/>
                <w:rFonts w:ascii="Times New Roman" w:eastAsia="Calibri" w:hAnsi="Times New Roman" w:cs="Times New Roman"/>
                <w:sz w:val="20"/>
                <w:szCs w:val="20"/>
              </w:rPr>
            </w:pPr>
            <w:ins w:id="40" w:author="Author">
              <w:r w:rsidRPr="009E2E9C">
                <w:rPr>
                  <w:rFonts w:ascii="Times New Roman" w:eastAsia="Calibri" w:hAnsi="Times New Roman" w:cs="Times New Roman"/>
                  <w:sz w:val="20"/>
                  <w:szCs w:val="20"/>
                </w:rPr>
                <w:t>n (%)</w:t>
              </w:r>
            </w:ins>
          </w:p>
        </w:tc>
      </w:tr>
      <w:tr w:rsidR="000501CC" w:rsidRPr="009E2E9C" w14:paraId="767D8F21" w14:textId="77777777" w:rsidTr="000501CC">
        <w:trPr>
          <w:ins w:id="41" w:author="Author"/>
        </w:trPr>
        <w:tc>
          <w:tcPr>
            <w:tcW w:w="2245" w:type="dxa"/>
            <w:shd w:val="clear" w:color="auto" w:fill="auto"/>
          </w:tcPr>
          <w:p w14:paraId="1ECF04B8" w14:textId="77777777" w:rsidR="000501CC" w:rsidRPr="009E2E9C" w:rsidRDefault="000501CC" w:rsidP="000501CC">
            <w:pPr>
              <w:widowControl/>
              <w:rPr>
                <w:ins w:id="42" w:author="Author"/>
                <w:rFonts w:ascii="Times New Roman" w:eastAsia="Calibri" w:hAnsi="Times New Roman" w:cs="Times New Roman"/>
                <w:b/>
                <w:bCs/>
                <w:sz w:val="20"/>
                <w:szCs w:val="20"/>
              </w:rPr>
            </w:pPr>
            <w:ins w:id="43" w:author="Author">
              <w:r w:rsidRPr="009E2E9C">
                <w:rPr>
                  <w:rFonts w:ascii="Times New Roman" w:eastAsia="Calibri" w:hAnsi="Times New Roman" w:cs="Times New Roman"/>
                  <w:b/>
                  <w:bCs/>
                  <w:sz w:val="20"/>
                  <w:szCs w:val="20"/>
                </w:rPr>
                <w:t>Local Adverse Reactions</w:t>
              </w:r>
            </w:ins>
          </w:p>
        </w:tc>
        <w:tc>
          <w:tcPr>
            <w:tcW w:w="1710" w:type="dxa"/>
            <w:shd w:val="clear" w:color="auto" w:fill="auto"/>
          </w:tcPr>
          <w:p w14:paraId="06F4C32A" w14:textId="77777777" w:rsidR="000501CC" w:rsidRPr="009E2E9C" w:rsidRDefault="000501CC" w:rsidP="000501CC">
            <w:pPr>
              <w:widowControl/>
              <w:jc w:val="center"/>
              <w:rPr>
                <w:ins w:id="44" w:author="Author"/>
                <w:rFonts w:ascii="Times New Roman" w:eastAsia="Calibri" w:hAnsi="Times New Roman" w:cs="Times New Roman"/>
                <w:b/>
                <w:bCs/>
                <w:sz w:val="20"/>
                <w:szCs w:val="20"/>
              </w:rPr>
            </w:pPr>
          </w:p>
        </w:tc>
        <w:tc>
          <w:tcPr>
            <w:tcW w:w="1710" w:type="dxa"/>
            <w:shd w:val="clear" w:color="auto" w:fill="auto"/>
          </w:tcPr>
          <w:p w14:paraId="76EFDE33" w14:textId="77777777" w:rsidR="000501CC" w:rsidRPr="009E2E9C" w:rsidRDefault="000501CC" w:rsidP="000501CC">
            <w:pPr>
              <w:widowControl/>
              <w:jc w:val="center"/>
              <w:rPr>
                <w:ins w:id="45" w:author="Author"/>
                <w:rFonts w:ascii="Times New Roman" w:eastAsia="Calibri" w:hAnsi="Times New Roman" w:cs="Times New Roman"/>
                <w:b/>
                <w:bCs/>
                <w:sz w:val="20"/>
                <w:szCs w:val="20"/>
              </w:rPr>
            </w:pPr>
          </w:p>
        </w:tc>
        <w:tc>
          <w:tcPr>
            <w:tcW w:w="1710" w:type="dxa"/>
            <w:shd w:val="clear" w:color="auto" w:fill="auto"/>
          </w:tcPr>
          <w:p w14:paraId="6B2C305A" w14:textId="77777777" w:rsidR="000501CC" w:rsidRPr="009E2E9C" w:rsidRDefault="000501CC" w:rsidP="000501CC">
            <w:pPr>
              <w:widowControl/>
              <w:jc w:val="center"/>
              <w:rPr>
                <w:ins w:id="46" w:author="Author"/>
                <w:rFonts w:ascii="Times New Roman" w:eastAsia="Calibri" w:hAnsi="Times New Roman" w:cs="Times New Roman"/>
                <w:b/>
                <w:bCs/>
                <w:sz w:val="20"/>
                <w:szCs w:val="20"/>
              </w:rPr>
            </w:pPr>
          </w:p>
        </w:tc>
        <w:tc>
          <w:tcPr>
            <w:tcW w:w="1710" w:type="dxa"/>
            <w:shd w:val="clear" w:color="auto" w:fill="auto"/>
          </w:tcPr>
          <w:p w14:paraId="1947E735" w14:textId="77777777" w:rsidR="000501CC" w:rsidRPr="009E2E9C" w:rsidRDefault="000501CC" w:rsidP="000501CC">
            <w:pPr>
              <w:widowControl/>
              <w:jc w:val="center"/>
              <w:rPr>
                <w:ins w:id="47" w:author="Author"/>
                <w:rFonts w:ascii="Times New Roman" w:eastAsia="Calibri" w:hAnsi="Times New Roman" w:cs="Times New Roman"/>
                <w:b/>
                <w:bCs/>
                <w:sz w:val="20"/>
                <w:szCs w:val="20"/>
              </w:rPr>
            </w:pPr>
          </w:p>
        </w:tc>
      </w:tr>
      <w:tr w:rsidR="000501CC" w:rsidRPr="009E2E9C" w14:paraId="735AFF5B" w14:textId="77777777" w:rsidTr="000501CC">
        <w:trPr>
          <w:ins w:id="48" w:author="Author"/>
        </w:trPr>
        <w:tc>
          <w:tcPr>
            <w:tcW w:w="2245" w:type="dxa"/>
          </w:tcPr>
          <w:p w14:paraId="49E8CBA4" w14:textId="77777777" w:rsidR="000501CC" w:rsidRPr="009E2E9C" w:rsidRDefault="000501CC" w:rsidP="000501CC">
            <w:pPr>
              <w:widowControl/>
              <w:rPr>
                <w:ins w:id="49" w:author="Author"/>
                <w:rFonts w:ascii="Times New Roman" w:eastAsia="Calibri" w:hAnsi="Times New Roman" w:cs="Times New Roman"/>
                <w:sz w:val="20"/>
                <w:szCs w:val="20"/>
              </w:rPr>
            </w:pPr>
            <w:ins w:id="50" w:author="Author">
              <w:r w:rsidRPr="009E2E9C">
                <w:rPr>
                  <w:rFonts w:ascii="Times New Roman" w:eastAsia="Calibri" w:hAnsi="Times New Roman" w:cs="Times New Roman"/>
                  <w:sz w:val="20"/>
                  <w:szCs w:val="20"/>
                </w:rPr>
                <w:t>Pain</w:t>
              </w:r>
            </w:ins>
          </w:p>
        </w:tc>
        <w:tc>
          <w:tcPr>
            <w:tcW w:w="1710" w:type="dxa"/>
          </w:tcPr>
          <w:p w14:paraId="02D926BA" w14:textId="77777777" w:rsidR="000501CC" w:rsidRPr="009E2E9C" w:rsidRDefault="000501CC" w:rsidP="000501CC">
            <w:pPr>
              <w:widowControl/>
              <w:jc w:val="center"/>
              <w:rPr>
                <w:ins w:id="51" w:author="Author"/>
                <w:rFonts w:ascii="Times New Roman" w:eastAsia="Calibri" w:hAnsi="Times New Roman" w:cs="Times New Roman"/>
                <w:sz w:val="20"/>
                <w:szCs w:val="20"/>
              </w:rPr>
            </w:pPr>
            <w:ins w:id="52" w:author="Author">
              <w:r w:rsidRPr="009E2E9C">
                <w:rPr>
                  <w:rFonts w:ascii="Times New Roman" w:eastAsia="Calibri" w:hAnsi="Times New Roman" w:cs="Times New Roman"/>
                  <w:sz w:val="20"/>
                  <w:szCs w:val="20"/>
                </w:rPr>
                <w:t>9,908</w:t>
              </w:r>
            </w:ins>
          </w:p>
          <w:p w14:paraId="5FAF605F" w14:textId="77777777" w:rsidR="000501CC" w:rsidRPr="009E2E9C" w:rsidRDefault="000501CC" w:rsidP="000501CC">
            <w:pPr>
              <w:widowControl/>
              <w:jc w:val="center"/>
              <w:rPr>
                <w:ins w:id="53" w:author="Author"/>
                <w:rFonts w:ascii="Times New Roman" w:eastAsia="Calibri" w:hAnsi="Times New Roman" w:cs="Times New Roman"/>
                <w:sz w:val="20"/>
                <w:szCs w:val="20"/>
              </w:rPr>
            </w:pPr>
            <w:ins w:id="54" w:author="Author">
              <w:r w:rsidRPr="009E2E9C">
                <w:rPr>
                  <w:rFonts w:ascii="Times New Roman" w:eastAsia="Calibri" w:hAnsi="Times New Roman" w:cs="Times New Roman"/>
                  <w:sz w:val="20"/>
                  <w:szCs w:val="20"/>
                </w:rPr>
                <w:t>(86.9)</w:t>
              </w:r>
            </w:ins>
          </w:p>
        </w:tc>
        <w:tc>
          <w:tcPr>
            <w:tcW w:w="1710" w:type="dxa"/>
          </w:tcPr>
          <w:p w14:paraId="6610FC32" w14:textId="77777777" w:rsidR="000501CC" w:rsidRPr="009E2E9C" w:rsidRDefault="000501CC" w:rsidP="000501CC">
            <w:pPr>
              <w:widowControl/>
              <w:jc w:val="center"/>
              <w:rPr>
                <w:ins w:id="55" w:author="Author"/>
                <w:rFonts w:ascii="Times New Roman" w:eastAsia="Calibri" w:hAnsi="Times New Roman" w:cs="Times New Roman"/>
                <w:sz w:val="20"/>
                <w:szCs w:val="20"/>
              </w:rPr>
            </w:pPr>
            <w:ins w:id="56" w:author="Author">
              <w:r w:rsidRPr="009E2E9C">
                <w:rPr>
                  <w:rFonts w:ascii="Times New Roman" w:eastAsia="Calibri" w:hAnsi="Times New Roman" w:cs="Times New Roman"/>
                  <w:sz w:val="20"/>
                  <w:szCs w:val="20"/>
                </w:rPr>
                <w:t>9,335</w:t>
              </w:r>
            </w:ins>
          </w:p>
          <w:p w14:paraId="34A7F949" w14:textId="77777777" w:rsidR="000501CC" w:rsidRPr="009E2E9C" w:rsidRDefault="000501CC" w:rsidP="000501CC">
            <w:pPr>
              <w:widowControl/>
              <w:jc w:val="center"/>
              <w:rPr>
                <w:ins w:id="57" w:author="Author"/>
                <w:rFonts w:ascii="Times New Roman" w:eastAsia="Calibri" w:hAnsi="Times New Roman" w:cs="Times New Roman"/>
                <w:sz w:val="20"/>
                <w:szCs w:val="20"/>
              </w:rPr>
            </w:pPr>
            <w:ins w:id="58" w:author="Author">
              <w:r w:rsidRPr="009E2E9C">
                <w:rPr>
                  <w:rFonts w:ascii="Times New Roman" w:eastAsia="Calibri" w:hAnsi="Times New Roman" w:cs="Times New Roman"/>
                  <w:sz w:val="20"/>
                  <w:szCs w:val="20"/>
                </w:rPr>
                <w:t>(90.1)</w:t>
              </w:r>
            </w:ins>
          </w:p>
        </w:tc>
        <w:tc>
          <w:tcPr>
            <w:tcW w:w="1710" w:type="dxa"/>
          </w:tcPr>
          <w:p w14:paraId="2B13274F" w14:textId="77777777" w:rsidR="000501CC" w:rsidRPr="009E2E9C" w:rsidRDefault="000501CC" w:rsidP="000501CC">
            <w:pPr>
              <w:widowControl/>
              <w:jc w:val="center"/>
              <w:rPr>
                <w:ins w:id="59" w:author="Author"/>
                <w:rFonts w:ascii="Times New Roman" w:eastAsia="Calibri" w:hAnsi="Times New Roman" w:cs="Times New Roman"/>
                <w:sz w:val="20"/>
                <w:szCs w:val="20"/>
              </w:rPr>
            </w:pPr>
            <w:ins w:id="60" w:author="Author">
              <w:r w:rsidRPr="009E2E9C">
                <w:rPr>
                  <w:rFonts w:ascii="Times New Roman" w:eastAsia="Calibri" w:hAnsi="Times New Roman" w:cs="Times New Roman"/>
                  <w:sz w:val="20"/>
                  <w:szCs w:val="20"/>
                </w:rPr>
                <w:t>2,179</w:t>
              </w:r>
            </w:ins>
          </w:p>
          <w:p w14:paraId="18D7C79C" w14:textId="77777777" w:rsidR="000501CC" w:rsidRPr="009E2E9C" w:rsidRDefault="000501CC" w:rsidP="000501CC">
            <w:pPr>
              <w:widowControl/>
              <w:jc w:val="center"/>
              <w:rPr>
                <w:ins w:id="61" w:author="Author"/>
                <w:rFonts w:ascii="Times New Roman" w:eastAsia="Calibri" w:hAnsi="Times New Roman" w:cs="Times New Roman"/>
                <w:sz w:val="20"/>
                <w:szCs w:val="20"/>
              </w:rPr>
            </w:pPr>
            <w:ins w:id="62" w:author="Author">
              <w:r w:rsidRPr="009E2E9C">
                <w:rPr>
                  <w:rFonts w:ascii="Times New Roman" w:eastAsia="Calibri" w:hAnsi="Times New Roman" w:cs="Times New Roman"/>
                  <w:sz w:val="20"/>
                  <w:szCs w:val="20"/>
                </w:rPr>
                <w:t>(19.1)</w:t>
              </w:r>
            </w:ins>
          </w:p>
        </w:tc>
        <w:tc>
          <w:tcPr>
            <w:tcW w:w="1710" w:type="dxa"/>
          </w:tcPr>
          <w:p w14:paraId="29117135" w14:textId="77777777" w:rsidR="000501CC" w:rsidRPr="009E2E9C" w:rsidRDefault="000501CC" w:rsidP="000501CC">
            <w:pPr>
              <w:widowControl/>
              <w:jc w:val="center"/>
              <w:rPr>
                <w:ins w:id="63" w:author="Author"/>
                <w:rFonts w:ascii="Times New Roman" w:eastAsia="Calibri" w:hAnsi="Times New Roman" w:cs="Times New Roman"/>
                <w:sz w:val="20"/>
                <w:szCs w:val="20"/>
              </w:rPr>
            </w:pPr>
            <w:ins w:id="64" w:author="Author">
              <w:r w:rsidRPr="009E2E9C">
                <w:rPr>
                  <w:rFonts w:ascii="Times New Roman" w:eastAsia="Calibri" w:hAnsi="Times New Roman" w:cs="Times New Roman"/>
                  <w:sz w:val="20"/>
                  <w:szCs w:val="20"/>
                </w:rPr>
                <w:t>1,942</w:t>
              </w:r>
            </w:ins>
          </w:p>
          <w:p w14:paraId="1D30C750" w14:textId="77777777" w:rsidR="000501CC" w:rsidRPr="009E2E9C" w:rsidRDefault="000501CC" w:rsidP="000501CC">
            <w:pPr>
              <w:widowControl/>
              <w:jc w:val="center"/>
              <w:rPr>
                <w:ins w:id="65" w:author="Author"/>
                <w:rFonts w:ascii="Times New Roman" w:eastAsia="Calibri" w:hAnsi="Times New Roman" w:cs="Times New Roman"/>
                <w:sz w:val="20"/>
                <w:szCs w:val="20"/>
              </w:rPr>
            </w:pPr>
            <w:ins w:id="66" w:author="Author">
              <w:r w:rsidRPr="009E2E9C">
                <w:rPr>
                  <w:rFonts w:ascii="Times New Roman" w:eastAsia="Calibri" w:hAnsi="Times New Roman" w:cs="Times New Roman"/>
                  <w:sz w:val="20"/>
                  <w:szCs w:val="20"/>
                </w:rPr>
                <w:t>(18.8)</w:t>
              </w:r>
            </w:ins>
          </w:p>
        </w:tc>
      </w:tr>
      <w:tr w:rsidR="000501CC" w:rsidRPr="009E2E9C" w14:paraId="748C65C0" w14:textId="77777777" w:rsidTr="000501CC">
        <w:trPr>
          <w:ins w:id="67" w:author="Author"/>
        </w:trPr>
        <w:tc>
          <w:tcPr>
            <w:tcW w:w="2245" w:type="dxa"/>
          </w:tcPr>
          <w:p w14:paraId="05034837" w14:textId="77777777" w:rsidR="000501CC" w:rsidRPr="009E2E9C" w:rsidRDefault="000501CC" w:rsidP="000501CC">
            <w:pPr>
              <w:widowControl/>
              <w:rPr>
                <w:ins w:id="68" w:author="Author"/>
                <w:rFonts w:ascii="Times New Roman" w:eastAsia="Calibri" w:hAnsi="Times New Roman" w:cs="Times New Roman"/>
                <w:sz w:val="20"/>
                <w:szCs w:val="20"/>
              </w:rPr>
            </w:pPr>
            <w:ins w:id="69" w:author="Autho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ins>
          </w:p>
        </w:tc>
        <w:tc>
          <w:tcPr>
            <w:tcW w:w="1710" w:type="dxa"/>
          </w:tcPr>
          <w:p w14:paraId="69F606B9" w14:textId="77777777" w:rsidR="000501CC" w:rsidRPr="009E2E9C" w:rsidRDefault="000501CC" w:rsidP="000501CC">
            <w:pPr>
              <w:widowControl/>
              <w:jc w:val="center"/>
              <w:rPr>
                <w:ins w:id="70" w:author="Author"/>
                <w:rFonts w:ascii="Times New Roman" w:eastAsia="Calibri" w:hAnsi="Times New Roman" w:cs="Times New Roman"/>
                <w:sz w:val="20"/>
                <w:szCs w:val="20"/>
              </w:rPr>
            </w:pPr>
            <w:ins w:id="71" w:author="Author">
              <w:r w:rsidRPr="009E2E9C">
                <w:rPr>
                  <w:rFonts w:ascii="Times New Roman" w:eastAsia="Calibri" w:hAnsi="Times New Roman" w:cs="Times New Roman"/>
                  <w:sz w:val="20"/>
                  <w:szCs w:val="20"/>
                </w:rPr>
                <w:t>367</w:t>
              </w:r>
            </w:ins>
          </w:p>
          <w:p w14:paraId="1E6CCF82" w14:textId="77777777" w:rsidR="000501CC" w:rsidRPr="009E2E9C" w:rsidRDefault="000501CC" w:rsidP="000501CC">
            <w:pPr>
              <w:widowControl/>
              <w:jc w:val="center"/>
              <w:rPr>
                <w:ins w:id="72" w:author="Author"/>
                <w:rFonts w:ascii="Times New Roman" w:eastAsia="Calibri" w:hAnsi="Times New Roman" w:cs="Times New Roman"/>
                <w:sz w:val="20"/>
                <w:szCs w:val="20"/>
              </w:rPr>
            </w:pPr>
            <w:ins w:id="73" w:author="Author">
              <w:r w:rsidRPr="009E2E9C">
                <w:rPr>
                  <w:rFonts w:ascii="Times New Roman" w:eastAsia="Calibri" w:hAnsi="Times New Roman" w:cs="Times New Roman"/>
                  <w:sz w:val="20"/>
                  <w:szCs w:val="20"/>
                </w:rPr>
                <w:t xml:space="preserve">(3.2) </w:t>
              </w:r>
            </w:ins>
          </w:p>
        </w:tc>
        <w:tc>
          <w:tcPr>
            <w:tcW w:w="1710" w:type="dxa"/>
          </w:tcPr>
          <w:p w14:paraId="4F618212" w14:textId="77777777" w:rsidR="000501CC" w:rsidRPr="009E2E9C" w:rsidRDefault="000501CC" w:rsidP="000501CC">
            <w:pPr>
              <w:widowControl/>
              <w:jc w:val="center"/>
              <w:rPr>
                <w:ins w:id="74" w:author="Author"/>
                <w:rFonts w:ascii="Times New Roman" w:eastAsia="Calibri" w:hAnsi="Times New Roman" w:cs="Times New Roman"/>
                <w:sz w:val="20"/>
                <w:szCs w:val="20"/>
              </w:rPr>
            </w:pPr>
            <w:ins w:id="75" w:author="Author">
              <w:r w:rsidRPr="009E2E9C">
                <w:rPr>
                  <w:rFonts w:ascii="Times New Roman" w:eastAsia="Calibri" w:hAnsi="Times New Roman" w:cs="Times New Roman"/>
                  <w:sz w:val="20"/>
                  <w:szCs w:val="20"/>
                </w:rPr>
                <w:t>479</w:t>
              </w:r>
            </w:ins>
          </w:p>
          <w:p w14:paraId="6AC7D031" w14:textId="77777777" w:rsidR="000501CC" w:rsidRPr="009E2E9C" w:rsidRDefault="000501CC" w:rsidP="000501CC">
            <w:pPr>
              <w:widowControl/>
              <w:jc w:val="center"/>
              <w:rPr>
                <w:ins w:id="76" w:author="Author"/>
                <w:rFonts w:ascii="Times New Roman" w:eastAsia="Calibri" w:hAnsi="Times New Roman" w:cs="Times New Roman"/>
                <w:sz w:val="20"/>
                <w:szCs w:val="20"/>
              </w:rPr>
            </w:pPr>
            <w:ins w:id="77" w:author="Author">
              <w:r w:rsidRPr="009E2E9C">
                <w:rPr>
                  <w:rFonts w:ascii="Times New Roman" w:eastAsia="Calibri" w:hAnsi="Times New Roman" w:cs="Times New Roman"/>
                  <w:sz w:val="20"/>
                  <w:szCs w:val="20"/>
                </w:rPr>
                <w:t>(4.6)</w:t>
              </w:r>
            </w:ins>
          </w:p>
        </w:tc>
        <w:tc>
          <w:tcPr>
            <w:tcW w:w="1710" w:type="dxa"/>
          </w:tcPr>
          <w:p w14:paraId="0E8AD7F9" w14:textId="77777777" w:rsidR="000501CC" w:rsidRPr="009E2E9C" w:rsidRDefault="000501CC" w:rsidP="000501CC">
            <w:pPr>
              <w:widowControl/>
              <w:jc w:val="center"/>
              <w:rPr>
                <w:ins w:id="78" w:author="Author"/>
                <w:rFonts w:ascii="Times New Roman" w:eastAsia="Calibri" w:hAnsi="Times New Roman" w:cs="Times New Roman"/>
                <w:sz w:val="20"/>
                <w:szCs w:val="20"/>
              </w:rPr>
            </w:pPr>
            <w:ins w:id="79" w:author="Author">
              <w:r w:rsidRPr="009E2E9C">
                <w:rPr>
                  <w:rFonts w:ascii="Times New Roman" w:eastAsia="Calibri" w:hAnsi="Times New Roman" w:cs="Times New Roman"/>
                  <w:sz w:val="20"/>
                  <w:szCs w:val="20"/>
                </w:rPr>
                <w:t>23</w:t>
              </w:r>
            </w:ins>
          </w:p>
          <w:p w14:paraId="7F8C1BC8" w14:textId="77777777" w:rsidR="000501CC" w:rsidRPr="009E2E9C" w:rsidRDefault="000501CC" w:rsidP="000501CC">
            <w:pPr>
              <w:widowControl/>
              <w:jc w:val="center"/>
              <w:rPr>
                <w:ins w:id="80" w:author="Author"/>
                <w:rFonts w:ascii="Times New Roman" w:eastAsia="Calibri" w:hAnsi="Times New Roman" w:cs="Times New Roman"/>
                <w:sz w:val="20"/>
                <w:szCs w:val="20"/>
              </w:rPr>
            </w:pPr>
            <w:ins w:id="81" w:author="Author">
              <w:r w:rsidRPr="009E2E9C">
                <w:rPr>
                  <w:rFonts w:ascii="Times New Roman" w:eastAsia="Calibri" w:hAnsi="Times New Roman" w:cs="Times New Roman"/>
                  <w:sz w:val="20"/>
                  <w:szCs w:val="20"/>
                </w:rPr>
                <w:t>(0.2)</w:t>
              </w:r>
            </w:ins>
          </w:p>
        </w:tc>
        <w:tc>
          <w:tcPr>
            <w:tcW w:w="1710" w:type="dxa"/>
          </w:tcPr>
          <w:p w14:paraId="3D12CDEE" w14:textId="77777777" w:rsidR="000501CC" w:rsidRPr="009E2E9C" w:rsidRDefault="000501CC" w:rsidP="000501CC">
            <w:pPr>
              <w:widowControl/>
              <w:jc w:val="center"/>
              <w:rPr>
                <w:ins w:id="82" w:author="Author"/>
                <w:rFonts w:ascii="Times New Roman" w:eastAsia="Calibri" w:hAnsi="Times New Roman" w:cs="Times New Roman"/>
                <w:sz w:val="20"/>
                <w:szCs w:val="20"/>
              </w:rPr>
            </w:pPr>
            <w:ins w:id="83" w:author="Author">
              <w:r w:rsidRPr="009E2E9C">
                <w:rPr>
                  <w:rFonts w:ascii="Times New Roman" w:eastAsia="Calibri" w:hAnsi="Times New Roman" w:cs="Times New Roman"/>
                  <w:sz w:val="20"/>
                  <w:szCs w:val="20"/>
                </w:rPr>
                <w:t>21</w:t>
              </w:r>
            </w:ins>
          </w:p>
          <w:p w14:paraId="1572EA1F" w14:textId="77777777" w:rsidR="000501CC" w:rsidRPr="009E2E9C" w:rsidRDefault="000501CC" w:rsidP="000501CC">
            <w:pPr>
              <w:widowControl/>
              <w:jc w:val="center"/>
              <w:rPr>
                <w:ins w:id="84" w:author="Author"/>
                <w:rFonts w:ascii="Times New Roman" w:eastAsia="Calibri" w:hAnsi="Times New Roman" w:cs="Times New Roman"/>
                <w:sz w:val="20"/>
                <w:szCs w:val="20"/>
              </w:rPr>
            </w:pPr>
            <w:ins w:id="85" w:author="Author">
              <w:r w:rsidRPr="009E2E9C">
                <w:rPr>
                  <w:rFonts w:ascii="Times New Roman" w:eastAsia="Calibri" w:hAnsi="Times New Roman" w:cs="Times New Roman"/>
                  <w:sz w:val="20"/>
                  <w:szCs w:val="20"/>
                </w:rPr>
                <w:t>(0.2)</w:t>
              </w:r>
            </w:ins>
          </w:p>
        </w:tc>
      </w:tr>
      <w:tr w:rsidR="000501CC" w:rsidRPr="009E2E9C" w14:paraId="7A66EB0E" w14:textId="77777777" w:rsidTr="000501CC">
        <w:trPr>
          <w:ins w:id="86" w:author="Author"/>
        </w:trPr>
        <w:tc>
          <w:tcPr>
            <w:tcW w:w="2245" w:type="dxa"/>
          </w:tcPr>
          <w:p w14:paraId="49286352" w14:textId="77777777" w:rsidR="000501CC" w:rsidRPr="009E2E9C" w:rsidRDefault="000501CC" w:rsidP="000501CC">
            <w:pPr>
              <w:widowControl/>
              <w:rPr>
                <w:ins w:id="87" w:author="Author"/>
                <w:rFonts w:ascii="Times New Roman" w:eastAsia="Calibri" w:hAnsi="Times New Roman" w:cs="Times New Roman"/>
                <w:sz w:val="20"/>
                <w:szCs w:val="20"/>
              </w:rPr>
            </w:pPr>
            <w:ins w:id="88" w:author="Author">
              <w:r w:rsidRPr="009E2E9C">
                <w:rPr>
                  <w:rFonts w:ascii="Times New Roman" w:eastAsia="Calibri" w:hAnsi="Times New Roman" w:cs="Times New Roman"/>
                  <w:sz w:val="20"/>
                  <w:szCs w:val="20"/>
                </w:rPr>
                <w:t>Lymphadenopathy</w:t>
              </w:r>
            </w:ins>
          </w:p>
        </w:tc>
        <w:tc>
          <w:tcPr>
            <w:tcW w:w="1710" w:type="dxa"/>
          </w:tcPr>
          <w:p w14:paraId="2D772246" w14:textId="77777777" w:rsidR="000501CC" w:rsidRPr="009E2E9C" w:rsidRDefault="000501CC" w:rsidP="000501CC">
            <w:pPr>
              <w:widowControl/>
              <w:jc w:val="center"/>
              <w:rPr>
                <w:ins w:id="89" w:author="Author"/>
                <w:rFonts w:ascii="Times New Roman" w:eastAsia="Calibri" w:hAnsi="Times New Roman" w:cs="Times New Roman"/>
                <w:sz w:val="20"/>
                <w:szCs w:val="20"/>
              </w:rPr>
            </w:pPr>
            <w:ins w:id="90" w:author="Author">
              <w:r w:rsidRPr="009E2E9C">
                <w:rPr>
                  <w:rFonts w:ascii="Times New Roman" w:eastAsia="Calibri" w:hAnsi="Times New Roman" w:cs="Times New Roman"/>
                  <w:sz w:val="20"/>
                  <w:szCs w:val="20"/>
                </w:rPr>
                <w:t>1,322</w:t>
              </w:r>
            </w:ins>
          </w:p>
          <w:p w14:paraId="4E6A96F8" w14:textId="77777777" w:rsidR="000501CC" w:rsidRPr="009E2E9C" w:rsidRDefault="000501CC" w:rsidP="000501CC">
            <w:pPr>
              <w:widowControl/>
              <w:jc w:val="center"/>
              <w:rPr>
                <w:ins w:id="91" w:author="Author"/>
                <w:rFonts w:ascii="Times New Roman" w:eastAsia="Calibri" w:hAnsi="Times New Roman" w:cs="Times New Roman"/>
                <w:sz w:val="20"/>
                <w:szCs w:val="20"/>
              </w:rPr>
            </w:pPr>
            <w:ins w:id="92" w:author="Author">
              <w:r w:rsidRPr="009E2E9C">
                <w:rPr>
                  <w:rFonts w:ascii="Times New Roman" w:eastAsia="Calibri" w:hAnsi="Times New Roman" w:cs="Times New Roman"/>
                  <w:sz w:val="20"/>
                  <w:szCs w:val="20"/>
                </w:rPr>
                <w:t>(11.6)</w:t>
              </w:r>
            </w:ins>
          </w:p>
        </w:tc>
        <w:tc>
          <w:tcPr>
            <w:tcW w:w="1710" w:type="dxa"/>
          </w:tcPr>
          <w:p w14:paraId="6A2E8321" w14:textId="77777777" w:rsidR="000501CC" w:rsidRPr="009E2E9C" w:rsidRDefault="000501CC" w:rsidP="000501CC">
            <w:pPr>
              <w:widowControl/>
              <w:jc w:val="center"/>
              <w:rPr>
                <w:ins w:id="93" w:author="Author"/>
                <w:rFonts w:ascii="Times New Roman" w:eastAsia="Calibri" w:hAnsi="Times New Roman" w:cs="Times New Roman"/>
                <w:sz w:val="20"/>
                <w:szCs w:val="20"/>
              </w:rPr>
            </w:pPr>
            <w:ins w:id="94" w:author="Author">
              <w:r w:rsidRPr="009E2E9C">
                <w:rPr>
                  <w:rFonts w:ascii="Times New Roman" w:eastAsia="Calibri" w:hAnsi="Times New Roman" w:cs="Times New Roman"/>
                  <w:sz w:val="20"/>
                  <w:szCs w:val="20"/>
                </w:rPr>
                <w:t>1,654</w:t>
              </w:r>
            </w:ins>
          </w:p>
          <w:p w14:paraId="15697D6E" w14:textId="77777777" w:rsidR="000501CC" w:rsidRPr="009E2E9C" w:rsidRDefault="000501CC" w:rsidP="000501CC">
            <w:pPr>
              <w:widowControl/>
              <w:jc w:val="center"/>
              <w:rPr>
                <w:ins w:id="95" w:author="Author"/>
                <w:rFonts w:ascii="Times New Roman" w:eastAsia="Calibri" w:hAnsi="Times New Roman" w:cs="Times New Roman"/>
                <w:sz w:val="20"/>
                <w:szCs w:val="20"/>
              </w:rPr>
            </w:pPr>
            <w:ins w:id="96" w:author="Author">
              <w:r w:rsidRPr="009E2E9C">
                <w:rPr>
                  <w:rFonts w:ascii="Times New Roman" w:eastAsia="Calibri" w:hAnsi="Times New Roman" w:cs="Times New Roman"/>
                  <w:sz w:val="20"/>
                  <w:szCs w:val="20"/>
                </w:rPr>
                <w:t>(16.0)</w:t>
              </w:r>
            </w:ins>
          </w:p>
        </w:tc>
        <w:tc>
          <w:tcPr>
            <w:tcW w:w="1710" w:type="dxa"/>
          </w:tcPr>
          <w:p w14:paraId="0AFDA2C8" w14:textId="77777777" w:rsidR="000501CC" w:rsidRPr="009E2E9C" w:rsidRDefault="000501CC" w:rsidP="000501CC">
            <w:pPr>
              <w:widowControl/>
              <w:jc w:val="center"/>
              <w:rPr>
                <w:ins w:id="97" w:author="Author"/>
                <w:rFonts w:ascii="Times New Roman" w:eastAsia="Calibri" w:hAnsi="Times New Roman" w:cs="Times New Roman"/>
                <w:sz w:val="20"/>
                <w:szCs w:val="20"/>
              </w:rPr>
            </w:pPr>
            <w:ins w:id="98" w:author="Author">
              <w:r w:rsidRPr="009E2E9C">
                <w:rPr>
                  <w:rFonts w:ascii="Times New Roman" w:eastAsia="Calibri" w:hAnsi="Times New Roman" w:cs="Times New Roman"/>
                  <w:sz w:val="20"/>
                  <w:szCs w:val="20"/>
                </w:rPr>
                <w:t>567</w:t>
              </w:r>
            </w:ins>
          </w:p>
          <w:p w14:paraId="3F5A8083" w14:textId="77777777" w:rsidR="000501CC" w:rsidRPr="009E2E9C" w:rsidRDefault="000501CC" w:rsidP="000501CC">
            <w:pPr>
              <w:widowControl/>
              <w:jc w:val="center"/>
              <w:rPr>
                <w:ins w:id="99" w:author="Author"/>
                <w:rFonts w:ascii="Times New Roman" w:eastAsia="Calibri" w:hAnsi="Times New Roman" w:cs="Times New Roman"/>
                <w:sz w:val="20"/>
                <w:szCs w:val="20"/>
              </w:rPr>
            </w:pPr>
            <w:ins w:id="100" w:author="Author">
              <w:r w:rsidRPr="009E2E9C">
                <w:rPr>
                  <w:rFonts w:ascii="Times New Roman" w:eastAsia="Calibri" w:hAnsi="Times New Roman" w:cs="Times New Roman"/>
                  <w:sz w:val="20"/>
                  <w:szCs w:val="20"/>
                </w:rPr>
                <w:t>(5.0)</w:t>
              </w:r>
            </w:ins>
          </w:p>
        </w:tc>
        <w:tc>
          <w:tcPr>
            <w:tcW w:w="1710" w:type="dxa"/>
          </w:tcPr>
          <w:p w14:paraId="0E0101BA" w14:textId="77777777" w:rsidR="000501CC" w:rsidRPr="009E2E9C" w:rsidRDefault="000501CC" w:rsidP="000501CC">
            <w:pPr>
              <w:widowControl/>
              <w:jc w:val="center"/>
              <w:rPr>
                <w:ins w:id="101" w:author="Author"/>
                <w:rFonts w:ascii="Times New Roman" w:eastAsia="Calibri" w:hAnsi="Times New Roman" w:cs="Times New Roman"/>
                <w:sz w:val="20"/>
                <w:szCs w:val="20"/>
              </w:rPr>
            </w:pPr>
            <w:ins w:id="102" w:author="Author">
              <w:r w:rsidRPr="009E2E9C">
                <w:rPr>
                  <w:rFonts w:ascii="Times New Roman" w:eastAsia="Calibri" w:hAnsi="Times New Roman" w:cs="Times New Roman"/>
                  <w:sz w:val="20"/>
                  <w:szCs w:val="20"/>
                </w:rPr>
                <w:t>444</w:t>
              </w:r>
            </w:ins>
          </w:p>
          <w:p w14:paraId="57ABF1C5" w14:textId="77777777" w:rsidR="000501CC" w:rsidRPr="009E2E9C" w:rsidRDefault="000501CC" w:rsidP="000501CC">
            <w:pPr>
              <w:widowControl/>
              <w:jc w:val="center"/>
              <w:rPr>
                <w:ins w:id="103" w:author="Author"/>
                <w:rFonts w:ascii="Times New Roman" w:eastAsia="Calibri" w:hAnsi="Times New Roman" w:cs="Times New Roman"/>
                <w:sz w:val="20"/>
                <w:szCs w:val="20"/>
              </w:rPr>
            </w:pPr>
            <w:ins w:id="104" w:author="Author">
              <w:r w:rsidRPr="009E2E9C">
                <w:rPr>
                  <w:rFonts w:ascii="Times New Roman" w:eastAsia="Calibri" w:hAnsi="Times New Roman" w:cs="Times New Roman"/>
                  <w:sz w:val="20"/>
                  <w:szCs w:val="20"/>
                </w:rPr>
                <w:t>(4.3)</w:t>
              </w:r>
            </w:ins>
          </w:p>
        </w:tc>
      </w:tr>
      <w:tr w:rsidR="000501CC" w:rsidRPr="009E2E9C" w14:paraId="3000A668" w14:textId="77777777" w:rsidTr="000501CC">
        <w:trPr>
          <w:ins w:id="105" w:author="Author"/>
        </w:trPr>
        <w:tc>
          <w:tcPr>
            <w:tcW w:w="2245" w:type="dxa"/>
          </w:tcPr>
          <w:p w14:paraId="595465C8" w14:textId="77777777" w:rsidR="000501CC" w:rsidRPr="009E2E9C" w:rsidRDefault="000501CC" w:rsidP="000501CC">
            <w:pPr>
              <w:widowControl/>
              <w:rPr>
                <w:ins w:id="106" w:author="Author"/>
                <w:rFonts w:ascii="Times New Roman" w:eastAsia="Calibri" w:hAnsi="Times New Roman" w:cs="Times New Roman"/>
                <w:sz w:val="20"/>
                <w:szCs w:val="20"/>
              </w:rPr>
            </w:pPr>
            <w:ins w:id="107" w:author="Author">
              <w:r w:rsidRPr="009E2E9C">
                <w:rPr>
                  <w:rFonts w:ascii="Times New Roman" w:eastAsia="Calibri" w:hAnsi="Times New Roman" w:cs="Times New Roman"/>
                  <w:sz w:val="20"/>
                  <w:szCs w:val="20"/>
                </w:rPr>
                <w:t>Lymphadenopathy,</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b</w:t>
              </w:r>
            </w:ins>
          </w:p>
        </w:tc>
        <w:tc>
          <w:tcPr>
            <w:tcW w:w="1710" w:type="dxa"/>
          </w:tcPr>
          <w:p w14:paraId="15D18080" w14:textId="77777777" w:rsidR="000501CC" w:rsidRPr="009E2E9C" w:rsidRDefault="000501CC" w:rsidP="000501CC">
            <w:pPr>
              <w:widowControl/>
              <w:jc w:val="center"/>
              <w:rPr>
                <w:ins w:id="108" w:author="Author"/>
                <w:rFonts w:ascii="Times New Roman" w:eastAsia="Calibri" w:hAnsi="Times New Roman" w:cs="Times New Roman"/>
                <w:sz w:val="20"/>
                <w:szCs w:val="20"/>
              </w:rPr>
            </w:pPr>
            <w:ins w:id="109" w:author="Author">
              <w:r w:rsidRPr="009E2E9C">
                <w:rPr>
                  <w:rFonts w:ascii="Times New Roman" w:eastAsia="Calibri" w:hAnsi="Times New Roman" w:cs="Times New Roman"/>
                  <w:sz w:val="20"/>
                  <w:szCs w:val="20"/>
                </w:rPr>
                <w:t>36</w:t>
              </w:r>
            </w:ins>
          </w:p>
          <w:p w14:paraId="213B75FC" w14:textId="77777777" w:rsidR="000501CC" w:rsidRPr="009E2E9C" w:rsidRDefault="000501CC" w:rsidP="000501CC">
            <w:pPr>
              <w:widowControl/>
              <w:jc w:val="center"/>
              <w:rPr>
                <w:ins w:id="110" w:author="Author"/>
                <w:rFonts w:ascii="Times New Roman" w:eastAsia="Calibri" w:hAnsi="Times New Roman" w:cs="Times New Roman"/>
                <w:sz w:val="20"/>
                <w:szCs w:val="20"/>
              </w:rPr>
            </w:pPr>
            <w:ins w:id="111" w:author="Author">
              <w:r w:rsidRPr="009E2E9C">
                <w:rPr>
                  <w:rFonts w:ascii="Times New Roman" w:eastAsia="Calibri" w:hAnsi="Times New Roman" w:cs="Times New Roman"/>
                  <w:sz w:val="20"/>
                  <w:szCs w:val="20"/>
                </w:rPr>
                <w:t>(0.3)</w:t>
              </w:r>
            </w:ins>
          </w:p>
        </w:tc>
        <w:tc>
          <w:tcPr>
            <w:tcW w:w="1710" w:type="dxa"/>
          </w:tcPr>
          <w:p w14:paraId="012A02F7" w14:textId="77777777" w:rsidR="000501CC" w:rsidRPr="009E2E9C" w:rsidRDefault="000501CC" w:rsidP="000501CC">
            <w:pPr>
              <w:widowControl/>
              <w:jc w:val="center"/>
              <w:rPr>
                <w:ins w:id="112" w:author="Author"/>
                <w:rFonts w:ascii="Times New Roman" w:eastAsia="Calibri" w:hAnsi="Times New Roman" w:cs="Times New Roman"/>
                <w:sz w:val="20"/>
                <w:szCs w:val="20"/>
              </w:rPr>
            </w:pPr>
            <w:ins w:id="113" w:author="Author">
              <w:r w:rsidRPr="009E2E9C">
                <w:rPr>
                  <w:rFonts w:ascii="Times New Roman" w:eastAsia="Calibri" w:hAnsi="Times New Roman" w:cs="Times New Roman"/>
                  <w:sz w:val="20"/>
                  <w:szCs w:val="20"/>
                </w:rPr>
                <w:t>45</w:t>
              </w:r>
            </w:ins>
          </w:p>
          <w:p w14:paraId="43C07CF8" w14:textId="77777777" w:rsidR="000501CC" w:rsidRPr="009E2E9C" w:rsidRDefault="000501CC" w:rsidP="000501CC">
            <w:pPr>
              <w:widowControl/>
              <w:jc w:val="center"/>
              <w:rPr>
                <w:ins w:id="114" w:author="Author"/>
                <w:rFonts w:ascii="Times New Roman" w:eastAsia="Calibri" w:hAnsi="Times New Roman" w:cs="Times New Roman"/>
                <w:sz w:val="20"/>
                <w:szCs w:val="20"/>
              </w:rPr>
            </w:pPr>
            <w:ins w:id="115" w:author="Author">
              <w:r w:rsidRPr="009E2E9C">
                <w:rPr>
                  <w:rFonts w:ascii="Times New Roman" w:eastAsia="Calibri" w:hAnsi="Times New Roman" w:cs="Times New Roman"/>
                  <w:sz w:val="20"/>
                  <w:szCs w:val="20"/>
                </w:rPr>
                <w:t>(0.4)</w:t>
              </w:r>
            </w:ins>
          </w:p>
        </w:tc>
        <w:tc>
          <w:tcPr>
            <w:tcW w:w="1710" w:type="dxa"/>
          </w:tcPr>
          <w:p w14:paraId="4A871B9F" w14:textId="77777777" w:rsidR="000501CC" w:rsidRPr="009E2E9C" w:rsidRDefault="000501CC" w:rsidP="000501CC">
            <w:pPr>
              <w:widowControl/>
              <w:jc w:val="center"/>
              <w:rPr>
                <w:ins w:id="116" w:author="Author"/>
                <w:rFonts w:ascii="Times New Roman" w:eastAsia="Calibri" w:hAnsi="Times New Roman" w:cs="Times New Roman"/>
                <w:sz w:val="20"/>
                <w:szCs w:val="20"/>
              </w:rPr>
            </w:pPr>
            <w:ins w:id="117" w:author="Author">
              <w:r w:rsidRPr="009E2E9C">
                <w:rPr>
                  <w:rFonts w:ascii="Times New Roman" w:eastAsia="Calibri" w:hAnsi="Times New Roman" w:cs="Times New Roman"/>
                  <w:sz w:val="20"/>
                  <w:szCs w:val="20"/>
                </w:rPr>
                <w:t>13</w:t>
              </w:r>
            </w:ins>
          </w:p>
          <w:p w14:paraId="3C3B8CC9" w14:textId="77777777" w:rsidR="000501CC" w:rsidRPr="009E2E9C" w:rsidRDefault="000501CC" w:rsidP="000501CC">
            <w:pPr>
              <w:widowControl/>
              <w:jc w:val="center"/>
              <w:rPr>
                <w:ins w:id="118" w:author="Author"/>
                <w:rFonts w:ascii="Times New Roman" w:eastAsia="Calibri" w:hAnsi="Times New Roman" w:cs="Times New Roman"/>
                <w:sz w:val="20"/>
                <w:szCs w:val="20"/>
              </w:rPr>
            </w:pPr>
            <w:ins w:id="119" w:author="Author">
              <w:r w:rsidRPr="009E2E9C">
                <w:rPr>
                  <w:rFonts w:ascii="Times New Roman" w:eastAsia="Calibri" w:hAnsi="Times New Roman" w:cs="Times New Roman"/>
                  <w:sz w:val="20"/>
                  <w:szCs w:val="20"/>
                </w:rPr>
                <w:t>(0.1)</w:t>
              </w:r>
            </w:ins>
          </w:p>
        </w:tc>
        <w:tc>
          <w:tcPr>
            <w:tcW w:w="1710" w:type="dxa"/>
          </w:tcPr>
          <w:p w14:paraId="5394D5AF" w14:textId="77777777" w:rsidR="000501CC" w:rsidRPr="009E2E9C" w:rsidRDefault="000501CC" w:rsidP="000501CC">
            <w:pPr>
              <w:widowControl/>
              <w:jc w:val="center"/>
              <w:rPr>
                <w:ins w:id="120" w:author="Author"/>
                <w:rFonts w:ascii="Times New Roman" w:eastAsia="Calibri" w:hAnsi="Times New Roman" w:cs="Times New Roman"/>
                <w:sz w:val="20"/>
                <w:szCs w:val="20"/>
              </w:rPr>
            </w:pPr>
            <w:ins w:id="121" w:author="Author">
              <w:r w:rsidRPr="009E2E9C">
                <w:rPr>
                  <w:rFonts w:ascii="Times New Roman" w:eastAsia="Calibri" w:hAnsi="Times New Roman" w:cs="Times New Roman"/>
                  <w:sz w:val="20"/>
                  <w:szCs w:val="20"/>
                </w:rPr>
                <w:t>10</w:t>
              </w:r>
            </w:ins>
          </w:p>
          <w:p w14:paraId="0FD66C2D" w14:textId="77777777" w:rsidR="000501CC" w:rsidRPr="009E2E9C" w:rsidRDefault="000501CC" w:rsidP="000501CC">
            <w:pPr>
              <w:widowControl/>
              <w:jc w:val="center"/>
              <w:rPr>
                <w:ins w:id="122" w:author="Author"/>
                <w:rFonts w:ascii="Times New Roman" w:eastAsia="Calibri" w:hAnsi="Times New Roman" w:cs="Times New Roman"/>
                <w:sz w:val="20"/>
                <w:szCs w:val="20"/>
              </w:rPr>
            </w:pPr>
            <w:ins w:id="123" w:author="Author">
              <w:r w:rsidRPr="009E2E9C">
                <w:rPr>
                  <w:rFonts w:ascii="Times New Roman" w:eastAsia="Calibri" w:hAnsi="Times New Roman" w:cs="Times New Roman"/>
                  <w:sz w:val="20"/>
                  <w:szCs w:val="20"/>
                </w:rPr>
                <w:t>(&lt;0.1)</w:t>
              </w:r>
            </w:ins>
          </w:p>
        </w:tc>
      </w:tr>
      <w:tr w:rsidR="000501CC" w:rsidRPr="009E2E9C" w14:paraId="19F74B25" w14:textId="77777777" w:rsidTr="000501CC">
        <w:trPr>
          <w:ins w:id="124" w:author="Author"/>
        </w:trPr>
        <w:tc>
          <w:tcPr>
            <w:tcW w:w="2245" w:type="dxa"/>
          </w:tcPr>
          <w:p w14:paraId="23FCB621" w14:textId="77777777" w:rsidR="000501CC" w:rsidRPr="009E2E9C" w:rsidRDefault="000501CC" w:rsidP="000501CC">
            <w:pPr>
              <w:widowControl/>
              <w:rPr>
                <w:ins w:id="125" w:author="Author"/>
                <w:rFonts w:ascii="Times New Roman" w:eastAsia="Calibri" w:hAnsi="Times New Roman" w:cs="Times New Roman"/>
                <w:sz w:val="20"/>
                <w:szCs w:val="20"/>
              </w:rPr>
            </w:pPr>
            <w:ins w:id="126" w:author="Author">
              <w:r w:rsidRPr="009E2E9C">
                <w:rPr>
                  <w:rFonts w:ascii="Times New Roman" w:eastAsia="Calibri" w:hAnsi="Times New Roman" w:cs="Times New Roman"/>
                  <w:sz w:val="20"/>
                  <w:szCs w:val="20"/>
                </w:rPr>
                <w:t>Swelling (hardness)</w:t>
              </w:r>
            </w:ins>
          </w:p>
        </w:tc>
        <w:tc>
          <w:tcPr>
            <w:tcW w:w="1710" w:type="dxa"/>
          </w:tcPr>
          <w:p w14:paraId="30E3DB5E" w14:textId="77777777" w:rsidR="000501CC" w:rsidRPr="009E2E9C" w:rsidRDefault="000501CC" w:rsidP="000501CC">
            <w:pPr>
              <w:widowControl/>
              <w:jc w:val="center"/>
              <w:rPr>
                <w:ins w:id="127" w:author="Author"/>
                <w:rFonts w:ascii="Times New Roman" w:eastAsia="Calibri" w:hAnsi="Times New Roman" w:cs="Times New Roman"/>
                <w:sz w:val="20"/>
                <w:szCs w:val="20"/>
              </w:rPr>
            </w:pPr>
            <w:ins w:id="128" w:author="Author">
              <w:r w:rsidRPr="009E2E9C">
                <w:rPr>
                  <w:rFonts w:ascii="Times New Roman" w:eastAsia="Calibri" w:hAnsi="Times New Roman" w:cs="Times New Roman"/>
                  <w:sz w:val="20"/>
                  <w:szCs w:val="20"/>
                </w:rPr>
                <w:t>768</w:t>
              </w:r>
            </w:ins>
          </w:p>
          <w:p w14:paraId="306374A6" w14:textId="77777777" w:rsidR="000501CC" w:rsidRPr="009E2E9C" w:rsidRDefault="000501CC" w:rsidP="000501CC">
            <w:pPr>
              <w:widowControl/>
              <w:jc w:val="center"/>
              <w:rPr>
                <w:ins w:id="129" w:author="Author"/>
                <w:rFonts w:ascii="Times New Roman" w:eastAsia="Calibri" w:hAnsi="Times New Roman" w:cs="Times New Roman"/>
                <w:sz w:val="20"/>
                <w:szCs w:val="20"/>
              </w:rPr>
            </w:pPr>
            <w:ins w:id="130" w:author="Author">
              <w:r w:rsidRPr="009E2E9C">
                <w:rPr>
                  <w:rFonts w:ascii="Times New Roman" w:eastAsia="Calibri" w:hAnsi="Times New Roman" w:cs="Times New Roman"/>
                  <w:sz w:val="20"/>
                  <w:szCs w:val="20"/>
                </w:rPr>
                <w:t>(6.7)</w:t>
              </w:r>
            </w:ins>
          </w:p>
        </w:tc>
        <w:tc>
          <w:tcPr>
            <w:tcW w:w="1710" w:type="dxa"/>
          </w:tcPr>
          <w:p w14:paraId="727ED36D" w14:textId="77777777" w:rsidR="000501CC" w:rsidRPr="009E2E9C" w:rsidRDefault="000501CC" w:rsidP="000501CC">
            <w:pPr>
              <w:widowControl/>
              <w:jc w:val="center"/>
              <w:rPr>
                <w:ins w:id="131" w:author="Author"/>
                <w:rFonts w:ascii="Times New Roman" w:eastAsia="Calibri" w:hAnsi="Times New Roman" w:cs="Times New Roman"/>
                <w:sz w:val="20"/>
                <w:szCs w:val="20"/>
              </w:rPr>
            </w:pPr>
            <w:ins w:id="132" w:author="Author">
              <w:r w:rsidRPr="009E2E9C">
                <w:rPr>
                  <w:rFonts w:ascii="Times New Roman" w:eastAsia="Calibri" w:hAnsi="Times New Roman" w:cs="Times New Roman"/>
                  <w:sz w:val="20"/>
                  <w:szCs w:val="20"/>
                </w:rPr>
                <w:t>1,309</w:t>
              </w:r>
            </w:ins>
          </w:p>
          <w:p w14:paraId="0681F59C" w14:textId="77777777" w:rsidR="000501CC" w:rsidRPr="009E2E9C" w:rsidRDefault="000501CC" w:rsidP="000501CC">
            <w:pPr>
              <w:widowControl/>
              <w:jc w:val="center"/>
              <w:rPr>
                <w:ins w:id="133" w:author="Author"/>
                <w:rFonts w:ascii="Times New Roman" w:eastAsia="Calibri" w:hAnsi="Times New Roman" w:cs="Times New Roman"/>
                <w:sz w:val="20"/>
                <w:szCs w:val="20"/>
              </w:rPr>
            </w:pPr>
            <w:ins w:id="134" w:author="Author">
              <w:r w:rsidRPr="009E2E9C">
                <w:rPr>
                  <w:rFonts w:ascii="Times New Roman" w:eastAsia="Calibri" w:hAnsi="Times New Roman" w:cs="Times New Roman"/>
                  <w:sz w:val="20"/>
                  <w:szCs w:val="20"/>
                </w:rPr>
                <w:t>(12.6)</w:t>
              </w:r>
            </w:ins>
          </w:p>
        </w:tc>
        <w:tc>
          <w:tcPr>
            <w:tcW w:w="1710" w:type="dxa"/>
          </w:tcPr>
          <w:p w14:paraId="42B822A3" w14:textId="77777777" w:rsidR="000501CC" w:rsidRPr="009E2E9C" w:rsidRDefault="000501CC" w:rsidP="000501CC">
            <w:pPr>
              <w:widowControl/>
              <w:jc w:val="center"/>
              <w:rPr>
                <w:ins w:id="135" w:author="Author"/>
                <w:rFonts w:ascii="Times New Roman" w:eastAsia="Calibri" w:hAnsi="Times New Roman" w:cs="Times New Roman"/>
                <w:sz w:val="20"/>
                <w:szCs w:val="20"/>
              </w:rPr>
            </w:pPr>
            <w:ins w:id="136" w:author="Author">
              <w:r w:rsidRPr="009E2E9C">
                <w:rPr>
                  <w:rFonts w:ascii="Times New Roman" w:eastAsia="Calibri" w:hAnsi="Times New Roman" w:cs="Times New Roman"/>
                  <w:sz w:val="20"/>
                  <w:szCs w:val="20"/>
                </w:rPr>
                <w:t>33</w:t>
              </w:r>
            </w:ins>
          </w:p>
          <w:p w14:paraId="2D158D33" w14:textId="77777777" w:rsidR="000501CC" w:rsidRPr="009E2E9C" w:rsidRDefault="000501CC" w:rsidP="000501CC">
            <w:pPr>
              <w:widowControl/>
              <w:jc w:val="center"/>
              <w:rPr>
                <w:ins w:id="137" w:author="Author"/>
                <w:rFonts w:ascii="Times New Roman" w:eastAsia="Calibri" w:hAnsi="Times New Roman" w:cs="Times New Roman"/>
                <w:sz w:val="20"/>
                <w:szCs w:val="20"/>
              </w:rPr>
            </w:pPr>
            <w:ins w:id="138" w:author="Author">
              <w:r w:rsidRPr="009E2E9C">
                <w:rPr>
                  <w:rFonts w:ascii="Times New Roman" w:eastAsia="Calibri" w:hAnsi="Times New Roman" w:cs="Times New Roman"/>
                  <w:sz w:val="20"/>
                  <w:szCs w:val="20"/>
                </w:rPr>
                <w:t>(0.3)</w:t>
              </w:r>
            </w:ins>
          </w:p>
        </w:tc>
        <w:tc>
          <w:tcPr>
            <w:tcW w:w="1710" w:type="dxa"/>
          </w:tcPr>
          <w:p w14:paraId="2ED6AA08" w14:textId="77777777" w:rsidR="000501CC" w:rsidRPr="009E2E9C" w:rsidRDefault="000501CC" w:rsidP="000501CC">
            <w:pPr>
              <w:widowControl/>
              <w:jc w:val="center"/>
              <w:rPr>
                <w:ins w:id="139" w:author="Author"/>
                <w:rFonts w:ascii="Times New Roman" w:eastAsia="Calibri" w:hAnsi="Times New Roman" w:cs="Times New Roman"/>
                <w:sz w:val="20"/>
                <w:szCs w:val="20"/>
              </w:rPr>
            </w:pPr>
            <w:ins w:id="140" w:author="Author">
              <w:r w:rsidRPr="009E2E9C">
                <w:rPr>
                  <w:rFonts w:ascii="Times New Roman" w:eastAsia="Calibri" w:hAnsi="Times New Roman" w:cs="Times New Roman"/>
                  <w:sz w:val="20"/>
                  <w:szCs w:val="20"/>
                </w:rPr>
                <w:t>35</w:t>
              </w:r>
            </w:ins>
          </w:p>
          <w:p w14:paraId="7C45B9D6" w14:textId="77777777" w:rsidR="000501CC" w:rsidRPr="009E2E9C" w:rsidRDefault="000501CC" w:rsidP="000501CC">
            <w:pPr>
              <w:widowControl/>
              <w:jc w:val="center"/>
              <w:rPr>
                <w:ins w:id="141" w:author="Author"/>
                <w:rFonts w:ascii="Times New Roman" w:eastAsia="Calibri" w:hAnsi="Times New Roman" w:cs="Times New Roman"/>
                <w:sz w:val="20"/>
                <w:szCs w:val="20"/>
              </w:rPr>
            </w:pPr>
            <w:ins w:id="142" w:author="Author">
              <w:r w:rsidRPr="009E2E9C">
                <w:rPr>
                  <w:rFonts w:ascii="Times New Roman" w:eastAsia="Calibri" w:hAnsi="Times New Roman" w:cs="Times New Roman"/>
                  <w:sz w:val="20"/>
                  <w:szCs w:val="20"/>
                </w:rPr>
                <w:t>(0.3)</w:t>
              </w:r>
            </w:ins>
          </w:p>
        </w:tc>
      </w:tr>
      <w:tr w:rsidR="000501CC" w:rsidRPr="009E2E9C" w14:paraId="102E5EFE" w14:textId="77777777" w:rsidTr="000501CC">
        <w:trPr>
          <w:ins w:id="143" w:author="Author"/>
        </w:trPr>
        <w:tc>
          <w:tcPr>
            <w:tcW w:w="2245" w:type="dxa"/>
          </w:tcPr>
          <w:p w14:paraId="3F0A7C6B" w14:textId="77777777" w:rsidR="000501CC" w:rsidRPr="009E2E9C" w:rsidRDefault="000501CC" w:rsidP="000501CC">
            <w:pPr>
              <w:widowControl/>
              <w:rPr>
                <w:ins w:id="144" w:author="Author"/>
                <w:rFonts w:ascii="Times New Roman" w:eastAsia="Calibri" w:hAnsi="Times New Roman" w:cs="Times New Roman"/>
                <w:sz w:val="20"/>
                <w:szCs w:val="20"/>
              </w:rPr>
            </w:pPr>
            <w:ins w:id="145" w:author="Autho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ins>
          </w:p>
        </w:tc>
        <w:tc>
          <w:tcPr>
            <w:tcW w:w="1710" w:type="dxa"/>
          </w:tcPr>
          <w:p w14:paraId="1053F4A2" w14:textId="77777777" w:rsidR="000501CC" w:rsidRPr="009E2E9C" w:rsidRDefault="000501CC" w:rsidP="000501CC">
            <w:pPr>
              <w:widowControl/>
              <w:jc w:val="center"/>
              <w:rPr>
                <w:ins w:id="146" w:author="Author"/>
                <w:rFonts w:ascii="Times New Roman" w:eastAsia="Calibri" w:hAnsi="Times New Roman" w:cs="Times New Roman"/>
                <w:sz w:val="20"/>
                <w:szCs w:val="20"/>
              </w:rPr>
            </w:pPr>
            <w:ins w:id="147" w:author="Author">
              <w:r w:rsidRPr="009E2E9C">
                <w:rPr>
                  <w:rFonts w:ascii="Times New Roman" w:eastAsia="Calibri" w:hAnsi="Times New Roman" w:cs="Times New Roman"/>
                  <w:sz w:val="20"/>
                  <w:szCs w:val="20"/>
                </w:rPr>
                <w:t>62</w:t>
              </w:r>
            </w:ins>
          </w:p>
          <w:p w14:paraId="7FDCA392" w14:textId="77777777" w:rsidR="000501CC" w:rsidRPr="009E2E9C" w:rsidRDefault="000501CC" w:rsidP="000501CC">
            <w:pPr>
              <w:widowControl/>
              <w:jc w:val="center"/>
              <w:rPr>
                <w:ins w:id="148" w:author="Author"/>
                <w:rFonts w:ascii="Times New Roman" w:eastAsia="Calibri" w:hAnsi="Times New Roman" w:cs="Times New Roman"/>
                <w:sz w:val="20"/>
                <w:szCs w:val="20"/>
              </w:rPr>
            </w:pPr>
            <w:ins w:id="149" w:author="Author">
              <w:r w:rsidRPr="009E2E9C">
                <w:rPr>
                  <w:rFonts w:ascii="Times New Roman" w:eastAsia="Calibri" w:hAnsi="Times New Roman" w:cs="Times New Roman"/>
                  <w:sz w:val="20"/>
                  <w:szCs w:val="20"/>
                </w:rPr>
                <w:t>(0.5)</w:t>
              </w:r>
            </w:ins>
          </w:p>
        </w:tc>
        <w:tc>
          <w:tcPr>
            <w:tcW w:w="1710" w:type="dxa"/>
          </w:tcPr>
          <w:p w14:paraId="4E7C0522" w14:textId="77777777" w:rsidR="000501CC" w:rsidRPr="009E2E9C" w:rsidRDefault="000501CC" w:rsidP="000501CC">
            <w:pPr>
              <w:widowControl/>
              <w:jc w:val="center"/>
              <w:rPr>
                <w:ins w:id="150" w:author="Author"/>
                <w:rFonts w:ascii="Times New Roman" w:eastAsia="Calibri" w:hAnsi="Times New Roman" w:cs="Times New Roman"/>
                <w:sz w:val="20"/>
                <w:szCs w:val="20"/>
              </w:rPr>
            </w:pPr>
            <w:ins w:id="151" w:author="Author">
              <w:r w:rsidRPr="009E2E9C">
                <w:rPr>
                  <w:rFonts w:ascii="Times New Roman" w:eastAsia="Calibri" w:hAnsi="Times New Roman" w:cs="Times New Roman"/>
                  <w:sz w:val="20"/>
                  <w:szCs w:val="20"/>
                </w:rPr>
                <w:t>176</w:t>
              </w:r>
            </w:ins>
          </w:p>
          <w:p w14:paraId="06DDD52D" w14:textId="77777777" w:rsidR="000501CC" w:rsidRPr="009E2E9C" w:rsidRDefault="000501CC" w:rsidP="000501CC">
            <w:pPr>
              <w:widowControl/>
              <w:jc w:val="center"/>
              <w:rPr>
                <w:ins w:id="152" w:author="Author"/>
                <w:rFonts w:ascii="Times New Roman" w:eastAsia="Calibri" w:hAnsi="Times New Roman" w:cs="Times New Roman"/>
                <w:sz w:val="20"/>
                <w:szCs w:val="20"/>
              </w:rPr>
            </w:pPr>
            <w:ins w:id="153" w:author="Author">
              <w:r w:rsidRPr="009E2E9C">
                <w:rPr>
                  <w:rFonts w:ascii="Times New Roman" w:eastAsia="Calibri" w:hAnsi="Times New Roman" w:cs="Times New Roman"/>
                  <w:sz w:val="20"/>
                  <w:szCs w:val="20"/>
                </w:rPr>
                <w:t>(1.7)</w:t>
              </w:r>
            </w:ins>
          </w:p>
        </w:tc>
        <w:tc>
          <w:tcPr>
            <w:tcW w:w="1710" w:type="dxa"/>
          </w:tcPr>
          <w:p w14:paraId="0747E170" w14:textId="77777777" w:rsidR="000501CC" w:rsidRPr="009E2E9C" w:rsidRDefault="000501CC" w:rsidP="000501CC">
            <w:pPr>
              <w:widowControl/>
              <w:jc w:val="center"/>
              <w:rPr>
                <w:ins w:id="154" w:author="Author"/>
                <w:rFonts w:ascii="Times New Roman" w:eastAsia="Calibri" w:hAnsi="Times New Roman" w:cs="Times New Roman"/>
                <w:sz w:val="20"/>
                <w:szCs w:val="20"/>
              </w:rPr>
            </w:pPr>
            <w:ins w:id="155" w:author="Author">
              <w:r w:rsidRPr="009E2E9C">
                <w:rPr>
                  <w:rFonts w:ascii="Times New Roman" w:eastAsia="Calibri" w:hAnsi="Times New Roman" w:cs="Times New Roman"/>
                  <w:sz w:val="20"/>
                  <w:szCs w:val="20"/>
                </w:rPr>
                <w:t>3</w:t>
              </w:r>
            </w:ins>
          </w:p>
          <w:p w14:paraId="6BA0411A" w14:textId="77777777" w:rsidR="000501CC" w:rsidRPr="009E2E9C" w:rsidRDefault="000501CC" w:rsidP="000501CC">
            <w:pPr>
              <w:widowControl/>
              <w:jc w:val="center"/>
              <w:rPr>
                <w:ins w:id="156" w:author="Author"/>
                <w:rFonts w:ascii="Times New Roman" w:eastAsia="Calibri" w:hAnsi="Times New Roman" w:cs="Times New Roman"/>
                <w:sz w:val="20"/>
                <w:szCs w:val="20"/>
              </w:rPr>
            </w:pPr>
            <w:ins w:id="157" w:author="Author">
              <w:r w:rsidRPr="009E2E9C">
                <w:rPr>
                  <w:rFonts w:ascii="Times New Roman" w:eastAsia="Calibri" w:hAnsi="Times New Roman" w:cs="Times New Roman"/>
                  <w:sz w:val="20"/>
                  <w:szCs w:val="20"/>
                </w:rPr>
                <w:t>(&lt;0.1)</w:t>
              </w:r>
            </w:ins>
          </w:p>
        </w:tc>
        <w:tc>
          <w:tcPr>
            <w:tcW w:w="1710" w:type="dxa"/>
          </w:tcPr>
          <w:p w14:paraId="7DEE8438" w14:textId="77777777" w:rsidR="000501CC" w:rsidRPr="009E2E9C" w:rsidRDefault="000501CC" w:rsidP="000501CC">
            <w:pPr>
              <w:widowControl/>
              <w:jc w:val="center"/>
              <w:rPr>
                <w:ins w:id="158" w:author="Author"/>
                <w:rFonts w:ascii="Times New Roman" w:eastAsia="Calibri" w:hAnsi="Times New Roman" w:cs="Times New Roman"/>
                <w:sz w:val="20"/>
                <w:szCs w:val="20"/>
              </w:rPr>
            </w:pPr>
            <w:ins w:id="159" w:author="Author">
              <w:r w:rsidRPr="009E2E9C">
                <w:rPr>
                  <w:rFonts w:ascii="Times New Roman" w:eastAsia="Calibri" w:hAnsi="Times New Roman" w:cs="Times New Roman"/>
                  <w:sz w:val="20"/>
                  <w:szCs w:val="20"/>
                </w:rPr>
                <w:t>4</w:t>
              </w:r>
            </w:ins>
          </w:p>
          <w:p w14:paraId="42534943" w14:textId="77777777" w:rsidR="000501CC" w:rsidRPr="009E2E9C" w:rsidRDefault="000501CC" w:rsidP="000501CC">
            <w:pPr>
              <w:widowControl/>
              <w:jc w:val="center"/>
              <w:rPr>
                <w:ins w:id="160" w:author="Author"/>
                <w:rFonts w:ascii="Times New Roman" w:eastAsia="Calibri" w:hAnsi="Times New Roman" w:cs="Times New Roman"/>
                <w:sz w:val="20"/>
                <w:szCs w:val="20"/>
              </w:rPr>
            </w:pPr>
            <w:ins w:id="161" w:author="Author">
              <w:r w:rsidRPr="009E2E9C">
                <w:rPr>
                  <w:rFonts w:ascii="Times New Roman" w:eastAsia="Calibri" w:hAnsi="Times New Roman" w:cs="Times New Roman"/>
                  <w:sz w:val="20"/>
                  <w:szCs w:val="20"/>
                </w:rPr>
                <w:t>(&lt;0.1)</w:t>
              </w:r>
            </w:ins>
          </w:p>
        </w:tc>
      </w:tr>
      <w:tr w:rsidR="000501CC" w:rsidRPr="009E2E9C" w14:paraId="51D9BE10" w14:textId="77777777" w:rsidTr="000501CC">
        <w:trPr>
          <w:ins w:id="162" w:author="Author"/>
        </w:trPr>
        <w:tc>
          <w:tcPr>
            <w:tcW w:w="2245" w:type="dxa"/>
          </w:tcPr>
          <w:p w14:paraId="5DFEECF8" w14:textId="77777777" w:rsidR="000501CC" w:rsidRPr="009E2E9C" w:rsidRDefault="000501CC" w:rsidP="000501CC">
            <w:pPr>
              <w:widowControl/>
              <w:rPr>
                <w:ins w:id="163" w:author="Author"/>
                <w:rFonts w:ascii="Times New Roman" w:eastAsia="Calibri" w:hAnsi="Times New Roman" w:cs="Times New Roman"/>
                <w:sz w:val="20"/>
                <w:szCs w:val="20"/>
              </w:rPr>
            </w:pPr>
            <w:ins w:id="164" w:author="Author">
              <w:r w:rsidRPr="009E2E9C">
                <w:rPr>
                  <w:rFonts w:ascii="Times New Roman" w:eastAsia="Calibri" w:hAnsi="Times New Roman" w:cs="Times New Roman"/>
                  <w:sz w:val="20"/>
                  <w:szCs w:val="20"/>
                </w:rPr>
                <w:t>Erythema (redness)</w:t>
              </w:r>
            </w:ins>
          </w:p>
        </w:tc>
        <w:tc>
          <w:tcPr>
            <w:tcW w:w="1710" w:type="dxa"/>
          </w:tcPr>
          <w:p w14:paraId="17D5D6DD" w14:textId="77777777" w:rsidR="000501CC" w:rsidRPr="009E2E9C" w:rsidRDefault="000501CC" w:rsidP="000501CC">
            <w:pPr>
              <w:widowControl/>
              <w:jc w:val="center"/>
              <w:rPr>
                <w:ins w:id="165" w:author="Author"/>
                <w:rFonts w:ascii="Times New Roman" w:eastAsia="Calibri" w:hAnsi="Times New Roman" w:cs="Times New Roman"/>
                <w:sz w:val="20"/>
                <w:szCs w:val="20"/>
              </w:rPr>
            </w:pPr>
            <w:ins w:id="166" w:author="Author">
              <w:r w:rsidRPr="009E2E9C">
                <w:rPr>
                  <w:rFonts w:ascii="Times New Roman" w:eastAsia="Calibri" w:hAnsi="Times New Roman" w:cs="Times New Roman"/>
                  <w:sz w:val="20"/>
                  <w:szCs w:val="20"/>
                </w:rPr>
                <w:t>345</w:t>
              </w:r>
            </w:ins>
          </w:p>
          <w:p w14:paraId="01A09DED" w14:textId="77777777" w:rsidR="000501CC" w:rsidRPr="009E2E9C" w:rsidRDefault="000501CC" w:rsidP="000501CC">
            <w:pPr>
              <w:widowControl/>
              <w:jc w:val="center"/>
              <w:rPr>
                <w:ins w:id="167" w:author="Author"/>
                <w:rFonts w:ascii="Times New Roman" w:eastAsia="Calibri" w:hAnsi="Times New Roman" w:cs="Times New Roman"/>
                <w:sz w:val="20"/>
                <w:szCs w:val="20"/>
              </w:rPr>
            </w:pPr>
            <w:ins w:id="168" w:author="Author">
              <w:r w:rsidRPr="009E2E9C">
                <w:rPr>
                  <w:rFonts w:ascii="Times New Roman" w:eastAsia="Calibri" w:hAnsi="Times New Roman" w:cs="Times New Roman"/>
                  <w:sz w:val="20"/>
                  <w:szCs w:val="20"/>
                </w:rPr>
                <w:t xml:space="preserve">(3.0) </w:t>
              </w:r>
            </w:ins>
          </w:p>
        </w:tc>
        <w:tc>
          <w:tcPr>
            <w:tcW w:w="1710" w:type="dxa"/>
          </w:tcPr>
          <w:p w14:paraId="09D74513" w14:textId="77777777" w:rsidR="000501CC" w:rsidRPr="009E2E9C" w:rsidRDefault="000501CC" w:rsidP="000501CC">
            <w:pPr>
              <w:widowControl/>
              <w:jc w:val="center"/>
              <w:rPr>
                <w:ins w:id="169" w:author="Author"/>
                <w:rFonts w:ascii="Times New Roman" w:eastAsia="Calibri" w:hAnsi="Times New Roman" w:cs="Times New Roman"/>
                <w:sz w:val="20"/>
                <w:szCs w:val="20"/>
              </w:rPr>
            </w:pPr>
            <w:ins w:id="170" w:author="Author">
              <w:r w:rsidRPr="009E2E9C">
                <w:rPr>
                  <w:rFonts w:ascii="Times New Roman" w:eastAsia="Calibri" w:hAnsi="Times New Roman" w:cs="Times New Roman"/>
                  <w:sz w:val="20"/>
                  <w:szCs w:val="20"/>
                </w:rPr>
                <w:t>928</w:t>
              </w:r>
            </w:ins>
          </w:p>
          <w:p w14:paraId="22819151" w14:textId="77777777" w:rsidR="000501CC" w:rsidRPr="009E2E9C" w:rsidRDefault="000501CC" w:rsidP="000501CC">
            <w:pPr>
              <w:widowControl/>
              <w:jc w:val="center"/>
              <w:rPr>
                <w:ins w:id="171" w:author="Author"/>
                <w:rFonts w:ascii="Times New Roman" w:eastAsia="Calibri" w:hAnsi="Times New Roman" w:cs="Times New Roman"/>
                <w:sz w:val="20"/>
                <w:szCs w:val="20"/>
              </w:rPr>
            </w:pPr>
            <w:ins w:id="172" w:author="Author">
              <w:r w:rsidRPr="009E2E9C">
                <w:rPr>
                  <w:rFonts w:ascii="Times New Roman" w:eastAsia="Calibri" w:hAnsi="Times New Roman" w:cs="Times New Roman"/>
                  <w:sz w:val="20"/>
                  <w:szCs w:val="20"/>
                </w:rPr>
                <w:t>(9.0)</w:t>
              </w:r>
            </w:ins>
          </w:p>
        </w:tc>
        <w:tc>
          <w:tcPr>
            <w:tcW w:w="1710" w:type="dxa"/>
          </w:tcPr>
          <w:p w14:paraId="5FB0A43B" w14:textId="77777777" w:rsidR="000501CC" w:rsidRPr="009E2E9C" w:rsidRDefault="000501CC" w:rsidP="000501CC">
            <w:pPr>
              <w:widowControl/>
              <w:jc w:val="center"/>
              <w:rPr>
                <w:ins w:id="173" w:author="Author"/>
                <w:rFonts w:ascii="Times New Roman" w:eastAsia="Calibri" w:hAnsi="Times New Roman" w:cs="Times New Roman"/>
                <w:sz w:val="20"/>
                <w:szCs w:val="20"/>
              </w:rPr>
            </w:pPr>
            <w:ins w:id="174" w:author="Author">
              <w:r w:rsidRPr="009E2E9C">
                <w:rPr>
                  <w:rFonts w:ascii="Times New Roman" w:eastAsia="Calibri" w:hAnsi="Times New Roman" w:cs="Times New Roman"/>
                  <w:sz w:val="20"/>
                  <w:szCs w:val="20"/>
                </w:rPr>
                <w:t>46</w:t>
              </w:r>
            </w:ins>
          </w:p>
          <w:p w14:paraId="16995ECA" w14:textId="77777777" w:rsidR="000501CC" w:rsidRPr="009E2E9C" w:rsidRDefault="000501CC" w:rsidP="000501CC">
            <w:pPr>
              <w:widowControl/>
              <w:jc w:val="center"/>
              <w:rPr>
                <w:ins w:id="175" w:author="Author"/>
                <w:rFonts w:ascii="Times New Roman" w:eastAsia="Calibri" w:hAnsi="Times New Roman" w:cs="Times New Roman"/>
                <w:sz w:val="20"/>
                <w:szCs w:val="20"/>
              </w:rPr>
            </w:pPr>
            <w:ins w:id="176" w:author="Author">
              <w:r w:rsidRPr="009E2E9C">
                <w:rPr>
                  <w:rFonts w:ascii="Times New Roman" w:eastAsia="Calibri" w:hAnsi="Times New Roman" w:cs="Times New Roman"/>
                  <w:sz w:val="20"/>
                  <w:szCs w:val="20"/>
                </w:rPr>
                <w:t>(0.4)</w:t>
              </w:r>
            </w:ins>
          </w:p>
        </w:tc>
        <w:tc>
          <w:tcPr>
            <w:tcW w:w="1710" w:type="dxa"/>
          </w:tcPr>
          <w:p w14:paraId="14D62408" w14:textId="77777777" w:rsidR="000501CC" w:rsidRPr="009E2E9C" w:rsidRDefault="000501CC" w:rsidP="000501CC">
            <w:pPr>
              <w:widowControl/>
              <w:jc w:val="center"/>
              <w:rPr>
                <w:ins w:id="177" w:author="Author"/>
                <w:rFonts w:ascii="Times New Roman" w:eastAsia="Calibri" w:hAnsi="Times New Roman" w:cs="Times New Roman"/>
                <w:sz w:val="20"/>
                <w:szCs w:val="20"/>
              </w:rPr>
            </w:pPr>
            <w:ins w:id="178" w:author="Author">
              <w:r w:rsidRPr="009E2E9C">
                <w:rPr>
                  <w:rFonts w:ascii="Times New Roman" w:eastAsia="Calibri" w:hAnsi="Times New Roman" w:cs="Times New Roman"/>
                  <w:sz w:val="20"/>
                  <w:szCs w:val="20"/>
                </w:rPr>
                <w:t>42</w:t>
              </w:r>
            </w:ins>
          </w:p>
          <w:p w14:paraId="763106AB" w14:textId="77777777" w:rsidR="000501CC" w:rsidRPr="009E2E9C" w:rsidRDefault="000501CC" w:rsidP="000501CC">
            <w:pPr>
              <w:widowControl/>
              <w:jc w:val="center"/>
              <w:rPr>
                <w:ins w:id="179" w:author="Author"/>
                <w:rFonts w:ascii="Times New Roman" w:eastAsia="Calibri" w:hAnsi="Times New Roman" w:cs="Times New Roman"/>
                <w:sz w:val="20"/>
                <w:szCs w:val="20"/>
              </w:rPr>
            </w:pPr>
            <w:ins w:id="180" w:author="Author">
              <w:r w:rsidRPr="009E2E9C">
                <w:rPr>
                  <w:rFonts w:ascii="Times New Roman" w:eastAsia="Calibri" w:hAnsi="Times New Roman" w:cs="Times New Roman"/>
                  <w:sz w:val="20"/>
                  <w:szCs w:val="20"/>
                </w:rPr>
                <w:t>(0.4)</w:t>
              </w:r>
            </w:ins>
          </w:p>
        </w:tc>
      </w:tr>
      <w:tr w:rsidR="000501CC" w:rsidRPr="009E2E9C" w14:paraId="0C5F9AA8" w14:textId="77777777" w:rsidTr="000501CC">
        <w:trPr>
          <w:ins w:id="181" w:author="Author"/>
        </w:trPr>
        <w:tc>
          <w:tcPr>
            <w:tcW w:w="2245" w:type="dxa"/>
          </w:tcPr>
          <w:p w14:paraId="295D540A" w14:textId="77777777" w:rsidR="000501CC" w:rsidRPr="009E2E9C" w:rsidRDefault="000501CC" w:rsidP="000501CC">
            <w:pPr>
              <w:widowControl/>
              <w:rPr>
                <w:ins w:id="182" w:author="Author"/>
                <w:rFonts w:ascii="Times New Roman" w:eastAsia="Calibri" w:hAnsi="Times New Roman" w:cs="Times New Roman"/>
                <w:sz w:val="20"/>
                <w:szCs w:val="20"/>
              </w:rPr>
            </w:pPr>
            <w:ins w:id="183" w:author="Author">
              <w:r w:rsidRPr="009E2E9C">
                <w:rPr>
                  <w:rFonts w:ascii="Times New Roman" w:eastAsia="Calibri" w:hAnsi="Times New Roman" w:cs="Times New Roman"/>
                  <w:sz w:val="20"/>
                  <w:szCs w:val="20"/>
                </w:rPr>
                <w:t>Erythema (redness),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c</w:t>
              </w:r>
            </w:ins>
          </w:p>
        </w:tc>
        <w:tc>
          <w:tcPr>
            <w:tcW w:w="1710" w:type="dxa"/>
          </w:tcPr>
          <w:p w14:paraId="7C6DD082" w14:textId="77777777" w:rsidR="000501CC" w:rsidRPr="009E2E9C" w:rsidRDefault="000501CC" w:rsidP="000501CC">
            <w:pPr>
              <w:widowControl/>
              <w:jc w:val="center"/>
              <w:rPr>
                <w:ins w:id="184" w:author="Author"/>
                <w:rFonts w:ascii="Times New Roman" w:eastAsia="Calibri" w:hAnsi="Times New Roman" w:cs="Times New Roman"/>
                <w:sz w:val="20"/>
                <w:szCs w:val="20"/>
              </w:rPr>
            </w:pPr>
            <w:ins w:id="185" w:author="Author">
              <w:r w:rsidRPr="009E2E9C">
                <w:rPr>
                  <w:rFonts w:ascii="Times New Roman" w:eastAsia="Calibri" w:hAnsi="Times New Roman" w:cs="Times New Roman"/>
                  <w:sz w:val="20"/>
                  <w:szCs w:val="20"/>
                </w:rPr>
                <w:t>34</w:t>
              </w:r>
            </w:ins>
          </w:p>
          <w:p w14:paraId="1BE4F301" w14:textId="77777777" w:rsidR="000501CC" w:rsidRPr="009E2E9C" w:rsidRDefault="000501CC" w:rsidP="000501CC">
            <w:pPr>
              <w:widowControl/>
              <w:jc w:val="center"/>
              <w:rPr>
                <w:ins w:id="186" w:author="Author"/>
                <w:rFonts w:ascii="Times New Roman" w:eastAsia="Calibri" w:hAnsi="Times New Roman" w:cs="Times New Roman"/>
                <w:sz w:val="20"/>
                <w:szCs w:val="20"/>
              </w:rPr>
            </w:pPr>
            <w:ins w:id="187" w:author="Author">
              <w:r w:rsidRPr="009E2E9C">
                <w:rPr>
                  <w:rFonts w:ascii="Times New Roman" w:eastAsia="Calibri" w:hAnsi="Times New Roman" w:cs="Times New Roman"/>
                  <w:sz w:val="20"/>
                  <w:szCs w:val="20"/>
                </w:rPr>
                <w:t>(0.3)</w:t>
              </w:r>
            </w:ins>
          </w:p>
        </w:tc>
        <w:tc>
          <w:tcPr>
            <w:tcW w:w="1710" w:type="dxa"/>
          </w:tcPr>
          <w:p w14:paraId="394B36DE" w14:textId="77777777" w:rsidR="000501CC" w:rsidRPr="009E2E9C" w:rsidRDefault="000501CC" w:rsidP="000501CC">
            <w:pPr>
              <w:widowControl/>
              <w:jc w:val="center"/>
              <w:rPr>
                <w:ins w:id="188" w:author="Author"/>
                <w:rFonts w:ascii="Times New Roman" w:eastAsia="Calibri" w:hAnsi="Times New Roman" w:cs="Times New Roman"/>
                <w:sz w:val="20"/>
                <w:szCs w:val="20"/>
              </w:rPr>
            </w:pPr>
            <w:ins w:id="189" w:author="Author">
              <w:r w:rsidRPr="009E2E9C">
                <w:rPr>
                  <w:rFonts w:ascii="Times New Roman" w:eastAsia="Calibri" w:hAnsi="Times New Roman" w:cs="Times New Roman"/>
                  <w:sz w:val="20"/>
                  <w:szCs w:val="20"/>
                </w:rPr>
                <w:t>206</w:t>
              </w:r>
            </w:ins>
          </w:p>
          <w:p w14:paraId="1584C3C2" w14:textId="77777777" w:rsidR="000501CC" w:rsidRPr="009E2E9C" w:rsidRDefault="000501CC" w:rsidP="000501CC">
            <w:pPr>
              <w:widowControl/>
              <w:jc w:val="center"/>
              <w:rPr>
                <w:ins w:id="190" w:author="Author"/>
                <w:rFonts w:ascii="Times New Roman" w:eastAsia="Calibri" w:hAnsi="Times New Roman" w:cs="Times New Roman"/>
                <w:sz w:val="20"/>
                <w:szCs w:val="20"/>
              </w:rPr>
            </w:pPr>
            <w:ins w:id="191" w:author="Author">
              <w:r w:rsidRPr="009E2E9C">
                <w:rPr>
                  <w:rFonts w:ascii="Times New Roman" w:eastAsia="Calibri" w:hAnsi="Times New Roman" w:cs="Times New Roman"/>
                  <w:sz w:val="20"/>
                  <w:szCs w:val="20"/>
                </w:rPr>
                <w:t>(2.0)</w:t>
              </w:r>
            </w:ins>
          </w:p>
        </w:tc>
        <w:tc>
          <w:tcPr>
            <w:tcW w:w="1710" w:type="dxa"/>
          </w:tcPr>
          <w:p w14:paraId="2156AC8A" w14:textId="77777777" w:rsidR="000501CC" w:rsidRPr="009E2E9C" w:rsidRDefault="000501CC" w:rsidP="000501CC">
            <w:pPr>
              <w:widowControl/>
              <w:jc w:val="center"/>
              <w:rPr>
                <w:ins w:id="192" w:author="Author"/>
                <w:rFonts w:ascii="Times New Roman" w:eastAsia="Calibri" w:hAnsi="Times New Roman" w:cs="Times New Roman"/>
                <w:sz w:val="20"/>
                <w:szCs w:val="20"/>
              </w:rPr>
            </w:pPr>
            <w:ins w:id="193" w:author="Author">
              <w:r w:rsidRPr="009E2E9C">
                <w:rPr>
                  <w:rFonts w:ascii="Times New Roman" w:eastAsia="Calibri" w:hAnsi="Times New Roman" w:cs="Times New Roman"/>
                  <w:sz w:val="20"/>
                  <w:szCs w:val="20"/>
                </w:rPr>
                <w:t>11</w:t>
              </w:r>
            </w:ins>
          </w:p>
          <w:p w14:paraId="1525F36A" w14:textId="77777777" w:rsidR="000501CC" w:rsidRPr="009E2E9C" w:rsidRDefault="000501CC" w:rsidP="000501CC">
            <w:pPr>
              <w:widowControl/>
              <w:jc w:val="center"/>
              <w:rPr>
                <w:ins w:id="194" w:author="Author"/>
                <w:rFonts w:ascii="Times New Roman" w:eastAsia="Calibri" w:hAnsi="Times New Roman" w:cs="Times New Roman"/>
                <w:sz w:val="20"/>
                <w:szCs w:val="20"/>
              </w:rPr>
            </w:pPr>
            <w:ins w:id="195" w:author="Author">
              <w:r w:rsidRPr="009E2E9C">
                <w:rPr>
                  <w:rFonts w:ascii="Times New Roman" w:eastAsia="Calibri" w:hAnsi="Times New Roman" w:cs="Times New Roman"/>
                  <w:sz w:val="20"/>
                  <w:szCs w:val="20"/>
                </w:rPr>
                <w:t>(&lt;0.1)</w:t>
              </w:r>
            </w:ins>
          </w:p>
        </w:tc>
        <w:tc>
          <w:tcPr>
            <w:tcW w:w="1710" w:type="dxa"/>
          </w:tcPr>
          <w:p w14:paraId="6BF7F5B5" w14:textId="77777777" w:rsidR="000501CC" w:rsidRPr="009E2E9C" w:rsidRDefault="000501CC" w:rsidP="000501CC">
            <w:pPr>
              <w:widowControl/>
              <w:jc w:val="center"/>
              <w:rPr>
                <w:ins w:id="196" w:author="Author"/>
                <w:rFonts w:ascii="Times New Roman" w:eastAsia="Calibri" w:hAnsi="Times New Roman" w:cs="Times New Roman"/>
                <w:sz w:val="20"/>
                <w:szCs w:val="20"/>
              </w:rPr>
            </w:pPr>
            <w:ins w:id="197" w:author="Author">
              <w:r w:rsidRPr="009E2E9C">
                <w:rPr>
                  <w:rFonts w:ascii="Times New Roman" w:eastAsia="Calibri" w:hAnsi="Times New Roman" w:cs="Times New Roman"/>
                  <w:sz w:val="20"/>
                  <w:szCs w:val="20"/>
                </w:rPr>
                <w:t>12</w:t>
              </w:r>
            </w:ins>
          </w:p>
          <w:p w14:paraId="229A168B" w14:textId="77777777" w:rsidR="000501CC" w:rsidRPr="009E2E9C" w:rsidRDefault="000501CC" w:rsidP="000501CC">
            <w:pPr>
              <w:widowControl/>
              <w:jc w:val="center"/>
              <w:rPr>
                <w:ins w:id="198" w:author="Author"/>
                <w:rFonts w:ascii="Times New Roman" w:eastAsia="Calibri" w:hAnsi="Times New Roman" w:cs="Times New Roman"/>
                <w:sz w:val="20"/>
                <w:szCs w:val="20"/>
              </w:rPr>
            </w:pPr>
            <w:ins w:id="199" w:author="Author">
              <w:r w:rsidRPr="009E2E9C">
                <w:rPr>
                  <w:rFonts w:ascii="Times New Roman" w:eastAsia="Calibri" w:hAnsi="Times New Roman" w:cs="Times New Roman"/>
                  <w:sz w:val="20"/>
                  <w:szCs w:val="20"/>
                </w:rPr>
                <w:t>(0.1)</w:t>
              </w:r>
            </w:ins>
          </w:p>
        </w:tc>
      </w:tr>
      <w:tr w:rsidR="000501CC" w:rsidRPr="009E2E9C" w14:paraId="36BD9831" w14:textId="77777777" w:rsidTr="000501CC">
        <w:trPr>
          <w:ins w:id="200" w:author="Author"/>
        </w:trPr>
        <w:tc>
          <w:tcPr>
            <w:tcW w:w="2245" w:type="dxa"/>
          </w:tcPr>
          <w:p w14:paraId="4ABCCF6F" w14:textId="77777777" w:rsidR="000501CC" w:rsidRPr="009E2E9C" w:rsidRDefault="000501CC" w:rsidP="000501CC">
            <w:pPr>
              <w:widowControl/>
              <w:rPr>
                <w:ins w:id="201" w:author="Author"/>
                <w:rFonts w:ascii="Times New Roman" w:eastAsia="Calibri" w:hAnsi="Times New Roman" w:cs="Times New Roman"/>
                <w:b/>
                <w:bCs/>
                <w:sz w:val="20"/>
                <w:szCs w:val="20"/>
              </w:rPr>
            </w:pPr>
            <w:ins w:id="202" w:author="Author">
              <w:r w:rsidRPr="009E2E9C">
                <w:rPr>
                  <w:rFonts w:ascii="Times New Roman" w:eastAsia="Calibri" w:hAnsi="Times New Roman" w:cs="Times New Roman"/>
                  <w:b/>
                  <w:bCs/>
                  <w:sz w:val="20"/>
                  <w:szCs w:val="20"/>
                </w:rPr>
                <w:t>Systemic Adverse Reactions</w:t>
              </w:r>
            </w:ins>
          </w:p>
        </w:tc>
        <w:tc>
          <w:tcPr>
            <w:tcW w:w="1710" w:type="dxa"/>
          </w:tcPr>
          <w:p w14:paraId="486EBC33" w14:textId="77777777" w:rsidR="000501CC" w:rsidRPr="009E2E9C" w:rsidRDefault="000501CC" w:rsidP="000501CC">
            <w:pPr>
              <w:widowControl/>
              <w:jc w:val="center"/>
              <w:rPr>
                <w:ins w:id="203" w:author="Author"/>
                <w:rFonts w:ascii="Times New Roman" w:eastAsia="Calibri" w:hAnsi="Times New Roman" w:cs="Times New Roman"/>
                <w:sz w:val="20"/>
                <w:szCs w:val="20"/>
              </w:rPr>
            </w:pPr>
          </w:p>
        </w:tc>
        <w:tc>
          <w:tcPr>
            <w:tcW w:w="1710" w:type="dxa"/>
          </w:tcPr>
          <w:p w14:paraId="5B36D96D" w14:textId="77777777" w:rsidR="000501CC" w:rsidRPr="009E2E9C" w:rsidRDefault="000501CC" w:rsidP="000501CC">
            <w:pPr>
              <w:widowControl/>
              <w:jc w:val="center"/>
              <w:rPr>
                <w:ins w:id="204" w:author="Author"/>
                <w:rFonts w:ascii="Times New Roman" w:eastAsia="Calibri" w:hAnsi="Times New Roman" w:cs="Times New Roman"/>
                <w:sz w:val="20"/>
                <w:szCs w:val="20"/>
              </w:rPr>
            </w:pPr>
          </w:p>
        </w:tc>
        <w:tc>
          <w:tcPr>
            <w:tcW w:w="1710" w:type="dxa"/>
          </w:tcPr>
          <w:p w14:paraId="62400FD3" w14:textId="77777777" w:rsidR="000501CC" w:rsidRPr="009E2E9C" w:rsidRDefault="000501CC" w:rsidP="000501CC">
            <w:pPr>
              <w:widowControl/>
              <w:jc w:val="center"/>
              <w:rPr>
                <w:ins w:id="205" w:author="Author"/>
                <w:rFonts w:ascii="Times New Roman" w:eastAsia="Calibri" w:hAnsi="Times New Roman" w:cs="Times New Roman"/>
                <w:sz w:val="20"/>
                <w:szCs w:val="20"/>
              </w:rPr>
            </w:pPr>
          </w:p>
        </w:tc>
        <w:tc>
          <w:tcPr>
            <w:tcW w:w="1710" w:type="dxa"/>
          </w:tcPr>
          <w:p w14:paraId="4EABFAB4" w14:textId="77777777" w:rsidR="000501CC" w:rsidRPr="009E2E9C" w:rsidRDefault="000501CC" w:rsidP="000501CC">
            <w:pPr>
              <w:widowControl/>
              <w:jc w:val="center"/>
              <w:rPr>
                <w:ins w:id="206" w:author="Author"/>
                <w:rFonts w:ascii="Times New Roman" w:eastAsia="Calibri" w:hAnsi="Times New Roman" w:cs="Times New Roman"/>
                <w:sz w:val="20"/>
                <w:szCs w:val="20"/>
              </w:rPr>
            </w:pPr>
          </w:p>
        </w:tc>
      </w:tr>
      <w:tr w:rsidR="000501CC" w:rsidRPr="009E2E9C" w14:paraId="776491F7" w14:textId="77777777" w:rsidTr="000501CC">
        <w:trPr>
          <w:ins w:id="207" w:author="Author"/>
        </w:trPr>
        <w:tc>
          <w:tcPr>
            <w:tcW w:w="2245" w:type="dxa"/>
          </w:tcPr>
          <w:p w14:paraId="2284709C" w14:textId="77777777" w:rsidR="000501CC" w:rsidRPr="009E2E9C" w:rsidRDefault="000501CC" w:rsidP="000501CC">
            <w:pPr>
              <w:widowControl/>
              <w:rPr>
                <w:ins w:id="208" w:author="Author"/>
                <w:rFonts w:ascii="Times New Roman" w:eastAsia="Calibri" w:hAnsi="Times New Roman" w:cs="Times New Roman"/>
                <w:sz w:val="20"/>
                <w:szCs w:val="20"/>
              </w:rPr>
            </w:pPr>
            <w:ins w:id="209" w:author="Author">
              <w:r w:rsidRPr="009E2E9C">
                <w:rPr>
                  <w:rFonts w:ascii="Times New Roman" w:eastAsia="Calibri" w:hAnsi="Times New Roman" w:cs="Times New Roman"/>
                  <w:sz w:val="20"/>
                  <w:szCs w:val="20"/>
                </w:rPr>
                <w:t>Fatigue</w:t>
              </w:r>
            </w:ins>
          </w:p>
        </w:tc>
        <w:tc>
          <w:tcPr>
            <w:tcW w:w="1710" w:type="dxa"/>
          </w:tcPr>
          <w:p w14:paraId="4DE0DE39" w14:textId="77777777" w:rsidR="000501CC" w:rsidRPr="009E2E9C" w:rsidRDefault="000501CC" w:rsidP="000501CC">
            <w:pPr>
              <w:widowControl/>
              <w:jc w:val="center"/>
              <w:rPr>
                <w:ins w:id="210" w:author="Author"/>
                <w:rFonts w:ascii="Times New Roman" w:eastAsia="Calibri" w:hAnsi="Times New Roman" w:cs="Times New Roman"/>
                <w:sz w:val="20"/>
                <w:szCs w:val="20"/>
              </w:rPr>
            </w:pPr>
            <w:ins w:id="211" w:author="Author">
              <w:r w:rsidRPr="009E2E9C">
                <w:rPr>
                  <w:rFonts w:ascii="Times New Roman" w:eastAsia="Calibri" w:hAnsi="Times New Roman" w:cs="Times New Roman"/>
                  <w:sz w:val="20"/>
                  <w:szCs w:val="20"/>
                </w:rPr>
                <w:t>4,384</w:t>
              </w:r>
            </w:ins>
          </w:p>
          <w:p w14:paraId="46BA0A79" w14:textId="77777777" w:rsidR="000501CC" w:rsidRPr="009E2E9C" w:rsidRDefault="000501CC" w:rsidP="000501CC">
            <w:pPr>
              <w:widowControl/>
              <w:jc w:val="center"/>
              <w:rPr>
                <w:ins w:id="212" w:author="Author"/>
                <w:rFonts w:ascii="Times New Roman" w:eastAsia="Calibri" w:hAnsi="Times New Roman" w:cs="Times New Roman"/>
                <w:sz w:val="20"/>
                <w:szCs w:val="20"/>
              </w:rPr>
            </w:pPr>
            <w:ins w:id="213" w:author="Author">
              <w:r w:rsidRPr="009E2E9C">
                <w:rPr>
                  <w:rFonts w:ascii="Times New Roman" w:eastAsia="Calibri" w:hAnsi="Times New Roman" w:cs="Times New Roman"/>
                  <w:sz w:val="20"/>
                  <w:szCs w:val="20"/>
                </w:rPr>
                <w:t>(38.5)</w:t>
              </w:r>
            </w:ins>
          </w:p>
        </w:tc>
        <w:tc>
          <w:tcPr>
            <w:tcW w:w="1710" w:type="dxa"/>
          </w:tcPr>
          <w:p w14:paraId="6A308EA9" w14:textId="77777777" w:rsidR="000501CC" w:rsidRPr="009E2E9C" w:rsidRDefault="000501CC" w:rsidP="000501CC">
            <w:pPr>
              <w:widowControl/>
              <w:jc w:val="center"/>
              <w:rPr>
                <w:ins w:id="214" w:author="Author"/>
                <w:rFonts w:ascii="Times New Roman" w:eastAsia="Calibri" w:hAnsi="Times New Roman" w:cs="Times New Roman"/>
                <w:sz w:val="20"/>
                <w:szCs w:val="20"/>
              </w:rPr>
            </w:pPr>
            <w:ins w:id="215" w:author="Author">
              <w:r w:rsidRPr="009E2E9C">
                <w:rPr>
                  <w:rFonts w:ascii="Times New Roman" w:eastAsia="Calibri" w:hAnsi="Times New Roman" w:cs="Times New Roman"/>
                  <w:sz w:val="20"/>
                  <w:szCs w:val="20"/>
                </w:rPr>
                <w:t>7,002</w:t>
              </w:r>
            </w:ins>
          </w:p>
          <w:p w14:paraId="63DDC6E7" w14:textId="77777777" w:rsidR="000501CC" w:rsidRPr="009E2E9C" w:rsidRDefault="000501CC" w:rsidP="000501CC">
            <w:pPr>
              <w:widowControl/>
              <w:jc w:val="center"/>
              <w:rPr>
                <w:ins w:id="216" w:author="Author"/>
                <w:rFonts w:ascii="Times New Roman" w:eastAsia="Calibri" w:hAnsi="Times New Roman" w:cs="Times New Roman"/>
                <w:sz w:val="20"/>
                <w:szCs w:val="20"/>
              </w:rPr>
            </w:pPr>
            <w:ins w:id="217" w:author="Author">
              <w:r w:rsidRPr="009E2E9C">
                <w:rPr>
                  <w:rFonts w:ascii="Times New Roman" w:eastAsia="Calibri" w:hAnsi="Times New Roman" w:cs="Times New Roman"/>
                  <w:sz w:val="20"/>
                  <w:szCs w:val="20"/>
                </w:rPr>
                <w:t>(67.6)</w:t>
              </w:r>
            </w:ins>
          </w:p>
        </w:tc>
        <w:tc>
          <w:tcPr>
            <w:tcW w:w="1710" w:type="dxa"/>
          </w:tcPr>
          <w:p w14:paraId="4E248022" w14:textId="77777777" w:rsidR="000501CC" w:rsidRPr="009E2E9C" w:rsidRDefault="000501CC" w:rsidP="000501CC">
            <w:pPr>
              <w:widowControl/>
              <w:jc w:val="center"/>
              <w:rPr>
                <w:ins w:id="218" w:author="Author"/>
                <w:rFonts w:ascii="Times New Roman" w:eastAsia="Calibri" w:hAnsi="Times New Roman" w:cs="Times New Roman"/>
                <w:sz w:val="20"/>
                <w:szCs w:val="20"/>
              </w:rPr>
            </w:pPr>
            <w:ins w:id="219" w:author="Author">
              <w:r w:rsidRPr="009E2E9C">
                <w:rPr>
                  <w:rFonts w:ascii="Times New Roman" w:eastAsia="Calibri" w:hAnsi="Times New Roman" w:cs="Times New Roman"/>
                  <w:sz w:val="20"/>
                  <w:szCs w:val="20"/>
                </w:rPr>
                <w:t>3,282</w:t>
              </w:r>
            </w:ins>
          </w:p>
          <w:p w14:paraId="695467A0" w14:textId="77777777" w:rsidR="000501CC" w:rsidRPr="009E2E9C" w:rsidRDefault="000501CC" w:rsidP="000501CC">
            <w:pPr>
              <w:widowControl/>
              <w:jc w:val="center"/>
              <w:rPr>
                <w:ins w:id="220" w:author="Author"/>
                <w:rFonts w:ascii="Times New Roman" w:eastAsia="Calibri" w:hAnsi="Times New Roman" w:cs="Times New Roman"/>
                <w:sz w:val="20"/>
                <w:szCs w:val="20"/>
              </w:rPr>
            </w:pPr>
            <w:ins w:id="221" w:author="Author">
              <w:r w:rsidRPr="009E2E9C">
                <w:rPr>
                  <w:rFonts w:ascii="Times New Roman" w:eastAsia="Calibri" w:hAnsi="Times New Roman" w:cs="Times New Roman"/>
                  <w:sz w:val="20"/>
                  <w:szCs w:val="20"/>
                </w:rPr>
                <w:t>(28.8)</w:t>
              </w:r>
            </w:ins>
          </w:p>
        </w:tc>
        <w:tc>
          <w:tcPr>
            <w:tcW w:w="1710" w:type="dxa"/>
          </w:tcPr>
          <w:p w14:paraId="661845B5" w14:textId="77777777" w:rsidR="000501CC" w:rsidRPr="009E2E9C" w:rsidRDefault="000501CC" w:rsidP="000501CC">
            <w:pPr>
              <w:widowControl/>
              <w:jc w:val="center"/>
              <w:rPr>
                <w:ins w:id="222" w:author="Author"/>
                <w:rFonts w:ascii="Times New Roman" w:eastAsia="Calibri" w:hAnsi="Times New Roman" w:cs="Times New Roman"/>
                <w:sz w:val="20"/>
                <w:szCs w:val="20"/>
              </w:rPr>
            </w:pPr>
            <w:ins w:id="223" w:author="Author">
              <w:r w:rsidRPr="009E2E9C">
                <w:rPr>
                  <w:rFonts w:ascii="Times New Roman" w:eastAsia="Calibri" w:hAnsi="Times New Roman" w:cs="Times New Roman"/>
                  <w:sz w:val="20"/>
                  <w:szCs w:val="20"/>
                </w:rPr>
                <w:t>2,530</w:t>
              </w:r>
            </w:ins>
          </w:p>
          <w:p w14:paraId="4C370FC3" w14:textId="77777777" w:rsidR="000501CC" w:rsidRPr="009E2E9C" w:rsidRDefault="000501CC" w:rsidP="000501CC">
            <w:pPr>
              <w:widowControl/>
              <w:jc w:val="center"/>
              <w:rPr>
                <w:ins w:id="224" w:author="Author"/>
                <w:rFonts w:ascii="Times New Roman" w:eastAsia="Calibri" w:hAnsi="Times New Roman" w:cs="Times New Roman"/>
                <w:sz w:val="20"/>
                <w:szCs w:val="20"/>
              </w:rPr>
            </w:pPr>
            <w:ins w:id="225" w:author="Author">
              <w:r w:rsidRPr="009E2E9C">
                <w:rPr>
                  <w:rFonts w:ascii="Times New Roman" w:eastAsia="Calibri" w:hAnsi="Times New Roman" w:cs="Times New Roman"/>
                  <w:sz w:val="20"/>
                  <w:szCs w:val="20"/>
                </w:rPr>
                <w:t>(24.5)</w:t>
              </w:r>
            </w:ins>
          </w:p>
        </w:tc>
      </w:tr>
      <w:tr w:rsidR="000501CC" w:rsidRPr="009E2E9C" w14:paraId="5223362A" w14:textId="77777777" w:rsidTr="000501CC">
        <w:trPr>
          <w:ins w:id="226" w:author="Author"/>
        </w:trPr>
        <w:tc>
          <w:tcPr>
            <w:tcW w:w="2245" w:type="dxa"/>
          </w:tcPr>
          <w:p w14:paraId="6840A0AC" w14:textId="77777777" w:rsidR="000501CC" w:rsidRPr="009E2E9C" w:rsidRDefault="000501CC" w:rsidP="000501CC">
            <w:pPr>
              <w:widowControl/>
              <w:rPr>
                <w:ins w:id="227" w:author="Author"/>
                <w:rFonts w:ascii="Times New Roman" w:eastAsia="Calibri" w:hAnsi="Times New Roman" w:cs="Times New Roman"/>
                <w:sz w:val="20"/>
                <w:szCs w:val="20"/>
              </w:rPr>
            </w:pPr>
            <w:ins w:id="228" w:author="Autho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ins>
          </w:p>
        </w:tc>
        <w:tc>
          <w:tcPr>
            <w:tcW w:w="1710" w:type="dxa"/>
          </w:tcPr>
          <w:p w14:paraId="1260CEB6" w14:textId="77777777" w:rsidR="000501CC" w:rsidRPr="009E2E9C" w:rsidRDefault="000501CC" w:rsidP="000501CC">
            <w:pPr>
              <w:widowControl/>
              <w:jc w:val="center"/>
              <w:rPr>
                <w:ins w:id="229" w:author="Author"/>
                <w:rFonts w:ascii="Times New Roman" w:eastAsia="Calibri" w:hAnsi="Times New Roman" w:cs="Times New Roman"/>
                <w:sz w:val="20"/>
                <w:szCs w:val="20"/>
              </w:rPr>
            </w:pPr>
            <w:ins w:id="230" w:author="Author">
              <w:r w:rsidRPr="009E2E9C">
                <w:rPr>
                  <w:rFonts w:ascii="Times New Roman" w:eastAsia="Calibri" w:hAnsi="Times New Roman" w:cs="Times New Roman"/>
                  <w:sz w:val="20"/>
                  <w:szCs w:val="20"/>
                </w:rPr>
                <w:t>120</w:t>
              </w:r>
            </w:ins>
          </w:p>
          <w:p w14:paraId="26E6E8FF" w14:textId="77777777" w:rsidR="000501CC" w:rsidRPr="009E2E9C" w:rsidRDefault="000501CC" w:rsidP="000501CC">
            <w:pPr>
              <w:widowControl/>
              <w:jc w:val="center"/>
              <w:rPr>
                <w:ins w:id="231" w:author="Author"/>
                <w:rFonts w:ascii="Times New Roman" w:eastAsia="Calibri" w:hAnsi="Times New Roman" w:cs="Times New Roman"/>
                <w:sz w:val="20"/>
                <w:szCs w:val="20"/>
              </w:rPr>
            </w:pPr>
            <w:ins w:id="232" w:author="Author">
              <w:r w:rsidRPr="009E2E9C">
                <w:rPr>
                  <w:rFonts w:ascii="Times New Roman" w:eastAsia="Calibri" w:hAnsi="Times New Roman" w:cs="Times New Roman"/>
                  <w:sz w:val="20"/>
                  <w:szCs w:val="20"/>
                </w:rPr>
                <w:t xml:space="preserve">(1.1) </w:t>
              </w:r>
            </w:ins>
          </w:p>
        </w:tc>
        <w:tc>
          <w:tcPr>
            <w:tcW w:w="1710" w:type="dxa"/>
          </w:tcPr>
          <w:p w14:paraId="0385400E" w14:textId="77777777" w:rsidR="000501CC" w:rsidRPr="009E2E9C" w:rsidRDefault="000501CC" w:rsidP="000501CC">
            <w:pPr>
              <w:widowControl/>
              <w:jc w:val="center"/>
              <w:rPr>
                <w:ins w:id="233" w:author="Author"/>
                <w:rFonts w:ascii="Times New Roman" w:eastAsia="Calibri" w:hAnsi="Times New Roman" w:cs="Times New Roman"/>
                <w:sz w:val="20"/>
                <w:szCs w:val="20"/>
              </w:rPr>
            </w:pPr>
            <w:ins w:id="234" w:author="Author">
              <w:r w:rsidRPr="009E2E9C">
                <w:rPr>
                  <w:rFonts w:ascii="Times New Roman" w:eastAsia="Calibri" w:hAnsi="Times New Roman" w:cs="Times New Roman"/>
                  <w:sz w:val="20"/>
                  <w:szCs w:val="20"/>
                </w:rPr>
                <w:t>1,099</w:t>
              </w:r>
            </w:ins>
          </w:p>
          <w:p w14:paraId="29F6FC27" w14:textId="77777777" w:rsidR="000501CC" w:rsidRPr="009E2E9C" w:rsidRDefault="000501CC" w:rsidP="000501CC">
            <w:pPr>
              <w:widowControl/>
              <w:jc w:val="center"/>
              <w:rPr>
                <w:ins w:id="235" w:author="Author"/>
                <w:rFonts w:ascii="Times New Roman" w:eastAsia="Calibri" w:hAnsi="Times New Roman" w:cs="Times New Roman"/>
                <w:sz w:val="20"/>
                <w:szCs w:val="20"/>
              </w:rPr>
            </w:pPr>
            <w:ins w:id="236" w:author="Author">
              <w:r w:rsidRPr="009E2E9C">
                <w:rPr>
                  <w:rFonts w:ascii="Times New Roman" w:eastAsia="Calibri" w:hAnsi="Times New Roman" w:cs="Times New Roman"/>
                  <w:sz w:val="20"/>
                  <w:szCs w:val="20"/>
                </w:rPr>
                <w:t>(10.6)</w:t>
              </w:r>
            </w:ins>
          </w:p>
        </w:tc>
        <w:tc>
          <w:tcPr>
            <w:tcW w:w="1710" w:type="dxa"/>
          </w:tcPr>
          <w:p w14:paraId="03343E50" w14:textId="77777777" w:rsidR="000501CC" w:rsidRPr="009E2E9C" w:rsidRDefault="000501CC" w:rsidP="000501CC">
            <w:pPr>
              <w:widowControl/>
              <w:jc w:val="center"/>
              <w:rPr>
                <w:ins w:id="237" w:author="Author"/>
                <w:rFonts w:ascii="Times New Roman" w:eastAsia="Calibri" w:hAnsi="Times New Roman" w:cs="Times New Roman"/>
                <w:sz w:val="20"/>
                <w:szCs w:val="20"/>
              </w:rPr>
            </w:pPr>
            <w:ins w:id="238" w:author="Author">
              <w:r w:rsidRPr="009E2E9C">
                <w:rPr>
                  <w:rFonts w:ascii="Times New Roman" w:eastAsia="Calibri" w:hAnsi="Times New Roman" w:cs="Times New Roman"/>
                  <w:sz w:val="20"/>
                  <w:szCs w:val="20"/>
                </w:rPr>
                <w:t>83</w:t>
              </w:r>
            </w:ins>
          </w:p>
          <w:p w14:paraId="064723E3" w14:textId="77777777" w:rsidR="000501CC" w:rsidRPr="009E2E9C" w:rsidRDefault="000501CC" w:rsidP="000501CC">
            <w:pPr>
              <w:widowControl/>
              <w:jc w:val="center"/>
              <w:rPr>
                <w:ins w:id="239" w:author="Author"/>
                <w:rFonts w:ascii="Times New Roman" w:eastAsia="Calibri" w:hAnsi="Times New Roman" w:cs="Times New Roman"/>
                <w:sz w:val="20"/>
                <w:szCs w:val="20"/>
              </w:rPr>
            </w:pPr>
            <w:ins w:id="240" w:author="Author">
              <w:r w:rsidRPr="009E2E9C">
                <w:rPr>
                  <w:rFonts w:ascii="Times New Roman" w:eastAsia="Calibri" w:hAnsi="Times New Roman" w:cs="Times New Roman"/>
                  <w:sz w:val="20"/>
                  <w:szCs w:val="20"/>
                </w:rPr>
                <w:t>(0.7)</w:t>
              </w:r>
            </w:ins>
          </w:p>
        </w:tc>
        <w:tc>
          <w:tcPr>
            <w:tcW w:w="1710" w:type="dxa"/>
          </w:tcPr>
          <w:p w14:paraId="72385E02" w14:textId="77777777" w:rsidR="000501CC" w:rsidRPr="009E2E9C" w:rsidRDefault="000501CC" w:rsidP="000501CC">
            <w:pPr>
              <w:widowControl/>
              <w:jc w:val="center"/>
              <w:rPr>
                <w:ins w:id="241" w:author="Author"/>
                <w:rFonts w:ascii="Times New Roman" w:eastAsia="Calibri" w:hAnsi="Times New Roman" w:cs="Times New Roman"/>
                <w:sz w:val="20"/>
                <w:szCs w:val="20"/>
              </w:rPr>
            </w:pPr>
            <w:ins w:id="242" w:author="Author">
              <w:r w:rsidRPr="009E2E9C">
                <w:rPr>
                  <w:rFonts w:ascii="Times New Roman" w:eastAsia="Calibri" w:hAnsi="Times New Roman" w:cs="Times New Roman"/>
                  <w:sz w:val="20"/>
                  <w:szCs w:val="20"/>
                </w:rPr>
                <w:t>81</w:t>
              </w:r>
            </w:ins>
          </w:p>
          <w:p w14:paraId="777B5971" w14:textId="77777777" w:rsidR="000501CC" w:rsidRPr="009E2E9C" w:rsidRDefault="000501CC" w:rsidP="000501CC">
            <w:pPr>
              <w:widowControl/>
              <w:jc w:val="center"/>
              <w:rPr>
                <w:ins w:id="243" w:author="Author"/>
                <w:rFonts w:ascii="Times New Roman" w:eastAsia="Calibri" w:hAnsi="Times New Roman" w:cs="Times New Roman"/>
                <w:sz w:val="20"/>
                <w:szCs w:val="20"/>
              </w:rPr>
            </w:pPr>
            <w:ins w:id="244" w:author="Author">
              <w:r w:rsidRPr="009E2E9C">
                <w:rPr>
                  <w:rFonts w:ascii="Times New Roman" w:eastAsia="Calibri" w:hAnsi="Times New Roman" w:cs="Times New Roman"/>
                  <w:sz w:val="20"/>
                  <w:szCs w:val="20"/>
                </w:rPr>
                <w:t>(0.8)</w:t>
              </w:r>
            </w:ins>
          </w:p>
        </w:tc>
      </w:tr>
      <w:tr w:rsidR="000501CC" w:rsidRPr="009E2E9C" w14:paraId="4CE8D5B5" w14:textId="77777777" w:rsidTr="000501CC">
        <w:trPr>
          <w:ins w:id="245" w:author="Author"/>
        </w:trPr>
        <w:tc>
          <w:tcPr>
            <w:tcW w:w="2245" w:type="dxa"/>
          </w:tcPr>
          <w:p w14:paraId="2BE1DBAD" w14:textId="77777777" w:rsidR="000501CC" w:rsidRPr="009E2E9C" w:rsidRDefault="000501CC" w:rsidP="000501CC">
            <w:pPr>
              <w:widowControl/>
              <w:rPr>
                <w:ins w:id="246" w:author="Author"/>
                <w:rFonts w:ascii="Times New Roman" w:eastAsia="Calibri" w:hAnsi="Times New Roman" w:cs="Times New Roman"/>
                <w:sz w:val="20"/>
                <w:szCs w:val="20"/>
              </w:rPr>
            </w:pPr>
            <w:ins w:id="247" w:author="Author">
              <w:r w:rsidRPr="009E2E9C">
                <w:rPr>
                  <w:rFonts w:ascii="Times New Roman" w:eastAsia="Calibri" w:hAnsi="Times New Roman" w:cs="Times New Roman"/>
                  <w:sz w:val="20"/>
                  <w:szCs w:val="20"/>
                </w:rPr>
                <w:t>Fatigue, Grade 4</w:t>
              </w:r>
              <w:r w:rsidRPr="009E2E9C">
                <w:rPr>
                  <w:rFonts w:ascii="Times New Roman" w:eastAsia="Calibri" w:hAnsi="Times New Roman" w:cs="Times New Roman"/>
                  <w:sz w:val="20"/>
                  <w:szCs w:val="20"/>
                  <w:vertAlign w:val="superscript"/>
                </w:rPr>
                <w:t>e</w:t>
              </w:r>
            </w:ins>
          </w:p>
        </w:tc>
        <w:tc>
          <w:tcPr>
            <w:tcW w:w="1710" w:type="dxa"/>
          </w:tcPr>
          <w:p w14:paraId="12B53D57" w14:textId="77777777" w:rsidR="000501CC" w:rsidRPr="009E2E9C" w:rsidRDefault="000501CC" w:rsidP="000501CC">
            <w:pPr>
              <w:widowControl/>
              <w:jc w:val="center"/>
              <w:rPr>
                <w:ins w:id="248" w:author="Author"/>
                <w:rFonts w:ascii="Times New Roman" w:eastAsia="Calibri" w:hAnsi="Times New Roman" w:cs="Times New Roman"/>
                <w:sz w:val="20"/>
                <w:szCs w:val="20"/>
              </w:rPr>
            </w:pPr>
            <w:ins w:id="249" w:author="Author">
              <w:r w:rsidRPr="009E2E9C">
                <w:rPr>
                  <w:rFonts w:ascii="Times New Roman" w:eastAsia="Calibri" w:hAnsi="Times New Roman" w:cs="Times New Roman"/>
                  <w:sz w:val="20"/>
                  <w:szCs w:val="20"/>
                </w:rPr>
                <w:t>1</w:t>
              </w:r>
            </w:ins>
          </w:p>
          <w:p w14:paraId="4DFEDCA4" w14:textId="77777777" w:rsidR="000501CC" w:rsidRPr="009E2E9C" w:rsidRDefault="000501CC" w:rsidP="000501CC">
            <w:pPr>
              <w:widowControl/>
              <w:jc w:val="center"/>
              <w:rPr>
                <w:ins w:id="250" w:author="Author"/>
                <w:rFonts w:ascii="Times New Roman" w:eastAsia="Calibri" w:hAnsi="Times New Roman" w:cs="Times New Roman"/>
                <w:sz w:val="20"/>
                <w:szCs w:val="20"/>
              </w:rPr>
            </w:pPr>
            <w:ins w:id="251" w:author="Author">
              <w:r w:rsidRPr="009E2E9C">
                <w:rPr>
                  <w:rFonts w:ascii="Times New Roman" w:eastAsia="Calibri" w:hAnsi="Times New Roman" w:cs="Times New Roman"/>
                  <w:sz w:val="20"/>
                  <w:szCs w:val="20"/>
                </w:rPr>
                <w:t>(&lt;0.1)</w:t>
              </w:r>
            </w:ins>
          </w:p>
        </w:tc>
        <w:tc>
          <w:tcPr>
            <w:tcW w:w="1710" w:type="dxa"/>
          </w:tcPr>
          <w:p w14:paraId="45635599" w14:textId="77777777" w:rsidR="000501CC" w:rsidRPr="009E2E9C" w:rsidRDefault="000501CC" w:rsidP="000501CC">
            <w:pPr>
              <w:widowControl/>
              <w:jc w:val="center"/>
              <w:rPr>
                <w:ins w:id="252" w:author="Author"/>
                <w:rFonts w:ascii="Times New Roman" w:eastAsia="Calibri" w:hAnsi="Times New Roman" w:cs="Times New Roman"/>
                <w:sz w:val="20"/>
                <w:szCs w:val="20"/>
              </w:rPr>
            </w:pPr>
            <w:ins w:id="253" w:author="Author">
              <w:r w:rsidRPr="009E2E9C">
                <w:rPr>
                  <w:rFonts w:ascii="Times New Roman" w:eastAsia="Calibri" w:hAnsi="Times New Roman" w:cs="Times New Roman"/>
                  <w:sz w:val="20"/>
                  <w:szCs w:val="20"/>
                </w:rPr>
                <w:t>0</w:t>
              </w:r>
            </w:ins>
          </w:p>
          <w:p w14:paraId="0ED79624" w14:textId="77777777" w:rsidR="000501CC" w:rsidRPr="009E2E9C" w:rsidRDefault="000501CC" w:rsidP="000501CC">
            <w:pPr>
              <w:widowControl/>
              <w:jc w:val="center"/>
              <w:rPr>
                <w:ins w:id="254" w:author="Author"/>
                <w:rFonts w:ascii="Times New Roman" w:eastAsia="Calibri" w:hAnsi="Times New Roman" w:cs="Times New Roman"/>
                <w:sz w:val="20"/>
                <w:szCs w:val="20"/>
              </w:rPr>
            </w:pPr>
            <w:ins w:id="255" w:author="Author">
              <w:r w:rsidRPr="009E2E9C">
                <w:rPr>
                  <w:rFonts w:ascii="Times New Roman" w:eastAsia="Calibri" w:hAnsi="Times New Roman" w:cs="Times New Roman"/>
                  <w:sz w:val="20"/>
                  <w:szCs w:val="20"/>
                </w:rPr>
                <w:t>(0)</w:t>
              </w:r>
            </w:ins>
          </w:p>
        </w:tc>
        <w:tc>
          <w:tcPr>
            <w:tcW w:w="1710" w:type="dxa"/>
          </w:tcPr>
          <w:p w14:paraId="7FA7A875" w14:textId="77777777" w:rsidR="000501CC" w:rsidRPr="009E2E9C" w:rsidRDefault="000501CC" w:rsidP="000501CC">
            <w:pPr>
              <w:widowControl/>
              <w:jc w:val="center"/>
              <w:rPr>
                <w:ins w:id="256" w:author="Author"/>
                <w:rFonts w:ascii="Times New Roman" w:eastAsia="Calibri" w:hAnsi="Times New Roman" w:cs="Times New Roman"/>
                <w:sz w:val="20"/>
                <w:szCs w:val="20"/>
              </w:rPr>
            </w:pPr>
            <w:ins w:id="257" w:author="Author">
              <w:r w:rsidRPr="009E2E9C">
                <w:rPr>
                  <w:rFonts w:ascii="Times New Roman" w:eastAsia="Calibri" w:hAnsi="Times New Roman" w:cs="Times New Roman"/>
                  <w:sz w:val="20"/>
                  <w:szCs w:val="20"/>
                </w:rPr>
                <w:t>0</w:t>
              </w:r>
            </w:ins>
          </w:p>
          <w:p w14:paraId="5DF69859" w14:textId="77777777" w:rsidR="000501CC" w:rsidRPr="009E2E9C" w:rsidRDefault="000501CC" w:rsidP="000501CC">
            <w:pPr>
              <w:widowControl/>
              <w:jc w:val="center"/>
              <w:rPr>
                <w:ins w:id="258" w:author="Author"/>
                <w:rFonts w:ascii="Times New Roman" w:eastAsia="Calibri" w:hAnsi="Times New Roman" w:cs="Times New Roman"/>
                <w:sz w:val="20"/>
                <w:szCs w:val="20"/>
              </w:rPr>
            </w:pPr>
            <w:ins w:id="259" w:author="Author">
              <w:r w:rsidRPr="009E2E9C">
                <w:rPr>
                  <w:rFonts w:ascii="Times New Roman" w:eastAsia="Calibri" w:hAnsi="Times New Roman" w:cs="Times New Roman"/>
                  <w:sz w:val="20"/>
                  <w:szCs w:val="20"/>
                </w:rPr>
                <w:t>(0)</w:t>
              </w:r>
            </w:ins>
          </w:p>
        </w:tc>
        <w:tc>
          <w:tcPr>
            <w:tcW w:w="1710" w:type="dxa"/>
          </w:tcPr>
          <w:p w14:paraId="583F744F" w14:textId="77777777" w:rsidR="000501CC" w:rsidRPr="009E2E9C" w:rsidRDefault="000501CC" w:rsidP="000501CC">
            <w:pPr>
              <w:widowControl/>
              <w:jc w:val="center"/>
              <w:rPr>
                <w:ins w:id="260" w:author="Author"/>
                <w:rFonts w:ascii="Times New Roman" w:eastAsia="Calibri" w:hAnsi="Times New Roman" w:cs="Times New Roman"/>
                <w:sz w:val="20"/>
                <w:szCs w:val="20"/>
              </w:rPr>
            </w:pPr>
            <w:ins w:id="261" w:author="Author">
              <w:r w:rsidRPr="009E2E9C">
                <w:rPr>
                  <w:rFonts w:ascii="Times New Roman" w:eastAsia="Calibri" w:hAnsi="Times New Roman" w:cs="Times New Roman"/>
                  <w:sz w:val="20"/>
                  <w:szCs w:val="20"/>
                </w:rPr>
                <w:t>0</w:t>
              </w:r>
            </w:ins>
          </w:p>
          <w:p w14:paraId="155DDCB5" w14:textId="77777777" w:rsidR="000501CC" w:rsidRPr="009E2E9C" w:rsidRDefault="000501CC" w:rsidP="000501CC">
            <w:pPr>
              <w:widowControl/>
              <w:jc w:val="center"/>
              <w:rPr>
                <w:ins w:id="262" w:author="Author"/>
                <w:rFonts w:ascii="Times New Roman" w:eastAsia="Calibri" w:hAnsi="Times New Roman" w:cs="Times New Roman"/>
                <w:sz w:val="20"/>
                <w:szCs w:val="20"/>
              </w:rPr>
            </w:pPr>
            <w:ins w:id="263" w:author="Author">
              <w:r w:rsidRPr="009E2E9C">
                <w:rPr>
                  <w:rFonts w:ascii="Times New Roman" w:eastAsia="Calibri" w:hAnsi="Times New Roman" w:cs="Times New Roman"/>
                  <w:sz w:val="20"/>
                  <w:szCs w:val="20"/>
                </w:rPr>
                <w:t>(0)</w:t>
              </w:r>
            </w:ins>
          </w:p>
        </w:tc>
      </w:tr>
      <w:tr w:rsidR="000501CC" w:rsidRPr="009E2E9C" w14:paraId="46394BC9" w14:textId="77777777" w:rsidTr="000501CC">
        <w:trPr>
          <w:ins w:id="264" w:author="Author"/>
        </w:trPr>
        <w:tc>
          <w:tcPr>
            <w:tcW w:w="2245" w:type="dxa"/>
          </w:tcPr>
          <w:p w14:paraId="1B5B654F" w14:textId="77777777" w:rsidR="000501CC" w:rsidRPr="009E2E9C" w:rsidRDefault="000501CC" w:rsidP="000501CC">
            <w:pPr>
              <w:widowControl/>
              <w:rPr>
                <w:ins w:id="265" w:author="Author"/>
                <w:rFonts w:ascii="Times New Roman" w:eastAsia="Calibri" w:hAnsi="Times New Roman" w:cs="Times New Roman"/>
                <w:sz w:val="20"/>
                <w:szCs w:val="20"/>
              </w:rPr>
            </w:pPr>
            <w:ins w:id="266" w:author="Author">
              <w:r w:rsidRPr="009E2E9C">
                <w:rPr>
                  <w:rFonts w:ascii="Times New Roman" w:eastAsia="Calibri" w:hAnsi="Times New Roman" w:cs="Times New Roman"/>
                  <w:sz w:val="20"/>
                  <w:szCs w:val="20"/>
                </w:rPr>
                <w:lastRenderedPageBreak/>
                <w:t>Headache</w:t>
              </w:r>
            </w:ins>
          </w:p>
        </w:tc>
        <w:tc>
          <w:tcPr>
            <w:tcW w:w="1710" w:type="dxa"/>
          </w:tcPr>
          <w:p w14:paraId="1C4A5866" w14:textId="77777777" w:rsidR="000501CC" w:rsidRPr="009E2E9C" w:rsidRDefault="000501CC" w:rsidP="000501CC">
            <w:pPr>
              <w:widowControl/>
              <w:jc w:val="center"/>
              <w:rPr>
                <w:ins w:id="267" w:author="Author"/>
                <w:rFonts w:ascii="Times New Roman" w:eastAsia="Calibri" w:hAnsi="Times New Roman" w:cs="Times New Roman"/>
                <w:sz w:val="20"/>
                <w:szCs w:val="20"/>
              </w:rPr>
            </w:pPr>
            <w:ins w:id="268" w:author="Author">
              <w:r w:rsidRPr="009E2E9C">
                <w:rPr>
                  <w:rFonts w:ascii="Times New Roman" w:eastAsia="Calibri" w:hAnsi="Times New Roman" w:cs="Times New Roman"/>
                  <w:sz w:val="20"/>
                  <w:szCs w:val="20"/>
                </w:rPr>
                <w:t>4,031</w:t>
              </w:r>
            </w:ins>
          </w:p>
          <w:p w14:paraId="6B2E0C95" w14:textId="77777777" w:rsidR="000501CC" w:rsidRPr="009E2E9C" w:rsidRDefault="000501CC" w:rsidP="000501CC">
            <w:pPr>
              <w:widowControl/>
              <w:jc w:val="center"/>
              <w:rPr>
                <w:ins w:id="269" w:author="Author"/>
                <w:rFonts w:ascii="Times New Roman" w:eastAsia="Calibri" w:hAnsi="Times New Roman" w:cs="Times New Roman"/>
                <w:sz w:val="20"/>
                <w:szCs w:val="20"/>
              </w:rPr>
            </w:pPr>
            <w:ins w:id="270" w:author="Author">
              <w:r w:rsidRPr="009E2E9C">
                <w:rPr>
                  <w:rFonts w:ascii="Times New Roman" w:eastAsia="Calibri" w:hAnsi="Times New Roman" w:cs="Times New Roman"/>
                  <w:sz w:val="20"/>
                  <w:szCs w:val="20"/>
                </w:rPr>
                <w:t>(35.4)</w:t>
              </w:r>
            </w:ins>
          </w:p>
        </w:tc>
        <w:tc>
          <w:tcPr>
            <w:tcW w:w="1710" w:type="dxa"/>
          </w:tcPr>
          <w:p w14:paraId="60A58D90" w14:textId="77777777" w:rsidR="000501CC" w:rsidRPr="009E2E9C" w:rsidRDefault="000501CC" w:rsidP="000501CC">
            <w:pPr>
              <w:widowControl/>
              <w:jc w:val="center"/>
              <w:rPr>
                <w:ins w:id="271" w:author="Author"/>
                <w:rFonts w:ascii="Times New Roman" w:eastAsia="Calibri" w:hAnsi="Times New Roman" w:cs="Times New Roman"/>
                <w:sz w:val="20"/>
                <w:szCs w:val="20"/>
              </w:rPr>
            </w:pPr>
            <w:ins w:id="272" w:author="Author">
              <w:r w:rsidRPr="009E2E9C">
                <w:rPr>
                  <w:rFonts w:ascii="Times New Roman" w:eastAsia="Calibri" w:hAnsi="Times New Roman" w:cs="Times New Roman"/>
                  <w:sz w:val="20"/>
                  <w:szCs w:val="20"/>
                </w:rPr>
                <w:t>6,500</w:t>
              </w:r>
            </w:ins>
          </w:p>
          <w:p w14:paraId="4A34BAA2" w14:textId="77777777" w:rsidR="000501CC" w:rsidRPr="009E2E9C" w:rsidRDefault="000501CC" w:rsidP="000501CC">
            <w:pPr>
              <w:widowControl/>
              <w:jc w:val="center"/>
              <w:rPr>
                <w:ins w:id="273" w:author="Author"/>
                <w:rFonts w:ascii="Times New Roman" w:eastAsia="Calibri" w:hAnsi="Times New Roman" w:cs="Times New Roman"/>
                <w:sz w:val="20"/>
                <w:szCs w:val="20"/>
              </w:rPr>
            </w:pPr>
            <w:ins w:id="274" w:author="Author">
              <w:r w:rsidRPr="009E2E9C">
                <w:rPr>
                  <w:rFonts w:ascii="Times New Roman" w:eastAsia="Calibri" w:hAnsi="Times New Roman" w:cs="Times New Roman"/>
                  <w:sz w:val="20"/>
                  <w:szCs w:val="20"/>
                </w:rPr>
                <w:t>(62.8)</w:t>
              </w:r>
            </w:ins>
          </w:p>
        </w:tc>
        <w:tc>
          <w:tcPr>
            <w:tcW w:w="1710" w:type="dxa"/>
          </w:tcPr>
          <w:p w14:paraId="63E8B337" w14:textId="77777777" w:rsidR="000501CC" w:rsidRPr="009E2E9C" w:rsidRDefault="000501CC" w:rsidP="000501CC">
            <w:pPr>
              <w:widowControl/>
              <w:jc w:val="center"/>
              <w:rPr>
                <w:ins w:id="275" w:author="Author"/>
                <w:rFonts w:ascii="Times New Roman" w:eastAsia="Calibri" w:hAnsi="Times New Roman" w:cs="Times New Roman"/>
                <w:sz w:val="20"/>
                <w:szCs w:val="20"/>
              </w:rPr>
            </w:pPr>
            <w:ins w:id="276" w:author="Author">
              <w:r w:rsidRPr="009E2E9C">
                <w:rPr>
                  <w:rFonts w:ascii="Times New Roman" w:eastAsia="Calibri" w:hAnsi="Times New Roman" w:cs="Times New Roman"/>
                  <w:sz w:val="20"/>
                  <w:szCs w:val="20"/>
                </w:rPr>
                <w:t>3,303</w:t>
              </w:r>
            </w:ins>
          </w:p>
          <w:p w14:paraId="71302111" w14:textId="77777777" w:rsidR="000501CC" w:rsidRPr="009E2E9C" w:rsidRDefault="000501CC" w:rsidP="000501CC">
            <w:pPr>
              <w:widowControl/>
              <w:jc w:val="center"/>
              <w:rPr>
                <w:ins w:id="277" w:author="Author"/>
                <w:rFonts w:ascii="Times New Roman" w:eastAsia="Calibri" w:hAnsi="Times New Roman" w:cs="Times New Roman"/>
                <w:sz w:val="20"/>
                <w:szCs w:val="20"/>
              </w:rPr>
            </w:pPr>
            <w:ins w:id="278" w:author="Author">
              <w:r w:rsidRPr="009E2E9C">
                <w:rPr>
                  <w:rFonts w:ascii="Times New Roman" w:eastAsia="Calibri" w:hAnsi="Times New Roman" w:cs="Times New Roman"/>
                  <w:sz w:val="20"/>
                  <w:szCs w:val="20"/>
                </w:rPr>
                <w:t>(29.0)</w:t>
              </w:r>
            </w:ins>
          </w:p>
        </w:tc>
        <w:tc>
          <w:tcPr>
            <w:tcW w:w="1710" w:type="dxa"/>
          </w:tcPr>
          <w:p w14:paraId="5E716C14" w14:textId="77777777" w:rsidR="000501CC" w:rsidRPr="009E2E9C" w:rsidRDefault="000501CC" w:rsidP="000501CC">
            <w:pPr>
              <w:widowControl/>
              <w:jc w:val="center"/>
              <w:rPr>
                <w:ins w:id="279" w:author="Author"/>
                <w:rFonts w:ascii="Times New Roman" w:eastAsia="Calibri" w:hAnsi="Times New Roman" w:cs="Times New Roman"/>
                <w:sz w:val="20"/>
                <w:szCs w:val="20"/>
              </w:rPr>
            </w:pPr>
            <w:ins w:id="280" w:author="Author">
              <w:r w:rsidRPr="009E2E9C">
                <w:rPr>
                  <w:rFonts w:ascii="Times New Roman" w:eastAsia="Calibri" w:hAnsi="Times New Roman" w:cs="Times New Roman"/>
                  <w:sz w:val="20"/>
                  <w:szCs w:val="20"/>
                </w:rPr>
                <w:t>2,617</w:t>
              </w:r>
            </w:ins>
          </w:p>
          <w:p w14:paraId="404C327A" w14:textId="77777777" w:rsidR="000501CC" w:rsidRPr="009E2E9C" w:rsidRDefault="000501CC" w:rsidP="000501CC">
            <w:pPr>
              <w:widowControl/>
              <w:jc w:val="center"/>
              <w:rPr>
                <w:ins w:id="281" w:author="Author"/>
                <w:rFonts w:ascii="Times New Roman" w:eastAsia="Calibri" w:hAnsi="Times New Roman" w:cs="Times New Roman"/>
                <w:sz w:val="20"/>
                <w:szCs w:val="20"/>
              </w:rPr>
            </w:pPr>
            <w:ins w:id="282" w:author="Author">
              <w:r w:rsidRPr="009E2E9C">
                <w:rPr>
                  <w:rFonts w:ascii="Times New Roman" w:eastAsia="Calibri" w:hAnsi="Times New Roman" w:cs="Times New Roman"/>
                  <w:sz w:val="20"/>
                  <w:szCs w:val="20"/>
                </w:rPr>
                <w:t>(25.4)</w:t>
              </w:r>
            </w:ins>
          </w:p>
        </w:tc>
      </w:tr>
      <w:tr w:rsidR="000501CC" w:rsidRPr="009E2E9C" w14:paraId="3F0EFF62" w14:textId="77777777" w:rsidTr="000501CC">
        <w:trPr>
          <w:ins w:id="283" w:author="Author"/>
        </w:trPr>
        <w:tc>
          <w:tcPr>
            <w:tcW w:w="2245" w:type="dxa"/>
          </w:tcPr>
          <w:p w14:paraId="1F1D3337" w14:textId="77777777" w:rsidR="000501CC" w:rsidRPr="009E2E9C" w:rsidRDefault="000501CC" w:rsidP="000501CC">
            <w:pPr>
              <w:widowControl/>
              <w:rPr>
                <w:ins w:id="284" w:author="Author"/>
                <w:rFonts w:ascii="Times New Roman" w:eastAsia="Calibri" w:hAnsi="Times New Roman" w:cs="Times New Roman"/>
                <w:sz w:val="20"/>
                <w:szCs w:val="20"/>
              </w:rPr>
            </w:pPr>
            <w:ins w:id="285" w:author="Autho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f</w:t>
              </w:r>
            </w:ins>
          </w:p>
        </w:tc>
        <w:tc>
          <w:tcPr>
            <w:tcW w:w="1710" w:type="dxa"/>
          </w:tcPr>
          <w:p w14:paraId="3E428C9D" w14:textId="77777777" w:rsidR="000501CC" w:rsidRPr="009E2E9C" w:rsidRDefault="000501CC" w:rsidP="000501CC">
            <w:pPr>
              <w:widowControl/>
              <w:jc w:val="center"/>
              <w:rPr>
                <w:ins w:id="286" w:author="Author"/>
                <w:rFonts w:ascii="Times New Roman" w:eastAsia="Calibri" w:hAnsi="Times New Roman" w:cs="Times New Roman"/>
                <w:sz w:val="20"/>
                <w:szCs w:val="20"/>
              </w:rPr>
            </w:pPr>
            <w:ins w:id="287" w:author="Author">
              <w:r w:rsidRPr="009E2E9C">
                <w:rPr>
                  <w:rFonts w:ascii="Times New Roman" w:eastAsia="Calibri" w:hAnsi="Times New Roman" w:cs="Times New Roman"/>
                  <w:sz w:val="20"/>
                  <w:szCs w:val="20"/>
                </w:rPr>
                <w:t>219</w:t>
              </w:r>
            </w:ins>
          </w:p>
          <w:p w14:paraId="1A192F64" w14:textId="77777777" w:rsidR="000501CC" w:rsidRPr="009E2E9C" w:rsidRDefault="000501CC" w:rsidP="000501CC">
            <w:pPr>
              <w:widowControl/>
              <w:jc w:val="center"/>
              <w:rPr>
                <w:ins w:id="288" w:author="Author"/>
                <w:rFonts w:ascii="Times New Roman" w:eastAsia="Calibri" w:hAnsi="Times New Roman" w:cs="Times New Roman"/>
                <w:sz w:val="20"/>
                <w:szCs w:val="20"/>
              </w:rPr>
            </w:pPr>
            <w:ins w:id="289" w:author="Author">
              <w:r w:rsidRPr="009E2E9C">
                <w:rPr>
                  <w:rFonts w:ascii="Times New Roman" w:eastAsia="Calibri" w:hAnsi="Times New Roman" w:cs="Times New Roman"/>
                  <w:sz w:val="20"/>
                  <w:szCs w:val="20"/>
                </w:rPr>
                <w:t>(1.9)</w:t>
              </w:r>
            </w:ins>
          </w:p>
        </w:tc>
        <w:tc>
          <w:tcPr>
            <w:tcW w:w="1710" w:type="dxa"/>
          </w:tcPr>
          <w:p w14:paraId="533BC653" w14:textId="77777777" w:rsidR="000501CC" w:rsidRPr="009E2E9C" w:rsidRDefault="000501CC" w:rsidP="000501CC">
            <w:pPr>
              <w:widowControl/>
              <w:jc w:val="center"/>
              <w:rPr>
                <w:ins w:id="290" w:author="Author"/>
                <w:rFonts w:ascii="Times New Roman" w:eastAsia="Calibri" w:hAnsi="Times New Roman" w:cs="Times New Roman"/>
                <w:sz w:val="20"/>
                <w:szCs w:val="20"/>
              </w:rPr>
            </w:pPr>
            <w:ins w:id="291" w:author="Author">
              <w:r w:rsidRPr="009E2E9C">
                <w:rPr>
                  <w:rFonts w:ascii="Times New Roman" w:eastAsia="Calibri" w:hAnsi="Times New Roman" w:cs="Times New Roman"/>
                  <w:sz w:val="20"/>
                  <w:szCs w:val="20"/>
                </w:rPr>
                <w:t>515</w:t>
              </w:r>
            </w:ins>
          </w:p>
          <w:p w14:paraId="3734446E" w14:textId="77777777" w:rsidR="000501CC" w:rsidRPr="009E2E9C" w:rsidRDefault="000501CC" w:rsidP="000501CC">
            <w:pPr>
              <w:widowControl/>
              <w:jc w:val="center"/>
              <w:rPr>
                <w:ins w:id="292" w:author="Author"/>
                <w:rFonts w:ascii="Times New Roman" w:eastAsia="Calibri" w:hAnsi="Times New Roman" w:cs="Times New Roman"/>
                <w:sz w:val="20"/>
                <w:szCs w:val="20"/>
              </w:rPr>
            </w:pPr>
            <w:ins w:id="293" w:author="Author">
              <w:r w:rsidRPr="009E2E9C">
                <w:rPr>
                  <w:rFonts w:ascii="Times New Roman" w:eastAsia="Calibri" w:hAnsi="Times New Roman" w:cs="Times New Roman"/>
                  <w:sz w:val="20"/>
                  <w:szCs w:val="20"/>
                </w:rPr>
                <w:t>(5.0)</w:t>
              </w:r>
            </w:ins>
          </w:p>
        </w:tc>
        <w:tc>
          <w:tcPr>
            <w:tcW w:w="1710" w:type="dxa"/>
          </w:tcPr>
          <w:p w14:paraId="6B32077A" w14:textId="77777777" w:rsidR="000501CC" w:rsidRPr="009E2E9C" w:rsidRDefault="000501CC" w:rsidP="000501CC">
            <w:pPr>
              <w:widowControl/>
              <w:jc w:val="center"/>
              <w:rPr>
                <w:ins w:id="294" w:author="Author"/>
                <w:rFonts w:ascii="Times New Roman" w:eastAsia="Calibri" w:hAnsi="Times New Roman" w:cs="Times New Roman"/>
                <w:sz w:val="20"/>
                <w:szCs w:val="20"/>
              </w:rPr>
            </w:pPr>
            <w:ins w:id="295" w:author="Author">
              <w:r w:rsidRPr="009E2E9C">
                <w:rPr>
                  <w:rFonts w:ascii="Times New Roman" w:eastAsia="Calibri" w:hAnsi="Times New Roman" w:cs="Times New Roman"/>
                  <w:sz w:val="20"/>
                  <w:szCs w:val="20"/>
                </w:rPr>
                <w:t>162</w:t>
              </w:r>
            </w:ins>
          </w:p>
          <w:p w14:paraId="7955B327" w14:textId="77777777" w:rsidR="000501CC" w:rsidRPr="009E2E9C" w:rsidRDefault="000501CC" w:rsidP="000501CC">
            <w:pPr>
              <w:widowControl/>
              <w:jc w:val="center"/>
              <w:rPr>
                <w:ins w:id="296" w:author="Author"/>
                <w:rFonts w:ascii="Times New Roman" w:eastAsia="Calibri" w:hAnsi="Times New Roman" w:cs="Times New Roman"/>
                <w:sz w:val="20"/>
                <w:szCs w:val="20"/>
              </w:rPr>
            </w:pPr>
            <w:ins w:id="297" w:author="Author">
              <w:r w:rsidRPr="009E2E9C">
                <w:rPr>
                  <w:rFonts w:ascii="Times New Roman" w:eastAsia="Calibri" w:hAnsi="Times New Roman" w:cs="Times New Roman"/>
                  <w:sz w:val="20"/>
                  <w:szCs w:val="20"/>
                </w:rPr>
                <w:t>(1.4)</w:t>
              </w:r>
            </w:ins>
          </w:p>
        </w:tc>
        <w:tc>
          <w:tcPr>
            <w:tcW w:w="1710" w:type="dxa"/>
          </w:tcPr>
          <w:p w14:paraId="67C6C54B" w14:textId="77777777" w:rsidR="000501CC" w:rsidRPr="009E2E9C" w:rsidRDefault="000501CC" w:rsidP="000501CC">
            <w:pPr>
              <w:widowControl/>
              <w:jc w:val="center"/>
              <w:rPr>
                <w:ins w:id="298" w:author="Author"/>
                <w:rFonts w:ascii="Times New Roman" w:eastAsia="Calibri" w:hAnsi="Times New Roman" w:cs="Times New Roman"/>
                <w:sz w:val="20"/>
                <w:szCs w:val="20"/>
              </w:rPr>
            </w:pPr>
            <w:ins w:id="299" w:author="Author">
              <w:r w:rsidRPr="009E2E9C">
                <w:rPr>
                  <w:rFonts w:ascii="Times New Roman" w:eastAsia="Calibri" w:hAnsi="Times New Roman" w:cs="Times New Roman"/>
                  <w:sz w:val="20"/>
                  <w:szCs w:val="20"/>
                </w:rPr>
                <w:t>124</w:t>
              </w:r>
            </w:ins>
          </w:p>
          <w:p w14:paraId="4F8BBE43" w14:textId="77777777" w:rsidR="000501CC" w:rsidRPr="009E2E9C" w:rsidRDefault="000501CC" w:rsidP="000501CC">
            <w:pPr>
              <w:widowControl/>
              <w:jc w:val="center"/>
              <w:rPr>
                <w:ins w:id="300" w:author="Author"/>
                <w:rFonts w:ascii="Times New Roman" w:eastAsia="Calibri" w:hAnsi="Times New Roman" w:cs="Times New Roman"/>
                <w:sz w:val="20"/>
                <w:szCs w:val="20"/>
              </w:rPr>
            </w:pPr>
            <w:ins w:id="301" w:author="Author">
              <w:r w:rsidRPr="009E2E9C">
                <w:rPr>
                  <w:rFonts w:ascii="Times New Roman" w:eastAsia="Calibri" w:hAnsi="Times New Roman" w:cs="Times New Roman"/>
                  <w:sz w:val="20"/>
                  <w:szCs w:val="20"/>
                </w:rPr>
                <w:t>(1.2)</w:t>
              </w:r>
            </w:ins>
          </w:p>
        </w:tc>
      </w:tr>
      <w:tr w:rsidR="000501CC" w:rsidRPr="009E2E9C" w14:paraId="251E6672" w14:textId="77777777" w:rsidTr="000501CC">
        <w:trPr>
          <w:ins w:id="302" w:author="Author"/>
        </w:trPr>
        <w:tc>
          <w:tcPr>
            <w:tcW w:w="2245" w:type="dxa"/>
          </w:tcPr>
          <w:p w14:paraId="3D6833C9" w14:textId="77777777" w:rsidR="000501CC" w:rsidRPr="009E2E9C" w:rsidRDefault="000501CC" w:rsidP="000501CC">
            <w:pPr>
              <w:widowControl/>
              <w:rPr>
                <w:ins w:id="303" w:author="Author"/>
                <w:rFonts w:ascii="Times New Roman" w:eastAsia="Calibri" w:hAnsi="Times New Roman" w:cs="Times New Roman"/>
                <w:sz w:val="20"/>
                <w:szCs w:val="20"/>
              </w:rPr>
            </w:pPr>
            <w:ins w:id="304" w:author="Author">
              <w:r w:rsidRPr="009E2E9C">
                <w:rPr>
                  <w:rFonts w:ascii="Times New Roman" w:eastAsia="Calibri" w:hAnsi="Times New Roman" w:cs="Times New Roman"/>
                  <w:sz w:val="20"/>
                  <w:szCs w:val="20"/>
                </w:rPr>
                <w:t>Myalgia</w:t>
              </w:r>
            </w:ins>
          </w:p>
        </w:tc>
        <w:tc>
          <w:tcPr>
            <w:tcW w:w="1710" w:type="dxa"/>
          </w:tcPr>
          <w:p w14:paraId="6197700C" w14:textId="77777777" w:rsidR="000501CC" w:rsidRPr="009E2E9C" w:rsidRDefault="000501CC" w:rsidP="000501CC">
            <w:pPr>
              <w:widowControl/>
              <w:jc w:val="center"/>
              <w:rPr>
                <w:ins w:id="305" w:author="Author"/>
                <w:rFonts w:ascii="Times New Roman" w:eastAsia="Calibri" w:hAnsi="Times New Roman" w:cs="Times New Roman"/>
                <w:sz w:val="20"/>
                <w:szCs w:val="20"/>
              </w:rPr>
            </w:pPr>
            <w:ins w:id="306" w:author="Author">
              <w:r w:rsidRPr="009E2E9C">
                <w:rPr>
                  <w:rFonts w:ascii="Times New Roman" w:eastAsia="Calibri" w:hAnsi="Times New Roman" w:cs="Times New Roman"/>
                  <w:sz w:val="20"/>
                  <w:szCs w:val="20"/>
                </w:rPr>
                <w:t>2,698</w:t>
              </w:r>
            </w:ins>
          </w:p>
          <w:p w14:paraId="09B267E3" w14:textId="77777777" w:rsidR="000501CC" w:rsidRPr="009E2E9C" w:rsidRDefault="000501CC" w:rsidP="000501CC">
            <w:pPr>
              <w:widowControl/>
              <w:jc w:val="center"/>
              <w:rPr>
                <w:ins w:id="307" w:author="Author"/>
                <w:rFonts w:ascii="Times New Roman" w:eastAsia="Calibri" w:hAnsi="Times New Roman" w:cs="Times New Roman"/>
                <w:sz w:val="20"/>
                <w:szCs w:val="20"/>
              </w:rPr>
            </w:pPr>
            <w:ins w:id="308" w:author="Author">
              <w:r w:rsidRPr="009E2E9C">
                <w:rPr>
                  <w:rFonts w:ascii="Times New Roman" w:eastAsia="Calibri" w:hAnsi="Times New Roman" w:cs="Times New Roman"/>
                  <w:sz w:val="20"/>
                  <w:szCs w:val="20"/>
                </w:rPr>
                <w:t>(23.7)</w:t>
              </w:r>
            </w:ins>
          </w:p>
        </w:tc>
        <w:tc>
          <w:tcPr>
            <w:tcW w:w="1710" w:type="dxa"/>
          </w:tcPr>
          <w:p w14:paraId="1C4815AE" w14:textId="77777777" w:rsidR="000501CC" w:rsidRPr="009E2E9C" w:rsidRDefault="000501CC" w:rsidP="000501CC">
            <w:pPr>
              <w:widowControl/>
              <w:jc w:val="center"/>
              <w:rPr>
                <w:ins w:id="309" w:author="Author"/>
                <w:rFonts w:ascii="Times New Roman" w:eastAsia="Calibri" w:hAnsi="Times New Roman" w:cs="Times New Roman"/>
                <w:sz w:val="20"/>
                <w:szCs w:val="20"/>
              </w:rPr>
            </w:pPr>
            <w:ins w:id="310" w:author="Author">
              <w:r w:rsidRPr="009E2E9C">
                <w:rPr>
                  <w:rFonts w:ascii="Times New Roman" w:eastAsia="Calibri" w:hAnsi="Times New Roman" w:cs="Times New Roman"/>
                  <w:sz w:val="20"/>
                  <w:szCs w:val="20"/>
                </w:rPr>
                <w:t>6,353</w:t>
              </w:r>
            </w:ins>
          </w:p>
          <w:p w14:paraId="1474801E" w14:textId="77777777" w:rsidR="000501CC" w:rsidRPr="009E2E9C" w:rsidRDefault="000501CC" w:rsidP="000501CC">
            <w:pPr>
              <w:widowControl/>
              <w:jc w:val="center"/>
              <w:rPr>
                <w:ins w:id="311" w:author="Author"/>
                <w:rFonts w:ascii="Times New Roman" w:eastAsia="Calibri" w:hAnsi="Times New Roman" w:cs="Times New Roman"/>
                <w:sz w:val="20"/>
                <w:szCs w:val="20"/>
              </w:rPr>
            </w:pPr>
            <w:ins w:id="312" w:author="Author">
              <w:r w:rsidRPr="009E2E9C">
                <w:rPr>
                  <w:rFonts w:ascii="Times New Roman" w:eastAsia="Calibri" w:hAnsi="Times New Roman" w:cs="Times New Roman"/>
                  <w:sz w:val="20"/>
                  <w:szCs w:val="20"/>
                </w:rPr>
                <w:t>(61.3)</w:t>
              </w:r>
            </w:ins>
          </w:p>
        </w:tc>
        <w:tc>
          <w:tcPr>
            <w:tcW w:w="1710" w:type="dxa"/>
          </w:tcPr>
          <w:p w14:paraId="5463B273" w14:textId="77777777" w:rsidR="000501CC" w:rsidRPr="009E2E9C" w:rsidRDefault="000501CC" w:rsidP="000501CC">
            <w:pPr>
              <w:widowControl/>
              <w:jc w:val="center"/>
              <w:rPr>
                <w:ins w:id="313" w:author="Author"/>
                <w:rFonts w:ascii="Times New Roman" w:eastAsia="Calibri" w:hAnsi="Times New Roman" w:cs="Times New Roman"/>
                <w:sz w:val="20"/>
                <w:szCs w:val="20"/>
              </w:rPr>
            </w:pPr>
            <w:ins w:id="314" w:author="Author">
              <w:r w:rsidRPr="009E2E9C">
                <w:rPr>
                  <w:rFonts w:ascii="Times New Roman" w:eastAsia="Calibri" w:hAnsi="Times New Roman" w:cs="Times New Roman"/>
                  <w:sz w:val="20"/>
                  <w:szCs w:val="20"/>
                </w:rPr>
                <w:t>1,626</w:t>
              </w:r>
            </w:ins>
          </w:p>
          <w:p w14:paraId="0FC1BE6C" w14:textId="77777777" w:rsidR="000501CC" w:rsidRPr="009E2E9C" w:rsidRDefault="000501CC" w:rsidP="000501CC">
            <w:pPr>
              <w:widowControl/>
              <w:jc w:val="center"/>
              <w:rPr>
                <w:ins w:id="315" w:author="Author"/>
                <w:rFonts w:ascii="Times New Roman" w:eastAsia="Calibri" w:hAnsi="Times New Roman" w:cs="Times New Roman"/>
                <w:sz w:val="20"/>
                <w:szCs w:val="20"/>
              </w:rPr>
            </w:pPr>
            <w:ins w:id="316" w:author="Author">
              <w:r w:rsidRPr="009E2E9C">
                <w:rPr>
                  <w:rFonts w:ascii="Times New Roman" w:eastAsia="Calibri" w:hAnsi="Times New Roman" w:cs="Times New Roman"/>
                  <w:sz w:val="20"/>
                  <w:szCs w:val="20"/>
                </w:rPr>
                <w:t>(14.3)</w:t>
              </w:r>
            </w:ins>
          </w:p>
        </w:tc>
        <w:tc>
          <w:tcPr>
            <w:tcW w:w="1710" w:type="dxa"/>
          </w:tcPr>
          <w:p w14:paraId="16B2E424" w14:textId="77777777" w:rsidR="000501CC" w:rsidRPr="009E2E9C" w:rsidRDefault="000501CC" w:rsidP="000501CC">
            <w:pPr>
              <w:widowControl/>
              <w:jc w:val="center"/>
              <w:rPr>
                <w:ins w:id="317" w:author="Author"/>
                <w:rFonts w:ascii="Times New Roman" w:eastAsia="Calibri" w:hAnsi="Times New Roman" w:cs="Times New Roman"/>
                <w:sz w:val="20"/>
                <w:szCs w:val="20"/>
              </w:rPr>
            </w:pPr>
            <w:ins w:id="318" w:author="Author">
              <w:r w:rsidRPr="009E2E9C">
                <w:rPr>
                  <w:rFonts w:ascii="Times New Roman" w:eastAsia="Calibri" w:hAnsi="Times New Roman" w:cs="Times New Roman"/>
                  <w:sz w:val="20"/>
                  <w:szCs w:val="20"/>
                </w:rPr>
                <w:t>1,312</w:t>
              </w:r>
            </w:ins>
          </w:p>
          <w:p w14:paraId="67E707AD" w14:textId="77777777" w:rsidR="000501CC" w:rsidRPr="009E2E9C" w:rsidRDefault="000501CC" w:rsidP="000501CC">
            <w:pPr>
              <w:widowControl/>
              <w:jc w:val="center"/>
              <w:rPr>
                <w:ins w:id="319" w:author="Author"/>
                <w:rFonts w:ascii="Times New Roman" w:eastAsia="Calibri" w:hAnsi="Times New Roman" w:cs="Times New Roman"/>
                <w:sz w:val="20"/>
                <w:szCs w:val="20"/>
              </w:rPr>
            </w:pPr>
            <w:ins w:id="320" w:author="Author">
              <w:r w:rsidRPr="009E2E9C">
                <w:rPr>
                  <w:rFonts w:ascii="Times New Roman" w:eastAsia="Calibri" w:hAnsi="Times New Roman" w:cs="Times New Roman"/>
                  <w:sz w:val="20"/>
                  <w:szCs w:val="20"/>
                </w:rPr>
                <w:t>(12.7)</w:t>
              </w:r>
            </w:ins>
          </w:p>
        </w:tc>
      </w:tr>
      <w:tr w:rsidR="000501CC" w:rsidRPr="009E2E9C" w14:paraId="18AC3658" w14:textId="77777777" w:rsidTr="000501CC">
        <w:trPr>
          <w:ins w:id="321" w:author="Author"/>
        </w:trPr>
        <w:tc>
          <w:tcPr>
            <w:tcW w:w="2245" w:type="dxa"/>
          </w:tcPr>
          <w:p w14:paraId="1A4CDACA" w14:textId="77777777" w:rsidR="000501CC" w:rsidRPr="009E2E9C" w:rsidRDefault="000501CC" w:rsidP="000501CC">
            <w:pPr>
              <w:widowControl/>
              <w:rPr>
                <w:ins w:id="322" w:author="Author"/>
                <w:rFonts w:ascii="Times New Roman" w:eastAsia="Calibri" w:hAnsi="Times New Roman" w:cs="Times New Roman"/>
                <w:sz w:val="20"/>
                <w:szCs w:val="20"/>
              </w:rPr>
            </w:pPr>
            <w:ins w:id="323" w:author="Autho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ins>
          </w:p>
        </w:tc>
        <w:tc>
          <w:tcPr>
            <w:tcW w:w="1710" w:type="dxa"/>
          </w:tcPr>
          <w:p w14:paraId="117233C7" w14:textId="77777777" w:rsidR="000501CC" w:rsidRPr="009E2E9C" w:rsidRDefault="000501CC" w:rsidP="000501CC">
            <w:pPr>
              <w:widowControl/>
              <w:jc w:val="center"/>
              <w:rPr>
                <w:ins w:id="324" w:author="Author"/>
                <w:rFonts w:ascii="Times New Roman" w:eastAsia="Calibri" w:hAnsi="Times New Roman" w:cs="Times New Roman"/>
                <w:sz w:val="20"/>
                <w:szCs w:val="20"/>
              </w:rPr>
            </w:pPr>
            <w:ins w:id="325" w:author="Author">
              <w:r w:rsidRPr="009E2E9C">
                <w:rPr>
                  <w:rFonts w:ascii="Times New Roman" w:eastAsia="Calibri" w:hAnsi="Times New Roman" w:cs="Times New Roman"/>
                  <w:sz w:val="20"/>
                  <w:szCs w:val="20"/>
                </w:rPr>
                <w:t xml:space="preserve"> 73</w:t>
              </w:r>
            </w:ins>
          </w:p>
          <w:p w14:paraId="65391C34" w14:textId="77777777" w:rsidR="000501CC" w:rsidRPr="009E2E9C" w:rsidRDefault="000501CC" w:rsidP="000501CC">
            <w:pPr>
              <w:widowControl/>
              <w:jc w:val="center"/>
              <w:rPr>
                <w:ins w:id="326" w:author="Author"/>
                <w:rFonts w:ascii="Times New Roman" w:eastAsia="Calibri" w:hAnsi="Times New Roman" w:cs="Times New Roman"/>
                <w:sz w:val="20"/>
                <w:szCs w:val="20"/>
              </w:rPr>
            </w:pPr>
            <w:ins w:id="327" w:author="Author">
              <w:r w:rsidRPr="009E2E9C">
                <w:rPr>
                  <w:rFonts w:ascii="Times New Roman" w:eastAsia="Calibri" w:hAnsi="Times New Roman" w:cs="Times New Roman"/>
                  <w:sz w:val="20"/>
                  <w:szCs w:val="20"/>
                </w:rPr>
                <w:t>(0.6)</w:t>
              </w:r>
            </w:ins>
          </w:p>
        </w:tc>
        <w:tc>
          <w:tcPr>
            <w:tcW w:w="1710" w:type="dxa"/>
          </w:tcPr>
          <w:p w14:paraId="5AFBD899" w14:textId="77777777" w:rsidR="000501CC" w:rsidRPr="009E2E9C" w:rsidRDefault="000501CC" w:rsidP="000501CC">
            <w:pPr>
              <w:widowControl/>
              <w:jc w:val="center"/>
              <w:rPr>
                <w:ins w:id="328" w:author="Author"/>
                <w:rFonts w:ascii="Times New Roman" w:eastAsia="Calibri" w:hAnsi="Times New Roman" w:cs="Times New Roman"/>
                <w:sz w:val="20"/>
                <w:szCs w:val="20"/>
              </w:rPr>
            </w:pPr>
            <w:ins w:id="329" w:author="Author">
              <w:r w:rsidRPr="009E2E9C">
                <w:rPr>
                  <w:rFonts w:ascii="Times New Roman" w:eastAsia="Calibri" w:hAnsi="Times New Roman" w:cs="Times New Roman"/>
                  <w:sz w:val="20"/>
                  <w:szCs w:val="20"/>
                </w:rPr>
                <w:t>1,032</w:t>
              </w:r>
            </w:ins>
          </w:p>
          <w:p w14:paraId="0AB13A08" w14:textId="77777777" w:rsidR="000501CC" w:rsidRPr="009E2E9C" w:rsidRDefault="000501CC" w:rsidP="000501CC">
            <w:pPr>
              <w:widowControl/>
              <w:jc w:val="center"/>
              <w:rPr>
                <w:ins w:id="330" w:author="Author"/>
                <w:rFonts w:ascii="Times New Roman" w:eastAsia="Calibri" w:hAnsi="Times New Roman" w:cs="Times New Roman"/>
                <w:sz w:val="20"/>
                <w:szCs w:val="20"/>
              </w:rPr>
            </w:pPr>
            <w:ins w:id="331" w:author="Author">
              <w:r w:rsidRPr="009E2E9C">
                <w:rPr>
                  <w:rFonts w:ascii="Times New Roman" w:eastAsia="Calibri" w:hAnsi="Times New Roman" w:cs="Times New Roman"/>
                  <w:sz w:val="20"/>
                  <w:szCs w:val="20"/>
                </w:rPr>
                <w:t>(10.0)</w:t>
              </w:r>
            </w:ins>
          </w:p>
        </w:tc>
        <w:tc>
          <w:tcPr>
            <w:tcW w:w="1710" w:type="dxa"/>
          </w:tcPr>
          <w:p w14:paraId="4C0BED38" w14:textId="77777777" w:rsidR="000501CC" w:rsidRPr="009E2E9C" w:rsidRDefault="000501CC" w:rsidP="000501CC">
            <w:pPr>
              <w:widowControl/>
              <w:jc w:val="center"/>
              <w:rPr>
                <w:ins w:id="332" w:author="Author"/>
                <w:rFonts w:ascii="Times New Roman" w:eastAsia="Calibri" w:hAnsi="Times New Roman" w:cs="Times New Roman"/>
                <w:sz w:val="20"/>
                <w:szCs w:val="20"/>
              </w:rPr>
            </w:pPr>
            <w:ins w:id="333" w:author="Author">
              <w:r w:rsidRPr="009E2E9C">
                <w:rPr>
                  <w:rFonts w:ascii="Times New Roman" w:eastAsia="Calibri" w:hAnsi="Times New Roman" w:cs="Times New Roman"/>
                  <w:sz w:val="20"/>
                  <w:szCs w:val="20"/>
                </w:rPr>
                <w:t>38</w:t>
              </w:r>
            </w:ins>
          </w:p>
          <w:p w14:paraId="00984C8C" w14:textId="77777777" w:rsidR="000501CC" w:rsidRPr="009E2E9C" w:rsidRDefault="000501CC" w:rsidP="000501CC">
            <w:pPr>
              <w:widowControl/>
              <w:jc w:val="center"/>
              <w:rPr>
                <w:ins w:id="334" w:author="Author"/>
                <w:rFonts w:ascii="Times New Roman" w:eastAsia="Calibri" w:hAnsi="Times New Roman" w:cs="Times New Roman"/>
                <w:sz w:val="20"/>
                <w:szCs w:val="20"/>
              </w:rPr>
            </w:pPr>
            <w:ins w:id="335" w:author="Author">
              <w:r w:rsidRPr="009E2E9C">
                <w:rPr>
                  <w:rFonts w:ascii="Times New Roman" w:eastAsia="Calibri" w:hAnsi="Times New Roman" w:cs="Times New Roman"/>
                  <w:sz w:val="20"/>
                  <w:szCs w:val="20"/>
                </w:rPr>
                <w:t>(0.3)</w:t>
              </w:r>
            </w:ins>
          </w:p>
        </w:tc>
        <w:tc>
          <w:tcPr>
            <w:tcW w:w="1710" w:type="dxa"/>
          </w:tcPr>
          <w:p w14:paraId="6DBD4A1C" w14:textId="77777777" w:rsidR="000501CC" w:rsidRPr="009E2E9C" w:rsidRDefault="000501CC" w:rsidP="000501CC">
            <w:pPr>
              <w:widowControl/>
              <w:jc w:val="center"/>
              <w:rPr>
                <w:ins w:id="336" w:author="Author"/>
                <w:rFonts w:ascii="Times New Roman" w:eastAsia="Calibri" w:hAnsi="Times New Roman" w:cs="Times New Roman"/>
                <w:sz w:val="20"/>
                <w:szCs w:val="20"/>
              </w:rPr>
            </w:pPr>
            <w:ins w:id="337" w:author="Author">
              <w:r w:rsidRPr="009E2E9C">
                <w:rPr>
                  <w:rFonts w:ascii="Times New Roman" w:eastAsia="Calibri" w:hAnsi="Times New Roman" w:cs="Times New Roman"/>
                  <w:sz w:val="20"/>
                  <w:szCs w:val="20"/>
                </w:rPr>
                <w:t>39</w:t>
              </w:r>
            </w:ins>
          </w:p>
          <w:p w14:paraId="11D0F74E" w14:textId="77777777" w:rsidR="000501CC" w:rsidRPr="009E2E9C" w:rsidRDefault="000501CC" w:rsidP="000501CC">
            <w:pPr>
              <w:widowControl/>
              <w:jc w:val="center"/>
              <w:rPr>
                <w:ins w:id="338" w:author="Author"/>
                <w:rFonts w:ascii="Times New Roman" w:eastAsia="Calibri" w:hAnsi="Times New Roman" w:cs="Times New Roman"/>
                <w:sz w:val="20"/>
                <w:szCs w:val="20"/>
              </w:rPr>
            </w:pPr>
            <w:ins w:id="339" w:author="Author">
              <w:r w:rsidRPr="009E2E9C">
                <w:rPr>
                  <w:rFonts w:ascii="Times New Roman" w:eastAsia="Calibri" w:hAnsi="Times New Roman" w:cs="Times New Roman"/>
                  <w:sz w:val="20"/>
                  <w:szCs w:val="20"/>
                </w:rPr>
                <w:t>(0.4)</w:t>
              </w:r>
            </w:ins>
          </w:p>
        </w:tc>
      </w:tr>
      <w:tr w:rsidR="000501CC" w:rsidRPr="009E2E9C" w14:paraId="355CCD0F" w14:textId="77777777" w:rsidTr="000501CC">
        <w:trPr>
          <w:ins w:id="340" w:author="Author"/>
        </w:trPr>
        <w:tc>
          <w:tcPr>
            <w:tcW w:w="2245" w:type="dxa"/>
          </w:tcPr>
          <w:p w14:paraId="21AD7AA1" w14:textId="77777777" w:rsidR="000501CC" w:rsidRPr="009E2E9C" w:rsidRDefault="000501CC" w:rsidP="000501CC">
            <w:pPr>
              <w:widowControl/>
              <w:rPr>
                <w:ins w:id="341" w:author="Author"/>
                <w:rFonts w:ascii="Times New Roman" w:eastAsia="Calibri" w:hAnsi="Times New Roman" w:cs="Times New Roman"/>
                <w:sz w:val="20"/>
                <w:szCs w:val="20"/>
              </w:rPr>
            </w:pPr>
            <w:ins w:id="342" w:author="Author">
              <w:r w:rsidRPr="009E2E9C">
                <w:rPr>
                  <w:rFonts w:ascii="Times New Roman" w:eastAsia="Calibri" w:hAnsi="Times New Roman" w:cs="Times New Roman"/>
                  <w:sz w:val="20"/>
                  <w:szCs w:val="20"/>
                </w:rPr>
                <w:t>Arthralgia</w:t>
              </w:r>
            </w:ins>
          </w:p>
        </w:tc>
        <w:tc>
          <w:tcPr>
            <w:tcW w:w="1710" w:type="dxa"/>
          </w:tcPr>
          <w:p w14:paraId="17462FDB" w14:textId="77777777" w:rsidR="000501CC" w:rsidRPr="009E2E9C" w:rsidRDefault="000501CC" w:rsidP="000501CC">
            <w:pPr>
              <w:widowControl/>
              <w:jc w:val="center"/>
              <w:rPr>
                <w:ins w:id="343" w:author="Author"/>
                <w:rFonts w:ascii="Times New Roman" w:eastAsia="Calibri" w:hAnsi="Times New Roman" w:cs="Times New Roman"/>
                <w:sz w:val="20"/>
                <w:szCs w:val="20"/>
              </w:rPr>
            </w:pPr>
            <w:ins w:id="344" w:author="Author">
              <w:r w:rsidRPr="009E2E9C">
                <w:rPr>
                  <w:rFonts w:ascii="Times New Roman" w:eastAsia="Calibri" w:hAnsi="Times New Roman" w:cs="Times New Roman"/>
                  <w:sz w:val="20"/>
                  <w:szCs w:val="20"/>
                </w:rPr>
                <w:t>1,892</w:t>
              </w:r>
            </w:ins>
          </w:p>
          <w:p w14:paraId="7AA6B554" w14:textId="77777777" w:rsidR="000501CC" w:rsidRPr="009E2E9C" w:rsidRDefault="000501CC" w:rsidP="000501CC">
            <w:pPr>
              <w:widowControl/>
              <w:jc w:val="center"/>
              <w:rPr>
                <w:ins w:id="345" w:author="Author"/>
                <w:rFonts w:ascii="Times New Roman" w:eastAsia="Calibri" w:hAnsi="Times New Roman" w:cs="Times New Roman"/>
                <w:sz w:val="20"/>
                <w:szCs w:val="20"/>
              </w:rPr>
            </w:pPr>
            <w:ins w:id="346" w:author="Author">
              <w:r w:rsidRPr="009E2E9C">
                <w:rPr>
                  <w:rFonts w:ascii="Times New Roman" w:eastAsia="Calibri" w:hAnsi="Times New Roman" w:cs="Times New Roman"/>
                  <w:sz w:val="20"/>
                  <w:szCs w:val="20"/>
                </w:rPr>
                <w:t>(16.6)</w:t>
              </w:r>
            </w:ins>
          </w:p>
        </w:tc>
        <w:tc>
          <w:tcPr>
            <w:tcW w:w="1710" w:type="dxa"/>
          </w:tcPr>
          <w:p w14:paraId="6887505F" w14:textId="77777777" w:rsidR="000501CC" w:rsidRPr="009E2E9C" w:rsidRDefault="000501CC" w:rsidP="000501CC">
            <w:pPr>
              <w:widowControl/>
              <w:jc w:val="center"/>
              <w:rPr>
                <w:ins w:id="347" w:author="Author"/>
                <w:rFonts w:ascii="Times New Roman" w:eastAsia="Calibri" w:hAnsi="Times New Roman" w:cs="Times New Roman"/>
                <w:sz w:val="20"/>
                <w:szCs w:val="20"/>
              </w:rPr>
            </w:pPr>
            <w:ins w:id="348" w:author="Author">
              <w:r w:rsidRPr="009E2E9C">
                <w:rPr>
                  <w:rFonts w:ascii="Times New Roman" w:eastAsia="Calibri" w:hAnsi="Times New Roman" w:cs="Times New Roman"/>
                  <w:sz w:val="20"/>
                  <w:szCs w:val="20"/>
                </w:rPr>
                <w:t>4,685</w:t>
              </w:r>
            </w:ins>
          </w:p>
          <w:p w14:paraId="2A234C44" w14:textId="77777777" w:rsidR="000501CC" w:rsidRPr="009E2E9C" w:rsidRDefault="000501CC" w:rsidP="000501CC">
            <w:pPr>
              <w:widowControl/>
              <w:jc w:val="center"/>
              <w:rPr>
                <w:ins w:id="349" w:author="Author"/>
                <w:rFonts w:ascii="Times New Roman" w:eastAsia="Calibri" w:hAnsi="Times New Roman" w:cs="Times New Roman"/>
                <w:sz w:val="20"/>
                <w:szCs w:val="20"/>
              </w:rPr>
            </w:pPr>
            <w:ins w:id="350" w:author="Author">
              <w:r w:rsidRPr="009E2E9C">
                <w:rPr>
                  <w:rFonts w:ascii="Times New Roman" w:eastAsia="Calibri" w:hAnsi="Times New Roman" w:cs="Times New Roman"/>
                  <w:sz w:val="20"/>
                  <w:szCs w:val="20"/>
                </w:rPr>
                <w:t>(45.2)</w:t>
              </w:r>
            </w:ins>
          </w:p>
        </w:tc>
        <w:tc>
          <w:tcPr>
            <w:tcW w:w="1710" w:type="dxa"/>
          </w:tcPr>
          <w:p w14:paraId="27319AEE" w14:textId="77777777" w:rsidR="000501CC" w:rsidRPr="009E2E9C" w:rsidRDefault="000501CC" w:rsidP="000501CC">
            <w:pPr>
              <w:widowControl/>
              <w:jc w:val="center"/>
              <w:rPr>
                <w:ins w:id="351" w:author="Author"/>
                <w:rFonts w:ascii="Times New Roman" w:eastAsia="Calibri" w:hAnsi="Times New Roman" w:cs="Times New Roman"/>
                <w:sz w:val="20"/>
                <w:szCs w:val="20"/>
              </w:rPr>
            </w:pPr>
            <w:ins w:id="352" w:author="Author">
              <w:r w:rsidRPr="009E2E9C">
                <w:rPr>
                  <w:rFonts w:ascii="Times New Roman" w:eastAsia="Calibri" w:hAnsi="Times New Roman" w:cs="Times New Roman"/>
                  <w:sz w:val="20"/>
                  <w:szCs w:val="20"/>
                </w:rPr>
                <w:t>1,327</w:t>
              </w:r>
            </w:ins>
          </w:p>
          <w:p w14:paraId="35116837" w14:textId="77777777" w:rsidR="000501CC" w:rsidRPr="009E2E9C" w:rsidRDefault="000501CC" w:rsidP="000501CC">
            <w:pPr>
              <w:widowControl/>
              <w:jc w:val="center"/>
              <w:rPr>
                <w:ins w:id="353" w:author="Author"/>
                <w:rFonts w:ascii="Times New Roman" w:eastAsia="Calibri" w:hAnsi="Times New Roman" w:cs="Times New Roman"/>
                <w:sz w:val="20"/>
                <w:szCs w:val="20"/>
              </w:rPr>
            </w:pPr>
            <w:ins w:id="354" w:author="Author">
              <w:r w:rsidRPr="009E2E9C">
                <w:rPr>
                  <w:rFonts w:ascii="Times New Roman" w:eastAsia="Calibri" w:hAnsi="Times New Roman" w:cs="Times New Roman"/>
                  <w:sz w:val="20"/>
                  <w:szCs w:val="20"/>
                </w:rPr>
                <w:t>(11.6)</w:t>
              </w:r>
            </w:ins>
          </w:p>
        </w:tc>
        <w:tc>
          <w:tcPr>
            <w:tcW w:w="1710" w:type="dxa"/>
          </w:tcPr>
          <w:p w14:paraId="77D7D1F4" w14:textId="77777777" w:rsidR="000501CC" w:rsidRPr="009E2E9C" w:rsidRDefault="000501CC" w:rsidP="000501CC">
            <w:pPr>
              <w:widowControl/>
              <w:jc w:val="center"/>
              <w:rPr>
                <w:ins w:id="355" w:author="Author"/>
                <w:rFonts w:ascii="Times New Roman" w:eastAsia="Calibri" w:hAnsi="Times New Roman" w:cs="Times New Roman"/>
                <w:sz w:val="20"/>
                <w:szCs w:val="20"/>
              </w:rPr>
            </w:pPr>
            <w:ins w:id="356" w:author="Author">
              <w:r w:rsidRPr="009E2E9C">
                <w:rPr>
                  <w:rFonts w:ascii="Times New Roman" w:eastAsia="Calibri" w:hAnsi="Times New Roman" w:cs="Times New Roman"/>
                  <w:sz w:val="20"/>
                  <w:szCs w:val="20"/>
                </w:rPr>
                <w:t>1,087</w:t>
              </w:r>
            </w:ins>
          </w:p>
          <w:p w14:paraId="2D9E84E3" w14:textId="77777777" w:rsidR="000501CC" w:rsidRPr="009E2E9C" w:rsidRDefault="000501CC" w:rsidP="000501CC">
            <w:pPr>
              <w:widowControl/>
              <w:jc w:val="center"/>
              <w:rPr>
                <w:ins w:id="357" w:author="Author"/>
                <w:rFonts w:ascii="Times New Roman" w:eastAsia="Calibri" w:hAnsi="Times New Roman" w:cs="Times New Roman"/>
                <w:sz w:val="20"/>
                <w:szCs w:val="20"/>
              </w:rPr>
            </w:pPr>
            <w:ins w:id="358" w:author="Author">
              <w:r w:rsidRPr="009E2E9C">
                <w:rPr>
                  <w:rFonts w:ascii="Times New Roman" w:eastAsia="Calibri" w:hAnsi="Times New Roman" w:cs="Times New Roman"/>
                  <w:sz w:val="20"/>
                  <w:szCs w:val="20"/>
                </w:rPr>
                <w:t>(10.5)</w:t>
              </w:r>
            </w:ins>
          </w:p>
        </w:tc>
      </w:tr>
      <w:tr w:rsidR="000501CC" w:rsidRPr="009E2E9C" w14:paraId="12A53A8C" w14:textId="77777777" w:rsidTr="000501CC">
        <w:trPr>
          <w:ins w:id="359" w:author="Author"/>
        </w:trPr>
        <w:tc>
          <w:tcPr>
            <w:tcW w:w="2245" w:type="dxa"/>
          </w:tcPr>
          <w:p w14:paraId="44339510" w14:textId="77777777" w:rsidR="000501CC" w:rsidRPr="009E2E9C" w:rsidRDefault="000501CC" w:rsidP="000501CC">
            <w:pPr>
              <w:widowControl/>
              <w:rPr>
                <w:ins w:id="360" w:author="Author"/>
                <w:rFonts w:ascii="Times New Roman" w:eastAsia="Calibri" w:hAnsi="Times New Roman" w:cs="Times New Roman"/>
                <w:sz w:val="20"/>
                <w:szCs w:val="20"/>
              </w:rPr>
            </w:pPr>
            <w:ins w:id="361" w:author="Autho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ins>
          </w:p>
        </w:tc>
        <w:tc>
          <w:tcPr>
            <w:tcW w:w="1710" w:type="dxa"/>
          </w:tcPr>
          <w:p w14:paraId="09EA4DC6" w14:textId="77777777" w:rsidR="000501CC" w:rsidRPr="009E2E9C" w:rsidRDefault="000501CC" w:rsidP="000501CC">
            <w:pPr>
              <w:widowControl/>
              <w:jc w:val="center"/>
              <w:rPr>
                <w:ins w:id="362" w:author="Author"/>
                <w:rFonts w:ascii="Times New Roman" w:eastAsia="Calibri" w:hAnsi="Times New Roman" w:cs="Times New Roman"/>
                <w:sz w:val="20"/>
                <w:szCs w:val="20"/>
              </w:rPr>
            </w:pPr>
            <w:ins w:id="363" w:author="Author">
              <w:r w:rsidRPr="009E2E9C">
                <w:rPr>
                  <w:rFonts w:ascii="Times New Roman" w:eastAsia="Calibri" w:hAnsi="Times New Roman" w:cs="Times New Roman"/>
                  <w:sz w:val="20"/>
                  <w:szCs w:val="20"/>
                </w:rPr>
                <w:t>47</w:t>
              </w:r>
            </w:ins>
          </w:p>
          <w:p w14:paraId="7CB658ED" w14:textId="77777777" w:rsidR="000501CC" w:rsidRPr="009E2E9C" w:rsidRDefault="000501CC" w:rsidP="000501CC">
            <w:pPr>
              <w:widowControl/>
              <w:jc w:val="center"/>
              <w:rPr>
                <w:ins w:id="364" w:author="Author"/>
                <w:rFonts w:ascii="Times New Roman" w:eastAsia="Calibri" w:hAnsi="Times New Roman" w:cs="Times New Roman"/>
                <w:sz w:val="20"/>
                <w:szCs w:val="20"/>
              </w:rPr>
            </w:pPr>
            <w:ins w:id="365" w:author="Author">
              <w:r w:rsidRPr="009E2E9C">
                <w:rPr>
                  <w:rFonts w:ascii="Times New Roman" w:eastAsia="Calibri" w:hAnsi="Times New Roman" w:cs="Times New Roman"/>
                  <w:sz w:val="20"/>
                  <w:szCs w:val="20"/>
                </w:rPr>
                <w:t>(0.4)</w:t>
              </w:r>
            </w:ins>
          </w:p>
        </w:tc>
        <w:tc>
          <w:tcPr>
            <w:tcW w:w="1710" w:type="dxa"/>
          </w:tcPr>
          <w:p w14:paraId="7A7E7E8B" w14:textId="77777777" w:rsidR="000501CC" w:rsidRPr="009E2E9C" w:rsidRDefault="000501CC" w:rsidP="000501CC">
            <w:pPr>
              <w:widowControl/>
              <w:jc w:val="center"/>
              <w:rPr>
                <w:ins w:id="366" w:author="Author"/>
                <w:rFonts w:ascii="Times New Roman" w:eastAsia="Calibri" w:hAnsi="Times New Roman" w:cs="Times New Roman"/>
                <w:sz w:val="20"/>
                <w:szCs w:val="20"/>
              </w:rPr>
            </w:pPr>
            <w:ins w:id="367" w:author="Author">
              <w:r w:rsidRPr="009E2E9C">
                <w:rPr>
                  <w:rFonts w:ascii="Times New Roman" w:eastAsia="Calibri" w:hAnsi="Times New Roman" w:cs="Times New Roman"/>
                  <w:sz w:val="20"/>
                  <w:szCs w:val="20"/>
                </w:rPr>
                <w:t>603</w:t>
              </w:r>
            </w:ins>
          </w:p>
          <w:p w14:paraId="61C9A3D7" w14:textId="77777777" w:rsidR="000501CC" w:rsidRPr="009E2E9C" w:rsidRDefault="000501CC" w:rsidP="000501CC">
            <w:pPr>
              <w:widowControl/>
              <w:jc w:val="center"/>
              <w:rPr>
                <w:ins w:id="368" w:author="Author"/>
                <w:rFonts w:ascii="Times New Roman" w:eastAsia="Calibri" w:hAnsi="Times New Roman" w:cs="Times New Roman"/>
                <w:sz w:val="20"/>
                <w:szCs w:val="20"/>
              </w:rPr>
            </w:pPr>
            <w:ins w:id="369" w:author="Author">
              <w:r w:rsidRPr="009E2E9C">
                <w:rPr>
                  <w:rFonts w:ascii="Times New Roman" w:eastAsia="Calibri" w:hAnsi="Times New Roman" w:cs="Times New Roman"/>
                  <w:sz w:val="20"/>
                  <w:szCs w:val="20"/>
                </w:rPr>
                <w:t>(5.8)</w:t>
              </w:r>
            </w:ins>
          </w:p>
        </w:tc>
        <w:tc>
          <w:tcPr>
            <w:tcW w:w="1710" w:type="dxa"/>
          </w:tcPr>
          <w:p w14:paraId="0F9F4700" w14:textId="77777777" w:rsidR="000501CC" w:rsidRPr="009E2E9C" w:rsidRDefault="000501CC" w:rsidP="000501CC">
            <w:pPr>
              <w:widowControl/>
              <w:jc w:val="center"/>
              <w:rPr>
                <w:ins w:id="370" w:author="Author"/>
                <w:rFonts w:ascii="Times New Roman" w:eastAsia="Calibri" w:hAnsi="Times New Roman" w:cs="Times New Roman"/>
                <w:sz w:val="20"/>
                <w:szCs w:val="20"/>
              </w:rPr>
            </w:pPr>
            <w:ins w:id="371" w:author="Author">
              <w:r w:rsidRPr="009E2E9C">
                <w:rPr>
                  <w:rFonts w:ascii="Times New Roman" w:eastAsia="Calibri" w:hAnsi="Times New Roman" w:cs="Times New Roman"/>
                  <w:sz w:val="20"/>
                  <w:szCs w:val="20"/>
                </w:rPr>
                <w:t>29</w:t>
              </w:r>
            </w:ins>
          </w:p>
          <w:p w14:paraId="6C7380F2" w14:textId="77777777" w:rsidR="000501CC" w:rsidRPr="009E2E9C" w:rsidRDefault="000501CC" w:rsidP="000501CC">
            <w:pPr>
              <w:widowControl/>
              <w:jc w:val="center"/>
              <w:rPr>
                <w:ins w:id="372" w:author="Author"/>
                <w:rFonts w:ascii="Times New Roman" w:eastAsia="Calibri" w:hAnsi="Times New Roman" w:cs="Times New Roman"/>
                <w:sz w:val="20"/>
                <w:szCs w:val="20"/>
              </w:rPr>
            </w:pPr>
            <w:ins w:id="373" w:author="Author">
              <w:r w:rsidRPr="009E2E9C">
                <w:rPr>
                  <w:rFonts w:ascii="Times New Roman" w:eastAsia="Calibri" w:hAnsi="Times New Roman" w:cs="Times New Roman"/>
                  <w:sz w:val="20"/>
                  <w:szCs w:val="20"/>
                </w:rPr>
                <w:t>(0.3)</w:t>
              </w:r>
            </w:ins>
          </w:p>
        </w:tc>
        <w:tc>
          <w:tcPr>
            <w:tcW w:w="1710" w:type="dxa"/>
          </w:tcPr>
          <w:p w14:paraId="2626BBBA" w14:textId="77777777" w:rsidR="000501CC" w:rsidRPr="009E2E9C" w:rsidRDefault="000501CC" w:rsidP="000501CC">
            <w:pPr>
              <w:widowControl/>
              <w:jc w:val="center"/>
              <w:rPr>
                <w:ins w:id="374" w:author="Author"/>
                <w:rFonts w:ascii="Times New Roman" w:eastAsia="Calibri" w:hAnsi="Times New Roman" w:cs="Times New Roman"/>
                <w:sz w:val="20"/>
                <w:szCs w:val="20"/>
              </w:rPr>
            </w:pPr>
            <w:ins w:id="375" w:author="Author">
              <w:r w:rsidRPr="009E2E9C">
                <w:rPr>
                  <w:rFonts w:ascii="Times New Roman" w:eastAsia="Calibri" w:hAnsi="Times New Roman" w:cs="Times New Roman"/>
                  <w:sz w:val="20"/>
                  <w:szCs w:val="20"/>
                </w:rPr>
                <w:t>36</w:t>
              </w:r>
            </w:ins>
          </w:p>
          <w:p w14:paraId="36FC9321" w14:textId="77777777" w:rsidR="000501CC" w:rsidRPr="009E2E9C" w:rsidRDefault="000501CC" w:rsidP="000501CC">
            <w:pPr>
              <w:widowControl/>
              <w:jc w:val="center"/>
              <w:rPr>
                <w:ins w:id="376" w:author="Author"/>
                <w:rFonts w:ascii="Times New Roman" w:eastAsia="Calibri" w:hAnsi="Times New Roman" w:cs="Times New Roman"/>
                <w:sz w:val="20"/>
                <w:szCs w:val="20"/>
              </w:rPr>
            </w:pPr>
            <w:ins w:id="377" w:author="Author">
              <w:r w:rsidRPr="009E2E9C">
                <w:rPr>
                  <w:rFonts w:ascii="Times New Roman" w:eastAsia="Calibri" w:hAnsi="Times New Roman" w:cs="Times New Roman"/>
                  <w:sz w:val="20"/>
                  <w:szCs w:val="20"/>
                </w:rPr>
                <w:t>(0.3)</w:t>
              </w:r>
            </w:ins>
          </w:p>
        </w:tc>
      </w:tr>
      <w:tr w:rsidR="000501CC" w:rsidRPr="009E2E9C" w14:paraId="689255A3" w14:textId="77777777" w:rsidTr="000501CC">
        <w:trPr>
          <w:ins w:id="378" w:author="Author"/>
        </w:trPr>
        <w:tc>
          <w:tcPr>
            <w:tcW w:w="2245" w:type="dxa"/>
          </w:tcPr>
          <w:p w14:paraId="67C3D35D" w14:textId="77777777" w:rsidR="000501CC" w:rsidRPr="009E2E9C" w:rsidRDefault="000501CC" w:rsidP="000501CC">
            <w:pPr>
              <w:widowControl/>
              <w:rPr>
                <w:ins w:id="379" w:author="Author"/>
                <w:rFonts w:ascii="Times New Roman" w:eastAsia="Calibri" w:hAnsi="Times New Roman" w:cs="Times New Roman"/>
                <w:sz w:val="20"/>
                <w:szCs w:val="20"/>
              </w:rPr>
            </w:pPr>
            <w:ins w:id="380" w:author="Author">
              <w:r w:rsidRPr="009E2E9C">
                <w:rPr>
                  <w:rFonts w:ascii="Times New Roman" w:eastAsia="Calibri" w:hAnsi="Times New Roman" w:cs="Times New Roman"/>
                  <w:sz w:val="20"/>
                  <w:szCs w:val="20"/>
                </w:rPr>
                <w:t>Arthralgia, Grade 4</w:t>
              </w:r>
              <w:r w:rsidRPr="009E2E9C">
                <w:rPr>
                  <w:rFonts w:ascii="Times New Roman" w:eastAsia="Calibri" w:hAnsi="Times New Roman" w:cs="Times New Roman"/>
                  <w:sz w:val="20"/>
                  <w:szCs w:val="20"/>
                  <w:vertAlign w:val="superscript"/>
                </w:rPr>
                <w:t>e</w:t>
              </w:r>
            </w:ins>
          </w:p>
        </w:tc>
        <w:tc>
          <w:tcPr>
            <w:tcW w:w="1710" w:type="dxa"/>
          </w:tcPr>
          <w:p w14:paraId="5E909410" w14:textId="77777777" w:rsidR="000501CC" w:rsidRPr="009E2E9C" w:rsidRDefault="000501CC" w:rsidP="000501CC">
            <w:pPr>
              <w:widowControl/>
              <w:jc w:val="center"/>
              <w:rPr>
                <w:ins w:id="381" w:author="Author"/>
                <w:rFonts w:ascii="Times New Roman" w:eastAsia="Calibri" w:hAnsi="Times New Roman" w:cs="Times New Roman"/>
                <w:sz w:val="20"/>
                <w:szCs w:val="20"/>
              </w:rPr>
            </w:pPr>
            <w:ins w:id="382" w:author="Author">
              <w:r w:rsidRPr="009E2E9C">
                <w:rPr>
                  <w:rFonts w:ascii="Times New Roman" w:eastAsia="Calibri" w:hAnsi="Times New Roman" w:cs="Times New Roman"/>
                  <w:sz w:val="20"/>
                  <w:szCs w:val="20"/>
                </w:rPr>
                <w:t>1</w:t>
              </w:r>
            </w:ins>
          </w:p>
          <w:p w14:paraId="6B8D1EA0" w14:textId="77777777" w:rsidR="000501CC" w:rsidRPr="009E2E9C" w:rsidRDefault="000501CC" w:rsidP="000501CC">
            <w:pPr>
              <w:widowControl/>
              <w:jc w:val="center"/>
              <w:rPr>
                <w:ins w:id="383" w:author="Author"/>
                <w:rFonts w:ascii="Times New Roman" w:eastAsia="Calibri" w:hAnsi="Times New Roman" w:cs="Times New Roman"/>
                <w:sz w:val="20"/>
                <w:szCs w:val="20"/>
              </w:rPr>
            </w:pPr>
            <w:ins w:id="384" w:author="Author">
              <w:r w:rsidRPr="009E2E9C">
                <w:rPr>
                  <w:rFonts w:ascii="Times New Roman" w:eastAsia="Calibri" w:hAnsi="Times New Roman" w:cs="Times New Roman"/>
                  <w:sz w:val="20"/>
                  <w:szCs w:val="20"/>
                </w:rPr>
                <w:t>(&lt;0.1)</w:t>
              </w:r>
            </w:ins>
          </w:p>
        </w:tc>
        <w:tc>
          <w:tcPr>
            <w:tcW w:w="1710" w:type="dxa"/>
          </w:tcPr>
          <w:p w14:paraId="1FDCC0C9" w14:textId="77777777" w:rsidR="000501CC" w:rsidRPr="009E2E9C" w:rsidRDefault="000501CC" w:rsidP="000501CC">
            <w:pPr>
              <w:widowControl/>
              <w:jc w:val="center"/>
              <w:rPr>
                <w:ins w:id="385" w:author="Author"/>
                <w:rFonts w:ascii="Times New Roman" w:eastAsia="Calibri" w:hAnsi="Times New Roman" w:cs="Times New Roman"/>
                <w:sz w:val="20"/>
                <w:szCs w:val="20"/>
              </w:rPr>
            </w:pPr>
            <w:ins w:id="386" w:author="Author">
              <w:r w:rsidRPr="009E2E9C">
                <w:rPr>
                  <w:rFonts w:ascii="Times New Roman" w:eastAsia="Calibri" w:hAnsi="Times New Roman" w:cs="Times New Roman"/>
                  <w:sz w:val="20"/>
                  <w:szCs w:val="20"/>
                </w:rPr>
                <w:t>0</w:t>
              </w:r>
            </w:ins>
          </w:p>
          <w:p w14:paraId="72DC9EC8" w14:textId="77777777" w:rsidR="000501CC" w:rsidRPr="009E2E9C" w:rsidRDefault="000501CC" w:rsidP="000501CC">
            <w:pPr>
              <w:widowControl/>
              <w:jc w:val="center"/>
              <w:rPr>
                <w:ins w:id="387" w:author="Author"/>
                <w:rFonts w:ascii="Times New Roman" w:eastAsia="Calibri" w:hAnsi="Times New Roman" w:cs="Times New Roman"/>
                <w:sz w:val="20"/>
                <w:szCs w:val="20"/>
              </w:rPr>
            </w:pPr>
            <w:ins w:id="388" w:author="Author">
              <w:r w:rsidRPr="009E2E9C">
                <w:rPr>
                  <w:rFonts w:ascii="Times New Roman" w:eastAsia="Calibri" w:hAnsi="Times New Roman" w:cs="Times New Roman"/>
                  <w:sz w:val="20"/>
                  <w:szCs w:val="20"/>
                </w:rPr>
                <w:t>(0)</w:t>
              </w:r>
            </w:ins>
          </w:p>
        </w:tc>
        <w:tc>
          <w:tcPr>
            <w:tcW w:w="1710" w:type="dxa"/>
          </w:tcPr>
          <w:p w14:paraId="14C44E9A" w14:textId="77777777" w:rsidR="000501CC" w:rsidRPr="009E2E9C" w:rsidRDefault="000501CC" w:rsidP="000501CC">
            <w:pPr>
              <w:widowControl/>
              <w:jc w:val="center"/>
              <w:rPr>
                <w:ins w:id="389" w:author="Author"/>
                <w:rFonts w:ascii="Times New Roman" w:eastAsia="Calibri" w:hAnsi="Times New Roman" w:cs="Times New Roman"/>
                <w:sz w:val="20"/>
                <w:szCs w:val="20"/>
              </w:rPr>
            </w:pPr>
            <w:ins w:id="390" w:author="Author">
              <w:r w:rsidRPr="009E2E9C">
                <w:rPr>
                  <w:rFonts w:ascii="Times New Roman" w:eastAsia="Calibri" w:hAnsi="Times New Roman" w:cs="Times New Roman"/>
                  <w:sz w:val="20"/>
                  <w:szCs w:val="20"/>
                </w:rPr>
                <w:t>0</w:t>
              </w:r>
            </w:ins>
          </w:p>
          <w:p w14:paraId="4A082BCF" w14:textId="77777777" w:rsidR="000501CC" w:rsidRPr="009E2E9C" w:rsidRDefault="000501CC" w:rsidP="000501CC">
            <w:pPr>
              <w:widowControl/>
              <w:jc w:val="center"/>
              <w:rPr>
                <w:ins w:id="391" w:author="Author"/>
                <w:rFonts w:ascii="Times New Roman" w:eastAsia="Calibri" w:hAnsi="Times New Roman" w:cs="Times New Roman"/>
                <w:sz w:val="20"/>
                <w:szCs w:val="20"/>
              </w:rPr>
            </w:pPr>
            <w:ins w:id="392" w:author="Author">
              <w:r w:rsidRPr="009E2E9C">
                <w:rPr>
                  <w:rFonts w:ascii="Times New Roman" w:eastAsia="Calibri" w:hAnsi="Times New Roman" w:cs="Times New Roman"/>
                  <w:sz w:val="20"/>
                  <w:szCs w:val="20"/>
                </w:rPr>
                <w:t>(0)</w:t>
              </w:r>
            </w:ins>
          </w:p>
        </w:tc>
        <w:tc>
          <w:tcPr>
            <w:tcW w:w="1710" w:type="dxa"/>
          </w:tcPr>
          <w:p w14:paraId="36857114" w14:textId="77777777" w:rsidR="000501CC" w:rsidRPr="009E2E9C" w:rsidRDefault="000501CC" w:rsidP="000501CC">
            <w:pPr>
              <w:widowControl/>
              <w:jc w:val="center"/>
              <w:rPr>
                <w:ins w:id="393" w:author="Author"/>
                <w:rFonts w:ascii="Times New Roman" w:eastAsia="Calibri" w:hAnsi="Times New Roman" w:cs="Times New Roman"/>
                <w:sz w:val="20"/>
                <w:szCs w:val="20"/>
              </w:rPr>
            </w:pPr>
            <w:ins w:id="394" w:author="Author">
              <w:r w:rsidRPr="009E2E9C">
                <w:rPr>
                  <w:rFonts w:ascii="Times New Roman" w:eastAsia="Calibri" w:hAnsi="Times New Roman" w:cs="Times New Roman"/>
                  <w:sz w:val="20"/>
                  <w:szCs w:val="20"/>
                </w:rPr>
                <w:t>0</w:t>
              </w:r>
            </w:ins>
          </w:p>
          <w:p w14:paraId="384FCDAE" w14:textId="77777777" w:rsidR="000501CC" w:rsidRPr="009E2E9C" w:rsidRDefault="000501CC" w:rsidP="000501CC">
            <w:pPr>
              <w:widowControl/>
              <w:jc w:val="center"/>
              <w:rPr>
                <w:ins w:id="395" w:author="Author"/>
                <w:rFonts w:ascii="Times New Roman" w:eastAsia="Calibri" w:hAnsi="Times New Roman" w:cs="Times New Roman"/>
                <w:sz w:val="20"/>
                <w:szCs w:val="20"/>
              </w:rPr>
            </w:pPr>
            <w:ins w:id="396" w:author="Author">
              <w:r w:rsidRPr="009E2E9C">
                <w:rPr>
                  <w:rFonts w:ascii="Times New Roman" w:eastAsia="Calibri" w:hAnsi="Times New Roman" w:cs="Times New Roman"/>
                  <w:sz w:val="20"/>
                  <w:szCs w:val="20"/>
                </w:rPr>
                <w:t>(0)</w:t>
              </w:r>
            </w:ins>
          </w:p>
        </w:tc>
      </w:tr>
      <w:tr w:rsidR="000501CC" w:rsidRPr="009E2E9C" w14:paraId="7F9ECE40" w14:textId="77777777" w:rsidTr="000501CC">
        <w:trPr>
          <w:ins w:id="397" w:author="Author"/>
        </w:trPr>
        <w:tc>
          <w:tcPr>
            <w:tcW w:w="2245" w:type="dxa"/>
          </w:tcPr>
          <w:p w14:paraId="50EC4EB7" w14:textId="77777777" w:rsidR="000501CC" w:rsidRPr="009E2E9C" w:rsidRDefault="000501CC" w:rsidP="000501CC">
            <w:pPr>
              <w:widowControl/>
              <w:rPr>
                <w:ins w:id="398" w:author="Author"/>
                <w:rFonts w:ascii="Times New Roman" w:eastAsia="Calibri" w:hAnsi="Times New Roman" w:cs="Times New Roman"/>
                <w:sz w:val="20"/>
                <w:szCs w:val="20"/>
              </w:rPr>
            </w:pPr>
            <w:ins w:id="399" w:author="Author">
              <w:r w:rsidRPr="009E2E9C">
                <w:rPr>
                  <w:rFonts w:ascii="Times New Roman" w:eastAsia="Calibri" w:hAnsi="Times New Roman" w:cs="Times New Roman"/>
                  <w:sz w:val="20"/>
                  <w:szCs w:val="20"/>
                </w:rPr>
                <w:t>Chills</w:t>
              </w:r>
            </w:ins>
          </w:p>
        </w:tc>
        <w:tc>
          <w:tcPr>
            <w:tcW w:w="1710" w:type="dxa"/>
          </w:tcPr>
          <w:p w14:paraId="1494B007" w14:textId="77777777" w:rsidR="000501CC" w:rsidRPr="009E2E9C" w:rsidRDefault="000501CC" w:rsidP="000501CC">
            <w:pPr>
              <w:widowControl/>
              <w:jc w:val="center"/>
              <w:rPr>
                <w:ins w:id="400" w:author="Author"/>
                <w:rFonts w:ascii="Times New Roman" w:eastAsia="Calibri" w:hAnsi="Times New Roman" w:cs="Times New Roman"/>
                <w:sz w:val="20"/>
                <w:szCs w:val="20"/>
              </w:rPr>
            </w:pPr>
            <w:ins w:id="401" w:author="Author">
              <w:r w:rsidRPr="009E2E9C">
                <w:rPr>
                  <w:rFonts w:ascii="Times New Roman" w:eastAsia="Calibri" w:hAnsi="Times New Roman" w:cs="Times New Roman"/>
                  <w:sz w:val="20"/>
                  <w:szCs w:val="20"/>
                </w:rPr>
                <w:t>1,051</w:t>
              </w:r>
            </w:ins>
          </w:p>
          <w:p w14:paraId="2731C573" w14:textId="77777777" w:rsidR="000501CC" w:rsidRPr="009E2E9C" w:rsidRDefault="000501CC" w:rsidP="000501CC">
            <w:pPr>
              <w:widowControl/>
              <w:jc w:val="center"/>
              <w:rPr>
                <w:ins w:id="402" w:author="Author"/>
                <w:rFonts w:ascii="Times New Roman" w:eastAsia="Calibri" w:hAnsi="Times New Roman" w:cs="Times New Roman"/>
                <w:sz w:val="20"/>
                <w:szCs w:val="20"/>
              </w:rPr>
            </w:pPr>
            <w:ins w:id="403" w:author="Author">
              <w:r w:rsidRPr="009E2E9C">
                <w:rPr>
                  <w:rFonts w:ascii="Times New Roman" w:eastAsia="Calibri" w:hAnsi="Times New Roman" w:cs="Times New Roman"/>
                  <w:sz w:val="20"/>
                  <w:szCs w:val="20"/>
                </w:rPr>
                <w:t>(9.2)</w:t>
              </w:r>
            </w:ins>
          </w:p>
        </w:tc>
        <w:tc>
          <w:tcPr>
            <w:tcW w:w="1710" w:type="dxa"/>
          </w:tcPr>
          <w:p w14:paraId="3B709C80" w14:textId="77777777" w:rsidR="000501CC" w:rsidRPr="009E2E9C" w:rsidRDefault="000501CC" w:rsidP="000501CC">
            <w:pPr>
              <w:widowControl/>
              <w:jc w:val="center"/>
              <w:rPr>
                <w:ins w:id="404" w:author="Author"/>
                <w:rFonts w:ascii="Times New Roman" w:eastAsia="Calibri" w:hAnsi="Times New Roman" w:cs="Times New Roman"/>
                <w:sz w:val="20"/>
                <w:szCs w:val="20"/>
              </w:rPr>
            </w:pPr>
            <w:ins w:id="405" w:author="Author">
              <w:r w:rsidRPr="009E2E9C">
                <w:rPr>
                  <w:rFonts w:ascii="Times New Roman" w:eastAsia="Calibri" w:hAnsi="Times New Roman" w:cs="Times New Roman"/>
                  <w:sz w:val="20"/>
                  <w:szCs w:val="20"/>
                </w:rPr>
                <w:t>5,001</w:t>
              </w:r>
            </w:ins>
          </w:p>
          <w:p w14:paraId="6A30BE87" w14:textId="77777777" w:rsidR="000501CC" w:rsidRPr="009E2E9C" w:rsidRDefault="000501CC" w:rsidP="000501CC">
            <w:pPr>
              <w:widowControl/>
              <w:jc w:val="center"/>
              <w:rPr>
                <w:ins w:id="406" w:author="Author"/>
                <w:rFonts w:ascii="Times New Roman" w:eastAsia="Calibri" w:hAnsi="Times New Roman" w:cs="Times New Roman"/>
                <w:sz w:val="20"/>
                <w:szCs w:val="20"/>
              </w:rPr>
            </w:pPr>
            <w:ins w:id="407" w:author="Author">
              <w:r w:rsidRPr="009E2E9C">
                <w:rPr>
                  <w:rFonts w:ascii="Times New Roman" w:eastAsia="Calibri" w:hAnsi="Times New Roman" w:cs="Times New Roman"/>
                  <w:sz w:val="20"/>
                  <w:szCs w:val="20"/>
                </w:rPr>
                <w:t>(48.3)</w:t>
              </w:r>
            </w:ins>
          </w:p>
        </w:tc>
        <w:tc>
          <w:tcPr>
            <w:tcW w:w="1710" w:type="dxa"/>
          </w:tcPr>
          <w:p w14:paraId="6B0A2DB0" w14:textId="77777777" w:rsidR="000501CC" w:rsidRPr="009E2E9C" w:rsidRDefault="000501CC" w:rsidP="000501CC">
            <w:pPr>
              <w:widowControl/>
              <w:jc w:val="center"/>
              <w:rPr>
                <w:ins w:id="408" w:author="Author"/>
                <w:rFonts w:ascii="Times New Roman" w:eastAsia="Calibri" w:hAnsi="Times New Roman" w:cs="Times New Roman"/>
                <w:sz w:val="20"/>
                <w:szCs w:val="20"/>
              </w:rPr>
            </w:pPr>
            <w:ins w:id="409" w:author="Author">
              <w:r w:rsidRPr="009E2E9C">
                <w:rPr>
                  <w:rFonts w:ascii="Times New Roman" w:eastAsia="Calibri" w:hAnsi="Times New Roman" w:cs="Times New Roman"/>
                  <w:sz w:val="20"/>
                  <w:szCs w:val="20"/>
                </w:rPr>
                <w:t>730</w:t>
              </w:r>
            </w:ins>
          </w:p>
          <w:p w14:paraId="0087A151" w14:textId="77777777" w:rsidR="000501CC" w:rsidRPr="009E2E9C" w:rsidRDefault="000501CC" w:rsidP="000501CC">
            <w:pPr>
              <w:widowControl/>
              <w:jc w:val="center"/>
              <w:rPr>
                <w:ins w:id="410" w:author="Author"/>
                <w:rFonts w:ascii="Times New Roman" w:eastAsia="Calibri" w:hAnsi="Times New Roman" w:cs="Times New Roman"/>
                <w:sz w:val="20"/>
                <w:szCs w:val="20"/>
              </w:rPr>
            </w:pPr>
            <w:ins w:id="411" w:author="Author">
              <w:r w:rsidRPr="009E2E9C">
                <w:rPr>
                  <w:rFonts w:ascii="Times New Roman" w:eastAsia="Calibri" w:hAnsi="Times New Roman" w:cs="Times New Roman"/>
                  <w:sz w:val="20"/>
                  <w:szCs w:val="20"/>
                </w:rPr>
                <w:t>(6.4)</w:t>
              </w:r>
            </w:ins>
          </w:p>
        </w:tc>
        <w:tc>
          <w:tcPr>
            <w:tcW w:w="1710" w:type="dxa"/>
          </w:tcPr>
          <w:p w14:paraId="6E4454F3" w14:textId="77777777" w:rsidR="000501CC" w:rsidRPr="009E2E9C" w:rsidRDefault="000501CC" w:rsidP="000501CC">
            <w:pPr>
              <w:widowControl/>
              <w:jc w:val="center"/>
              <w:rPr>
                <w:ins w:id="412" w:author="Author"/>
                <w:rFonts w:ascii="Times New Roman" w:eastAsia="Calibri" w:hAnsi="Times New Roman" w:cs="Times New Roman"/>
                <w:sz w:val="20"/>
                <w:szCs w:val="20"/>
              </w:rPr>
            </w:pPr>
            <w:ins w:id="413" w:author="Author">
              <w:r w:rsidRPr="009E2E9C">
                <w:rPr>
                  <w:rFonts w:ascii="Times New Roman" w:eastAsia="Calibri" w:hAnsi="Times New Roman" w:cs="Times New Roman"/>
                  <w:sz w:val="20"/>
                  <w:szCs w:val="20"/>
                </w:rPr>
                <w:t>611</w:t>
              </w:r>
            </w:ins>
          </w:p>
          <w:p w14:paraId="4E7BD4C8" w14:textId="77777777" w:rsidR="000501CC" w:rsidRPr="009E2E9C" w:rsidRDefault="000501CC" w:rsidP="000501CC">
            <w:pPr>
              <w:widowControl/>
              <w:jc w:val="center"/>
              <w:rPr>
                <w:ins w:id="414" w:author="Author"/>
                <w:rFonts w:ascii="Times New Roman" w:eastAsia="Calibri" w:hAnsi="Times New Roman" w:cs="Times New Roman"/>
                <w:sz w:val="20"/>
                <w:szCs w:val="20"/>
              </w:rPr>
            </w:pPr>
            <w:ins w:id="415" w:author="Author">
              <w:r w:rsidRPr="009E2E9C">
                <w:rPr>
                  <w:rFonts w:ascii="Times New Roman" w:eastAsia="Calibri" w:hAnsi="Times New Roman" w:cs="Times New Roman"/>
                  <w:sz w:val="20"/>
                  <w:szCs w:val="20"/>
                </w:rPr>
                <w:t>(5.9)</w:t>
              </w:r>
            </w:ins>
          </w:p>
        </w:tc>
      </w:tr>
      <w:tr w:rsidR="000501CC" w:rsidRPr="009E2E9C" w14:paraId="3CE5138F" w14:textId="77777777" w:rsidTr="000501CC">
        <w:trPr>
          <w:ins w:id="416" w:author="Author"/>
        </w:trPr>
        <w:tc>
          <w:tcPr>
            <w:tcW w:w="2245" w:type="dxa"/>
          </w:tcPr>
          <w:p w14:paraId="0A5B660A" w14:textId="77777777" w:rsidR="000501CC" w:rsidRPr="009E2E9C" w:rsidRDefault="000501CC" w:rsidP="000501CC">
            <w:pPr>
              <w:widowControl/>
              <w:rPr>
                <w:ins w:id="417" w:author="Author"/>
                <w:rFonts w:ascii="Times New Roman" w:eastAsia="Calibri" w:hAnsi="Times New Roman" w:cs="Times New Roman"/>
                <w:sz w:val="20"/>
                <w:szCs w:val="20"/>
              </w:rPr>
            </w:pPr>
            <w:ins w:id="418" w:author="Autho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g</w:t>
              </w:r>
            </w:ins>
          </w:p>
        </w:tc>
        <w:tc>
          <w:tcPr>
            <w:tcW w:w="1710" w:type="dxa"/>
          </w:tcPr>
          <w:p w14:paraId="6F66399D" w14:textId="77777777" w:rsidR="000501CC" w:rsidRPr="009E2E9C" w:rsidRDefault="000501CC" w:rsidP="000501CC">
            <w:pPr>
              <w:widowControl/>
              <w:jc w:val="center"/>
              <w:rPr>
                <w:ins w:id="419" w:author="Author"/>
                <w:rFonts w:ascii="Times New Roman" w:eastAsia="Calibri" w:hAnsi="Times New Roman" w:cs="Times New Roman"/>
                <w:sz w:val="20"/>
                <w:szCs w:val="20"/>
              </w:rPr>
            </w:pPr>
            <w:ins w:id="420" w:author="Author">
              <w:r w:rsidRPr="009E2E9C">
                <w:rPr>
                  <w:rFonts w:ascii="Times New Roman" w:eastAsia="Calibri" w:hAnsi="Times New Roman" w:cs="Times New Roman"/>
                  <w:sz w:val="20"/>
                  <w:szCs w:val="20"/>
                </w:rPr>
                <w:t>17</w:t>
              </w:r>
            </w:ins>
          </w:p>
          <w:p w14:paraId="3FBD2DC7" w14:textId="77777777" w:rsidR="000501CC" w:rsidRPr="009E2E9C" w:rsidRDefault="000501CC" w:rsidP="000501CC">
            <w:pPr>
              <w:widowControl/>
              <w:jc w:val="center"/>
              <w:rPr>
                <w:ins w:id="421" w:author="Author"/>
                <w:rFonts w:ascii="Times New Roman" w:eastAsia="Calibri" w:hAnsi="Times New Roman" w:cs="Times New Roman"/>
                <w:sz w:val="20"/>
                <w:szCs w:val="20"/>
              </w:rPr>
            </w:pPr>
            <w:ins w:id="422" w:author="Author">
              <w:r w:rsidRPr="009E2E9C">
                <w:rPr>
                  <w:rFonts w:ascii="Times New Roman" w:eastAsia="Calibri" w:hAnsi="Times New Roman" w:cs="Times New Roman"/>
                  <w:sz w:val="20"/>
                  <w:szCs w:val="20"/>
                </w:rPr>
                <w:t>(0.1)</w:t>
              </w:r>
            </w:ins>
          </w:p>
        </w:tc>
        <w:tc>
          <w:tcPr>
            <w:tcW w:w="1710" w:type="dxa"/>
          </w:tcPr>
          <w:p w14:paraId="5791FAF1" w14:textId="77777777" w:rsidR="000501CC" w:rsidRPr="009E2E9C" w:rsidRDefault="000501CC" w:rsidP="000501CC">
            <w:pPr>
              <w:widowControl/>
              <w:jc w:val="center"/>
              <w:rPr>
                <w:ins w:id="423" w:author="Author"/>
                <w:rFonts w:ascii="Times New Roman" w:eastAsia="Calibri" w:hAnsi="Times New Roman" w:cs="Times New Roman"/>
                <w:sz w:val="20"/>
                <w:szCs w:val="20"/>
              </w:rPr>
            </w:pPr>
            <w:ins w:id="424" w:author="Author">
              <w:r w:rsidRPr="009E2E9C">
                <w:rPr>
                  <w:rFonts w:ascii="Times New Roman" w:eastAsia="Calibri" w:hAnsi="Times New Roman" w:cs="Times New Roman"/>
                  <w:sz w:val="20"/>
                  <w:szCs w:val="20"/>
                </w:rPr>
                <w:t>151</w:t>
              </w:r>
            </w:ins>
          </w:p>
          <w:p w14:paraId="1654CC9D" w14:textId="77777777" w:rsidR="000501CC" w:rsidRPr="009E2E9C" w:rsidRDefault="000501CC" w:rsidP="000501CC">
            <w:pPr>
              <w:widowControl/>
              <w:jc w:val="center"/>
              <w:rPr>
                <w:ins w:id="425" w:author="Author"/>
                <w:rFonts w:ascii="Times New Roman" w:eastAsia="Calibri" w:hAnsi="Times New Roman" w:cs="Times New Roman"/>
                <w:sz w:val="20"/>
                <w:szCs w:val="20"/>
              </w:rPr>
            </w:pPr>
            <w:ins w:id="426" w:author="Author">
              <w:r w:rsidRPr="009E2E9C">
                <w:rPr>
                  <w:rFonts w:ascii="Times New Roman" w:eastAsia="Calibri" w:hAnsi="Times New Roman" w:cs="Times New Roman"/>
                  <w:sz w:val="20"/>
                  <w:szCs w:val="20"/>
                </w:rPr>
                <w:t>(1.5)</w:t>
              </w:r>
            </w:ins>
          </w:p>
        </w:tc>
        <w:tc>
          <w:tcPr>
            <w:tcW w:w="1710" w:type="dxa"/>
          </w:tcPr>
          <w:p w14:paraId="4E3A6D70" w14:textId="77777777" w:rsidR="000501CC" w:rsidRPr="009E2E9C" w:rsidRDefault="000501CC" w:rsidP="000501CC">
            <w:pPr>
              <w:widowControl/>
              <w:jc w:val="center"/>
              <w:rPr>
                <w:ins w:id="427" w:author="Author"/>
                <w:rFonts w:ascii="Times New Roman" w:eastAsia="Calibri" w:hAnsi="Times New Roman" w:cs="Times New Roman"/>
                <w:sz w:val="20"/>
                <w:szCs w:val="20"/>
              </w:rPr>
            </w:pPr>
            <w:ins w:id="428" w:author="Author">
              <w:r w:rsidRPr="009E2E9C">
                <w:rPr>
                  <w:rFonts w:ascii="Times New Roman" w:eastAsia="Calibri" w:hAnsi="Times New Roman" w:cs="Times New Roman"/>
                  <w:sz w:val="20"/>
                  <w:szCs w:val="20"/>
                </w:rPr>
                <w:t>8</w:t>
              </w:r>
            </w:ins>
          </w:p>
          <w:p w14:paraId="328549B0" w14:textId="77777777" w:rsidR="000501CC" w:rsidRPr="009E2E9C" w:rsidRDefault="000501CC" w:rsidP="000501CC">
            <w:pPr>
              <w:widowControl/>
              <w:jc w:val="center"/>
              <w:rPr>
                <w:ins w:id="429" w:author="Author"/>
                <w:rFonts w:ascii="Times New Roman" w:eastAsia="Calibri" w:hAnsi="Times New Roman" w:cs="Times New Roman"/>
                <w:sz w:val="20"/>
                <w:szCs w:val="20"/>
              </w:rPr>
            </w:pPr>
            <w:ins w:id="430" w:author="Author">
              <w:r w:rsidRPr="009E2E9C">
                <w:rPr>
                  <w:rFonts w:ascii="Times New Roman" w:eastAsia="Calibri" w:hAnsi="Times New Roman" w:cs="Times New Roman"/>
                  <w:sz w:val="20"/>
                  <w:szCs w:val="20"/>
                </w:rPr>
                <w:t>(&lt;0.1)</w:t>
              </w:r>
            </w:ins>
          </w:p>
        </w:tc>
        <w:tc>
          <w:tcPr>
            <w:tcW w:w="1710" w:type="dxa"/>
          </w:tcPr>
          <w:p w14:paraId="3E68C346" w14:textId="77777777" w:rsidR="000501CC" w:rsidRPr="009E2E9C" w:rsidRDefault="000501CC" w:rsidP="000501CC">
            <w:pPr>
              <w:widowControl/>
              <w:jc w:val="center"/>
              <w:rPr>
                <w:ins w:id="431" w:author="Author"/>
                <w:rFonts w:ascii="Times New Roman" w:eastAsia="Calibri" w:hAnsi="Times New Roman" w:cs="Times New Roman"/>
                <w:sz w:val="20"/>
                <w:szCs w:val="20"/>
              </w:rPr>
            </w:pPr>
            <w:ins w:id="432" w:author="Author">
              <w:r w:rsidRPr="009E2E9C">
                <w:rPr>
                  <w:rFonts w:ascii="Times New Roman" w:eastAsia="Calibri" w:hAnsi="Times New Roman" w:cs="Times New Roman"/>
                  <w:sz w:val="20"/>
                  <w:szCs w:val="20"/>
                </w:rPr>
                <w:t>14</w:t>
              </w:r>
            </w:ins>
          </w:p>
          <w:p w14:paraId="54182234" w14:textId="77777777" w:rsidR="000501CC" w:rsidRPr="009E2E9C" w:rsidRDefault="000501CC" w:rsidP="000501CC">
            <w:pPr>
              <w:widowControl/>
              <w:jc w:val="center"/>
              <w:rPr>
                <w:ins w:id="433" w:author="Author"/>
                <w:rFonts w:ascii="Times New Roman" w:eastAsia="Calibri" w:hAnsi="Times New Roman" w:cs="Times New Roman"/>
                <w:sz w:val="20"/>
                <w:szCs w:val="20"/>
              </w:rPr>
            </w:pPr>
            <w:ins w:id="434" w:author="Author">
              <w:r w:rsidRPr="009E2E9C">
                <w:rPr>
                  <w:rFonts w:ascii="Times New Roman" w:eastAsia="Calibri" w:hAnsi="Times New Roman" w:cs="Times New Roman"/>
                  <w:sz w:val="20"/>
                  <w:szCs w:val="20"/>
                </w:rPr>
                <w:t>(0.1)</w:t>
              </w:r>
            </w:ins>
          </w:p>
        </w:tc>
      </w:tr>
      <w:tr w:rsidR="000501CC" w:rsidRPr="009E2E9C" w14:paraId="3225EE3F" w14:textId="77777777" w:rsidTr="000501CC">
        <w:trPr>
          <w:ins w:id="435" w:author="Author"/>
        </w:trPr>
        <w:tc>
          <w:tcPr>
            <w:tcW w:w="2245" w:type="dxa"/>
          </w:tcPr>
          <w:p w14:paraId="3B2C39A7" w14:textId="77777777" w:rsidR="000501CC" w:rsidRPr="009E2E9C" w:rsidRDefault="000501CC" w:rsidP="000501CC">
            <w:pPr>
              <w:widowControl/>
              <w:rPr>
                <w:ins w:id="436" w:author="Author"/>
                <w:rFonts w:ascii="Times New Roman" w:eastAsia="Calibri" w:hAnsi="Times New Roman" w:cs="Times New Roman"/>
                <w:sz w:val="20"/>
                <w:szCs w:val="20"/>
              </w:rPr>
            </w:pPr>
            <w:ins w:id="437" w:author="Autho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h</w:t>
              </w:r>
            </w:ins>
          </w:p>
        </w:tc>
        <w:tc>
          <w:tcPr>
            <w:tcW w:w="1710" w:type="dxa"/>
          </w:tcPr>
          <w:p w14:paraId="2AAC9A4E" w14:textId="77777777" w:rsidR="000501CC" w:rsidRPr="009E2E9C" w:rsidRDefault="000501CC" w:rsidP="000501CC">
            <w:pPr>
              <w:widowControl/>
              <w:jc w:val="center"/>
              <w:rPr>
                <w:ins w:id="438" w:author="Author"/>
                <w:rFonts w:ascii="Times New Roman" w:eastAsia="Calibri" w:hAnsi="Times New Roman" w:cs="Times New Roman"/>
                <w:sz w:val="20"/>
                <w:szCs w:val="20"/>
              </w:rPr>
            </w:pPr>
            <w:ins w:id="439" w:author="Author">
              <w:r w:rsidRPr="009E2E9C">
                <w:rPr>
                  <w:rFonts w:ascii="Times New Roman" w:eastAsia="Calibri" w:hAnsi="Times New Roman" w:cs="Times New Roman"/>
                  <w:sz w:val="20"/>
                  <w:szCs w:val="20"/>
                </w:rPr>
                <w:t>1,069</w:t>
              </w:r>
            </w:ins>
          </w:p>
          <w:p w14:paraId="3AA8659F" w14:textId="77777777" w:rsidR="000501CC" w:rsidRPr="009E2E9C" w:rsidRDefault="000501CC" w:rsidP="000501CC">
            <w:pPr>
              <w:widowControl/>
              <w:jc w:val="center"/>
              <w:rPr>
                <w:ins w:id="440" w:author="Author"/>
                <w:rFonts w:ascii="Times New Roman" w:eastAsia="Calibri" w:hAnsi="Times New Roman" w:cs="Times New Roman"/>
                <w:sz w:val="20"/>
                <w:szCs w:val="20"/>
              </w:rPr>
            </w:pPr>
            <w:ins w:id="441" w:author="Author">
              <w:r w:rsidRPr="009E2E9C">
                <w:rPr>
                  <w:rFonts w:ascii="Times New Roman" w:eastAsia="Calibri" w:hAnsi="Times New Roman" w:cs="Times New Roman"/>
                  <w:sz w:val="20"/>
                  <w:szCs w:val="20"/>
                </w:rPr>
                <w:t>(9.4)</w:t>
              </w:r>
            </w:ins>
          </w:p>
        </w:tc>
        <w:tc>
          <w:tcPr>
            <w:tcW w:w="1710" w:type="dxa"/>
          </w:tcPr>
          <w:p w14:paraId="694F62F2" w14:textId="77777777" w:rsidR="000501CC" w:rsidRPr="009E2E9C" w:rsidRDefault="000501CC" w:rsidP="000501CC">
            <w:pPr>
              <w:widowControl/>
              <w:jc w:val="center"/>
              <w:rPr>
                <w:ins w:id="442" w:author="Author"/>
                <w:rFonts w:ascii="Times New Roman" w:eastAsia="Calibri" w:hAnsi="Times New Roman" w:cs="Times New Roman"/>
                <w:sz w:val="20"/>
                <w:szCs w:val="20"/>
              </w:rPr>
            </w:pPr>
            <w:ins w:id="443" w:author="Author">
              <w:r w:rsidRPr="009E2E9C">
                <w:rPr>
                  <w:rFonts w:ascii="Times New Roman" w:eastAsia="Calibri" w:hAnsi="Times New Roman" w:cs="Times New Roman"/>
                  <w:sz w:val="20"/>
                  <w:szCs w:val="20"/>
                </w:rPr>
                <w:t>2,209</w:t>
              </w:r>
            </w:ins>
          </w:p>
          <w:p w14:paraId="2593C41E" w14:textId="77777777" w:rsidR="000501CC" w:rsidRPr="009E2E9C" w:rsidRDefault="000501CC" w:rsidP="000501CC">
            <w:pPr>
              <w:widowControl/>
              <w:jc w:val="center"/>
              <w:rPr>
                <w:ins w:id="444" w:author="Author"/>
                <w:rFonts w:ascii="Times New Roman" w:eastAsia="Calibri" w:hAnsi="Times New Roman" w:cs="Times New Roman"/>
                <w:sz w:val="20"/>
                <w:szCs w:val="20"/>
              </w:rPr>
            </w:pPr>
            <w:ins w:id="445" w:author="Author">
              <w:r w:rsidRPr="009E2E9C">
                <w:rPr>
                  <w:rFonts w:ascii="Times New Roman" w:eastAsia="Calibri" w:hAnsi="Times New Roman" w:cs="Times New Roman"/>
                  <w:sz w:val="20"/>
                  <w:szCs w:val="20"/>
                </w:rPr>
                <w:t>(21.3)</w:t>
              </w:r>
            </w:ins>
          </w:p>
        </w:tc>
        <w:tc>
          <w:tcPr>
            <w:tcW w:w="1710" w:type="dxa"/>
          </w:tcPr>
          <w:p w14:paraId="30D78373" w14:textId="77777777" w:rsidR="000501CC" w:rsidRPr="009E2E9C" w:rsidRDefault="000501CC" w:rsidP="000501CC">
            <w:pPr>
              <w:widowControl/>
              <w:jc w:val="center"/>
              <w:rPr>
                <w:ins w:id="446" w:author="Author"/>
                <w:rFonts w:ascii="Times New Roman" w:eastAsia="Calibri" w:hAnsi="Times New Roman" w:cs="Times New Roman"/>
                <w:sz w:val="20"/>
                <w:szCs w:val="20"/>
              </w:rPr>
            </w:pPr>
            <w:ins w:id="447" w:author="Author">
              <w:r w:rsidRPr="009E2E9C">
                <w:rPr>
                  <w:rFonts w:ascii="Times New Roman" w:eastAsia="Calibri" w:hAnsi="Times New Roman" w:cs="Times New Roman"/>
                  <w:sz w:val="20"/>
                  <w:szCs w:val="20"/>
                </w:rPr>
                <w:t>908</w:t>
              </w:r>
            </w:ins>
          </w:p>
          <w:p w14:paraId="56DA905E" w14:textId="77777777" w:rsidR="000501CC" w:rsidRPr="009E2E9C" w:rsidRDefault="000501CC" w:rsidP="000501CC">
            <w:pPr>
              <w:widowControl/>
              <w:jc w:val="center"/>
              <w:rPr>
                <w:ins w:id="448" w:author="Author"/>
                <w:rFonts w:ascii="Times New Roman" w:eastAsia="Calibri" w:hAnsi="Times New Roman" w:cs="Times New Roman"/>
                <w:sz w:val="20"/>
                <w:szCs w:val="20"/>
              </w:rPr>
            </w:pPr>
            <w:ins w:id="449" w:author="Author">
              <w:r w:rsidRPr="009E2E9C">
                <w:rPr>
                  <w:rFonts w:ascii="Times New Roman" w:eastAsia="Calibri" w:hAnsi="Times New Roman" w:cs="Times New Roman"/>
                  <w:sz w:val="20"/>
                  <w:szCs w:val="20"/>
                </w:rPr>
                <w:t>(8.0)</w:t>
              </w:r>
            </w:ins>
          </w:p>
        </w:tc>
        <w:tc>
          <w:tcPr>
            <w:tcW w:w="1710" w:type="dxa"/>
          </w:tcPr>
          <w:p w14:paraId="19E14BD4" w14:textId="77777777" w:rsidR="000501CC" w:rsidRPr="009E2E9C" w:rsidRDefault="000501CC" w:rsidP="000501CC">
            <w:pPr>
              <w:widowControl/>
              <w:jc w:val="center"/>
              <w:rPr>
                <w:ins w:id="450" w:author="Author"/>
                <w:rFonts w:ascii="Times New Roman" w:eastAsia="Calibri" w:hAnsi="Times New Roman" w:cs="Times New Roman"/>
                <w:sz w:val="20"/>
                <w:szCs w:val="20"/>
              </w:rPr>
            </w:pPr>
            <w:ins w:id="451" w:author="Author">
              <w:r w:rsidRPr="009E2E9C">
                <w:rPr>
                  <w:rFonts w:ascii="Times New Roman" w:eastAsia="Calibri" w:hAnsi="Times New Roman" w:cs="Times New Roman"/>
                  <w:sz w:val="20"/>
                  <w:szCs w:val="20"/>
                </w:rPr>
                <w:t>754</w:t>
              </w:r>
            </w:ins>
          </w:p>
          <w:p w14:paraId="7326CA25" w14:textId="77777777" w:rsidR="000501CC" w:rsidRPr="009E2E9C" w:rsidRDefault="000501CC" w:rsidP="000501CC">
            <w:pPr>
              <w:widowControl/>
              <w:jc w:val="center"/>
              <w:rPr>
                <w:ins w:id="452" w:author="Author"/>
                <w:rFonts w:ascii="Times New Roman" w:eastAsia="Calibri" w:hAnsi="Times New Roman" w:cs="Times New Roman"/>
                <w:sz w:val="20"/>
                <w:szCs w:val="20"/>
              </w:rPr>
            </w:pPr>
            <w:ins w:id="453" w:author="Author">
              <w:r w:rsidRPr="009E2E9C">
                <w:rPr>
                  <w:rFonts w:ascii="Times New Roman" w:eastAsia="Calibri" w:hAnsi="Times New Roman" w:cs="Times New Roman"/>
                  <w:sz w:val="20"/>
                  <w:szCs w:val="20"/>
                </w:rPr>
                <w:t>(7.3)</w:t>
              </w:r>
            </w:ins>
          </w:p>
        </w:tc>
      </w:tr>
      <w:tr w:rsidR="000501CC" w:rsidRPr="009E2E9C" w14:paraId="5D99BAC6" w14:textId="77777777" w:rsidTr="000501CC">
        <w:trPr>
          <w:ins w:id="454" w:author="Author"/>
        </w:trPr>
        <w:tc>
          <w:tcPr>
            <w:tcW w:w="2245" w:type="dxa"/>
          </w:tcPr>
          <w:p w14:paraId="7431A3A7" w14:textId="77777777" w:rsidR="000501CC" w:rsidRPr="009E2E9C" w:rsidRDefault="000501CC" w:rsidP="000501CC">
            <w:pPr>
              <w:widowControl/>
              <w:rPr>
                <w:ins w:id="455" w:author="Author"/>
                <w:rFonts w:ascii="Times New Roman" w:eastAsia="Calibri" w:hAnsi="Times New Roman" w:cs="Times New Roman"/>
                <w:sz w:val="20"/>
                <w:szCs w:val="20"/>
              </w:rPr>
            </w:pPr>
            <w:ins w:id="456" w:author="Autho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h,i</w:t>
              </w:r>
            </w:ins>
          </w:p>
        </w:tc>
        <w:tc>
          <w:tcPr>
            <w:tcW w:w="1710" w:type="dxa"/>
          </w:tcPr>
          <w:p w14:paraId="2F60236C" w14:textId="77777777" w:rsidR="000501CC" w:rsidRPr="009E2E9C" w:rsidRDefault="000501CC" w:rsidP="000501CC">
            <w:pPr>
              <w:widowControl/>
              <w:jc w:val="center"/>
              <w:rPr>
                <w:ins w:id="457" w:author="Author"/>
                <w:rFonts w:ascii="Times New Roman" w:eastAsia="Calibri" w:hAnsi="Times New Roman" w:cs="Times New Roman"/>
                <w:sz w:val="20"/>
                <w:szCs w:val="20"/>
              </w:rPr>
            </w:pPr>
            <w:ins w:id="458" w:author="Author">
              <w:r w:rsidRPr="009E2E9C">
                <w:rPr>
                  <w:rFonts w:ascii="Times New Roman" w:eastAsia="Calibri" w:hAnsi="Times New Roman" w:cs="Times New Roman"/>
                  <w:sz w:val="20"/>
                  <w:szCs w:val="20"/>
                </w:rPr>
                <w:t>6</w:t>
              </w:r>
            </w:ins>
          </w:p>
          <w:p w14:paraId="163BB37D" w14:textId="77777777" w:rsidR="000501CC" w:rsidRPr="009E2E9C" w:rsidRDefault="000501CC" w:rsidP="000501CC">
            <w:pPr>
              <w:widowControl/>
              <w:jc w:val="center"/>
              <w:rPr>
                <w:ins w:id="459" w:author="Author"/>
                <w:rFonts w:ascii="Times New Roman" w:eastAsia="Calibri" w:hAnsi="Times New Roman" w:cs="Times New Roman"/>
                <w:sz w:val="20"/>
                <w:szCs w:val="20"/>
              </w:rPr>
            </w:pPr>
            <w:ins w:id="460" w:author="Author">
              <w:r w:rsidRPr="009E2E9C">
                <w:rPr>
                  <w:rFonts w:ascii="Times New Roman" w:eastAsia="Calibri" w:hAnsi="Times New Roman" w:cs="Times New Roman"/>
                  <w:sz w:val="20"/>
                  <w:szCs w:val="20"/>
                </w:rPr>
                <w:t>(&lt;0.1)</w:t>
              </w:r>
            </w:ins>
          </w:p>
        </w:tc>
        <w:tc>
          <w:tcPr>
            <w:tcW w:w="1710" w:type="dxa"/>
          </w:tcPr>
          <w:p w14:paraId="0B61804E" w14:textId="77777777" w:rsidR="000501CC" w:rsidRPr="009E2E9C" w:rsidRDefault="000501CC" w:rsidP="000501CC">
            <w:pPr>
              <w:widowControl/>
              <w:jc w:val="center"/>
              <w:rPr>
                <w:ins w:id="461" w:author="Author"/>
                <w:rFonts w:ascii="Times New Roman" w:eastAsia="Calibri" w:hAnsi="Times New Roman" w:cs="Times New Roman"/>
                <w:sz w:val="20"/>
                <w:szCs w:val="20"/>
              </w:rPr>
            </w:pPr>
            <w:ins w:id="462" w:author="Author">
              <w:r w:rsidRPr="009E2E9C">
                <w:rPr>
                  <w:rFonts w:ascii="Times New Roman" w:eastAsia="Calibri" w:hAnsi="Times New Roman" w:cs="Times New Roman"/>
                  <w:sz w:val="20"/>
                  <w:szCs w:val="20"/>
                </w:rPr>
                <w:t>8</w:t>
              </w:r>
            </w:ins>
          </w:p>
          <w:p w14:paraId="3683E529" w14:textId="77777777" w:rsidR="000501CC" w:rsidRPr="009E2E9C" w:rsidRDefault="000501CC" w:rsidP="000501CC">
            <w:pPr>
              <w:widowControl/>
              <w:jc w:val="center"/>
              <w:rPr>
                <w:ins w:id="463" w:author="Author"/>
                <w:rFonts w:ascii="Times New Roman" w:eastAsia="Calibri" w:hAnsi="Times New Roman" w:cs="Times New Roman"/>
                <w:sz w:val="20"/>
                <w:szCs w:val="20"/>
              </w:rPr>
            </w:pPr>
            <w:ins w:id="464" w:author="Author">
              <w:r w:rsidRPr="009E2E9C">
                <w:rPr>
                  <w:rFonts w:ascii="Times New Roman" w:eastAsia="Calibri" w:hAnsi="Times New Roman" w:cs="Times New Roman"/>
                  <w:sz w:val="20"/>
                  <w:szCs w:val="20"/>
                </w:rPr>
                <w:t>(&lt;0.1)</w:t>
              </w:r>
            </w:ins>
          </w:p>
        </w:tc>
        <w:tc>
          <w:tcPr>
            <w:tcW w:w="1710" w:type="dxa"/>
          </w:tcPr>
          <w:p w14:paraId="7CFB31E7" w14:textId="77777777" w:rsidR="000501CC" w:rsidRPr="009E2E9C" w:rsidRDefault="000501CC" w:rsidP="000501CC">
            <w:pPr>
              <w:widowControl/>
              <w:jc w:val="center"/>
              <w:rPr>
                <w:ins w:id="465" w:author="Author"/>
                <w:rFonts w:ascii="Times New Roman" w:eastAsia="Calibri" w:hAnsi="Times New Roman" w:cs="Times New Roman"/>
                <w:sz w:val="20"/>
                <w:szCs w:val="20"/>
              </w:rPr>
            </w:pPr>
            <w:ins w:id="466" w:author="Author">
              <w:r w:rsidRPr="009E2E9C">
                <w:rPr>
                  <w:rFonts w:ascii="Times New Roman" w:eastAsia="Calibri" w:hAnsi="Times New Roman" w:cs="Times New Roman"/>
                  <w:sz w:val="20"/>
                  <w:szCs w:val="20"/>
                </w:rPr>
                <w:t>8</w:t>
              </w:r>
            </w:ins>
          </w:p>
          <w:p w14:paraId="4BB66D38" w14:textId="77777777" w:rsidR="000501CC" w:rsidRPr="009E2E9C" w:rsidRDefault="000501CC" w:rsidP="000501CC">
            <w:pPr>
              <w:widowControl/>
              <w:jc w:val="center"/>
              <w:rPr>
                <w:ins w:id="467" w:author="Author"/>
                <w:rFonts w:ascii="Times New Roman" w:eastAsia="Calibri" w:hAnsi="Times New Roman" w:cs="Times New Roman"/>
                <w:sz w:val="20"/>
                <w:szCs w:val="20"/>
              </w:rPr>
            </w:pPr>
            <w:ins w:id="468" w:author="Author">
              <w:r w:rsidRPr="009E2E9C">
                <w:rPr>
                  <w:rFonts w:ascii="Times New Roman" w:eastAsia="Calibri" w:hAnsi="Times New Roman" w:cs="Times New Roman"/>
                  <w:sz w:val="20"/>
                  <w:szCs w:val="20"/>
                </w:rPr>
                <w:t>(&lt;0.1)</w:t>
              </w:r>
            </w:ins>
          </w:p>
        </w:tc>
        <w:tc>
          <w:tcPr>
            <w:tcW w:w="1710" w:type="dxa"/>
          </w:tcPr>
          <w:p w14:paraId="3088D263" w14:textId="77777777" w:rsidR="000501CC" w:rsidRPr="009E2E9C" w:rsidRDefault="000501CC" w:rsidP="000501CC">
            <w:pPr>
              <w:widowControl/>
              <w:jc w:val="center"/>
              <w:rPr>
                <w:ins w:id="469" w:author="Author"/>
                <w:rFonts w:ascii="Times New Roman" w:eastAsia="Calibri" w:hAnsi="Times New Roman" w:cs="Times New Roman"/>
                <w:sz w:val="20"/>
                <w:szCs w:val="20"/>
              </w:rPr>
            </w:pPr>
            <w:ins w:id="470" w:author="Author">
              <w:r w:rsidRPr="009E2E9C">
                <w:rPr>
                  <w:rFonts w:ascii="Times New Roman" w:eastAsia="Calibri" w:hAnsi="Times New Roman" w:cs="Times New Roman"/>
                  <w:sz w:val="20"/>
                  <w:szCs w:val="20"/>
                </w:rPr>
                <w:t>8</w:t>
              </w:r>
            </w:ins>
          </w:p>
          <w:p w14:paraId="0BFC0007" w14:textId="77777777" w:rsidR="000501CC" w:rsidRPr="009E2E9C" w:rsidRDefault="000501CC" w:rsidP="000501CC">
            <w:pPr>
              <w:widowControl/>
              <w:jc w:val="center"/>
              <w:rPr>
                <w:ins w:id="471" w:author="Author"/>
                <w:rFonts w:ascii="Times New Roman" w:eastAsia="Calibri" w:hAnsi="Times New Roman" w:cs="Times New Roman"/>
                <w:sz w:val="20"/>
                <w:szCs w:val="20"/>
              </w:rPr>
            </w:pPr>
            <w:ins w:id="472" w:author="Author">
              <w:r w:rsidRPr="009E2E9C">
                <w:rPr>
                  <w:rFonts w:ascii="Times New Roman" w:eastAsia="Calibri" w:hAnsi="Times New Roman" w:cs="Times New Roman"/>
                  <w:sz w:val="20"/>
                  <w:szCs w:val="20"/>
                </w:rPr>
                <w:t>(&lt;0.1)</w:t>
              </w:r>
            </w:ins>
          </w:p>
        </w:tc>
      </w:tr>
      <w:tr w:rsidR="000501CC" w:rsidRPr="009E2E9C" w14:paraId="5AF52261" w14:textId="77777777" w:rsidTr="000501CC">
        <w:trPr>
          <w:ins w:id="473" w:author="Author"/>
        </w:trPr>
        <w:tc>
          <w:tcPr>
            <w:tcW w:w="2245" w:type="dxa"/>
          </w:tcPr>
          <w:p w14:paraId="6D9F1A8A" w14:textId="77777777" w:rsidR="000501CC" w:rsidRPr="009E2E9C" w:rsidRDefault="000501CC" w:rsidP="000501CC">
            <w:pPr>
              <w:widowControl/>
              <w:rPr>
                <w:ins w:id="474" w:author="Author"/>
                <w:rFonts w:ascii="Times New Roman" w:eastAsia="Calibri" w:hAnsi="Times New Roman" w:cs="Times New Roman"/>
                <w:sz w:val="20"/>
                <w:szCs w:val="20"/>
              </w:rPr>
            </w:pPr>
            <w:ins w:id="475" w:author="Author">
              <w:r w:rsidRPr="009E2E9C">
                <w:rPr>
                  <w:rFonts w:ascii="Times New Roman" w:eastAsia="Calibri" w:hAnsi="Times New Roman" w:cs="Times New Roman"/>
                  <w:sz w:val="20"/>
                  <w:szCs w:val="20"/>
                </w:rPr>
                <w:t>Fever</w:t>
              </w:r>
            </w:ins>
          </w:p>
        </w:tc>
        <w:tc>
          <w:tcPr>
            <w:tcW w:w="1710" w:type="dxa"/>
          </w:tcPr>
          <w:p w14:paraId="0BCA0D75" w14:textId="77777777" w:rsidR="000501CC" w:rsidRPr="009E2E9C" w:rsidRDefault="000501CC" w:rsidP="000501CC">
            <w:pPr>
              <w:widowControl/>
              <w:jc w:val="center"/>
              <w:rPr>
                <w:ins w:id="476" w:author="Author"/>
                <w:rFonts w:ascii="Times New Roman" w:eastAsia="Calibri" w:hAnsi="Times New Roman" w:cs="Times New Roman"/>
                <w:sz w:val="20"/>
                <w:szCs w:val="20"/>
              </w:rPr>
            </w:pPr>
            <w:ins w:id="477" w:author="Author">
              <w:r w:rsidRPr="009E2E9C">
                <w:rPr>
                  <w:rFonts w:ascii="Times New Roman" w:eastAsia="Calibri" w:hAnsi="Times New Roman" w:cs="Times New Roman"/>
                  <w:sz w:val="20"/>
                  <w:szCs w:val="20"/>
                </w:rPr>
                <w:t>105</w:t>
              </w:r>
            </w:ins>
          </w:p>
          <w:p w14:paraId="6172F594" w14:textId="77777777" w:rsidR="000501CC" w:rsidRPr="009E2E9C" w:rsidRDefault="000501CC" w:rsidP="000501CC">
            <w:pPr>
              <w:widowControl/>
              <w:jc w:val="center"/>
              <w:rPr>
                <w:ins w:id="478" w:author="Author"/>
                <w:rFonts w:ascii="Times New Roman" w:eastAsia="Calibri" w:hAnsi="Times New Roman" w:cs="Times New Roman"/>
                <w:sz w:val="20"/>
                <w:szCs w:val="20"/>
              </w:rPr>
            </w:pPr>
            <w:ins w:id="479" w:author="Author">
              <w:r w:rsidRPr="009E2E9C">
                <w:rPr>
                  <w:rFonts w:ascii="Times New Roman" w:eastAsia="Calibri" w:hAnsi="Times New Roman" w:cs="Times New Roman"/>
                  <w:sz w:val="20"/>
                  <w:szCs w:val="20"/>
                </w:rPr>
                <w:t>(0.9)</w:t>
              </w:r>
            </w:ins>
          </w:p>
        </w:tc>
        <w:tc>
          <w:tcPr>
            <w:tcW w:w="1710" w:type="dxa"/>
          </w:tcPr>
          <w:p w14:paraId="124411D3" w14:textId="77777777" w:rsidR="000501CC" w:rsidRPr="009E2E9C" w:rsidRDefault="000501CC" w:rsidP="000501CC">
            <w:pPr>
              <w:widowControl/>
              <w:jc w:val="center"/>
              <w:rPr>
                <w:ins w:id="480" w:author="Author"/>
                <w:rFonts w:ascii="Times New Roman" w:eastAsia="Calibri" w:hAnsi="Times New Roman" w:cs="Times New Roman"/>
                <w:sz w:val="20"/>
                <w:szCs w:val="20"/>
              </w:rPr>
            </w:pPr>
            <w:ins w:id="481" w:author="Author">
              <w:r w:rsidRPr="009E2E9C">
                <w:rPr>
                  <w:rFonts w:ascii="Times New Roman" w:eastAsia="Calibri" w:hAnsi="Times New Roman" w:cs="Times New Roman"/>
                  <w:sz w:val="20"/>
                  <w:szCs w:val="20"/>
                </w:rPr>
                <w:t>1,806</w:t>
              </w:r>
            </w:ins>
          </w:p>
          <w:p w14:paraId="586C8412" w14:textId="77777777" w:rsidR="000501CC" w:rsidRPr="009E2E9C" w:rsidRDefault="000501CC" w:rsidP="000501CC">
            <w:pPr>
              <w:widowControl/>
              <w:jc w:val="center"/>
              <w:rPr>
                <w:ins w:id="482" w:author="Author"/>
                <w:rFonts w:ascii="Times New Roman" w:eastAsia="Calibri" w:hAnsi="Times New Roman" w:cs="Times New Roman"/>
                <w:sz w:val="20"/>
                <w:szCs w:val="20"/>
              </w:rPr>
            </w:pPr>
            <w:ins w:id="483" w:author="Author">
              <w:r w:rsidRPr="009E2E9C">
                <w:rPr>
                  <w:rFonts w:ascii="Times New Roman" w:eastAsia="Calibri" w:hAnsi="Times New Roman" w:cs="Times New Roman"/>
                  <w:sz w:val="20"/>
                  <w:szCs w:val="20"/>
                </w:rPr>
                <w:t>(17.4)</w:t>
              </w:r>
            </w:ins>
          </w:p>
        </w:tc>
        <w:tc>
          <w:tcPr>
            <w:tcW w:w="1710" w:type="dxa"/>
          </w:tcPr>
          <w:p w14:paraId="56139E20" w14:textId="77777777" w:rsidR="000501CC" w:rsidRPr="009E2E9C" w:rsidRDefault="000501CC" w:rsidP="000501CC">
            <w:pPr>
              <w:widowControl/>
              <w:jc w:val="center"/>
              <w:rPr>
                <w:ins w:id="484" w:author="Author"/>
                <w:rFonts w:ascii="Times New Roman" w:eastAsia="Calibri" w:hAnsi="Times New Roman" w:cs="Times New Roman"/>
                <w:sz w:val="20"/>
                <w:szCs w:val="20"/>
              </w:rPr>
            </w:pPr>
            <w:ins w:id="485" w:author="Author">
              <w:r w:rsidRPr="009E2E9C">
                <w:rPr>
                  <w:rFonts w:ascii="Times New Roman" w:eastAsia="Calibri" w:hAnsi="Times New Roman" w:cs="Times New Roman"/>
                  <w:sz w:val="20"/>
                  <w:szCs w:val="20"/>
                </w:rPr>
                <w:t>39</w:t>
              </w:r>
            </w:ins>
          </w:p>
          <w:p w14:paraId="49A60791" w14:textId="77777777" w:rsidR="000501CC" w:rsidRPr="009E2E9C" w:rsidRDefault="000501CC" w:rsidP="000501CC">
            <w:pPr>
              <w:widowControl/>
              <w:jc w:val="center"/>
              <w:rPr>
                <w:ins w:id="486" w:author="Author"/>
                <w:rFonts w:ascii="Times New Roman" w:eastAsia="Calibri" w:hAnsi="Times New Roman" w:cs="Times New Roman"/>
                <w:sz w:val="20"/>
                <w:szCs w:val="20"/>
              </w:rPr>
            </w:pPr>
            <w:ins w:id="487" w:author="Author">
              <w:r w:rsidRPr="009E2E9C">
                <w:rPr>
                  <w:rFonts w:ascii="Times New Roman" w:eastAsia="Calibri" w:hAnsi="Times New Roman" w:cs="Times New Roman"/>
                  <w:sz w:val="20"/>
                  <w:szCs w:val="20"/>
                </w:rPr>
                <w:t>(0.3)</w:t>
              </w:r>
            </w:ins>
          </w:p>
        </w:tc>
        <w:tc>
          <w:tcPr>
            <w:tcW w:w="1710" w:type="dxa"/>
          </w:tcPr>
          <w:p w14:paraId="017D2CA2" w14:textId="77777777" w:rsidR="000501CC" w:rsidRPr="009E2E9C" w:rsidRDefault="000501CC" w:rsidP="000501CC">
            <w:pPr>
              <w:widowControl/>
              <w:jc w:val="center"/>
              <w:rPr>
                <w:ins w:id="488" w:author="Author"/>
                <w:rFonts w:ascii="Times New Roman" w:eastAsia="Calibri" w:hAnsi="Times New Roman" w:cs="Times New Roman"/>
                <w:sz w:val="20"/>
                <w:szCs w:val="20"/>
              </w:rPr>
            </w:pPr>
            <w:ins w:id="489" w:author="Author">
              <w:r w:rsidRPr="009E2E9C">
                <w:rPr>
                  <w:rFonts w:ascii="Times New Roman" w:eastAsia="Calibri" w:hAnsi="Times New Roman" w:cs="Times New Roman"/>
                  <w:sz w:val="20"/>
                  <w:szCs w:val="20"/>
                </w:rPr>
                <w:t>38</w:t>
              </w:r>
            </w:ins>
          </w:p>
          <w:p w14:paraId="3A25E5FE" w14:textId="77777777" w:rsidR="000501CC" w:rsidRPr="009E2E9C" w:rsidRDefault="000501CC" w:rsidP="000501CC">
            <w:pPr>
              <w:widowControl/>
              <w:jc w:val="center"/>
              <w:rPr>
                <w:ins w:id="490" w:author="Author"/>
                <w:rFonts w:ascii="Times New Roman" w:eastAsia="Calibri" w:hAnsi="Times New Roman" w:cs="Times New Roman"/>
                <w:sz w:val="20"/>
                <w:szCs w:val="20"/>
              </w:rPr>
            </w:pPr>
            <w:ins w:id="491" w:author="Author">
              <w:r w:rsidRPr="009E2E9C">
                <w:rPr>
                  <w:rFonts w:ascii="Times New Roman" w:eastAsia="Calibri" w:hAnsi="Times New Roman" w:cs="Times New Roman"/>
                  <w:sz w:val="20"/>
                  <w:szCs w:val="20"/>
                </w:rPr>
                <w:t>(0.4)</w:t>
              </w:r>
            </w:ins>
          </w:p>
        </w:tc>
      </w:tr>
      <w:tr w:rsidR="000501CC" w:rsidRPr="009E2E9C" w14:paraId="3958220C" w14:textId="77777777" w:rsidTr="000501CC">
        <w:trPr>
          <w:ins w:id="492" w:author="Author"/>
        </w:trPr>
        <w:tc>
          <w:tcPr>
            <w:tcW w:w="2245" w:type="dxa"/>
          </w:tcPr>
          <w:p w14:paraId="0934D821" w14:textId="77777777" w:rsidR="000501CC" w:rsidRPr="009E2E9C" w:rsidRDefault="000501CC" w:rsidP="000501CC">
            <w:pPr>
              <w:widowControl/>
              <w:rPr>
                <w:ins w:id="493" w:author="Author"/>
                <w:rFonts w:ascii="Times New Roman" w:eastAsia="Calibri" w:hAnsi="Times New Roman" w:cs="Times New Roman"/>
                <w:sz w:val="20"/>
                <w:szCs w:val="20"/>
              </w:rPr>
            </w:pPr>
            <w:ins w:id="494" w:author="Autho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ins>
          </w:p>
        </w:tc>
        <w:tc>
          <w:tcPr>
            <w:tcW w:w="1710" w:type="dxa"/>
          </w:tcPr>
          <w:p w14:paraId="4B542B40" w14:textId="77777777" w:rsidR="000501CC" w:rsidRPr="009E2E9C" w:rsidRDefault="000501CC" w:rsidP="000501CC">
            <w:pPr>
              <w:widowControl/>
              <w:jc w:val="center"/>
              <w:rPr>
                <w:ins w:id="495" w:author="Author"/>
                <w:rFonts w:ascii="Times New Roman" w:eastAsia="Calibri" w:hAnsi="Times New Roman" w:cs="Times New Roman"/>
                <w:sz w:val="20"/>
                <w:szCs w:val="20"/>
              </w:rPr>
            </w:pPr>
            <w:ins w:id="496" w:author="Author">
              <w:r w:rsidRPr="009E2E9C">
                <w:rPr>
                  <w:rFonts w:ascii="Times New Roman" w:eastAsia="Calibri" w:hAnsi="Times New Roman" w:cs="Times New Roman"/>
                  <w:sz w:val="20"/>
                  <w:szCs w:val="20"/>
                </w:rPr>
                <w:t>10</w:t>
              </w:r>
            </w:ins>
          </w:p>
          <w:p w14:paraId="770C181A" w14:textId="77777777" w:rsidR="000501CC" w:rsidRPr="009E2E9C" w:rsidRDefault="000501CC" w:rsidP="000501CC">
            <w:pPr>
              <w:widowControl/>
              <w:jc w:val="center"/>
              <w:rPr>
                <w:ins w:id="497" w:author="Author"/>
                <w:rFonts w:ascii="Times New Roman" w:eastAsia="Calibri" w:hAnsi="Times New Roman" w:cs="Times New Roman"/>
                <w:sz w:val="20"/>
                <w:szCs w:val="20"/>
              </w:rPr>
            </w:pPr>
            <w:ins w:id="498" w:author="Author">
              <w:r w:rsidRPr="009E2E9C">
                <w:rPr>
                  <w:rFonts w:ascii="Times New Roman" w:eastAsia="Calibri" w:hAnsi="Times New Roman" w:cs="Times New Roman"/>
                  <w:sz w:val="20"/>
                  <w:szCs w:val="20"/>
                </w:rPr>
                <w:t>(&lt;0.1)</w:t>
              </w:r>
            </w:ins>
          </w:p>
        </w:tc>
        <w:tc>
          <w:tcPr>
            <w:tcW w:w="1710" w:type="dxa"/>
          </w:tcPr>
          <w:p w14:paraId="2605A631" w14:textId="77777777" w:rsidR="000501CC" w:rsidRPr="009E2E9C" w:rsidRDefault="000501CC" w:rsidP="000501CC">
            <w:pPr>
              <w:widowControl/>
              <w:jc w:val="center"/>
              <w:rPr>
                <w:ins w:id="499" w:author="Author"/>
                <w:rFonts w:ascii="Times New Roman" w:eastAsia="Calibri" w:hAnsi="Times New Roman" w:cs="Times New Roman"/>
                <w:sz w:val="20"/>
                <w:szCs w:val="20"/>
              </w:rPr>
            </w:pPr>
            <w:ins w:id="500" w:author="Author">
              <w:r w:rsidRPr="009E2E9C">
                <w:rPr>
                  <w:rFonts w:ascii="Times New Roman" w:eastAsia="Calibri" w:hAnsi="Times New Roman" w:cs="Times New Roman"/>
                  <w:sz w:val="20"/>
                  <w:szCs w:val="20"/>
                </w:rPr>
                <w:t>168</w:t>
              </w:r>
            </w:ins>
          </w:p>
          <w:p w14:paraId="41C56C4F" w14:textId="77777777" w:rsidR="000501CC" w:rsidRPr="009E2E9C" w:rsidRDefault="000501CC" w:rsidP="000501CC">
            <w:pPr>
              <w:widowControl/>
              <w:jc w:val="center"/>
              <w:rPr>
                <w:ins w:id="501" w:author="Author"/>
                <w:rFonts w:ascii="Times New Roman" w:eastAsia="Calibri" w:hAnsi="Times New Roman" w:cs="Times New Roman"/>
                <w:sz w:val="20"/>
                <w:szCs w:val="20"/>
              </w:rPr>
            </w:pPr>
            <w:ins w:id="502" w:author="Author">
              <w:r w:rsidRPr="009E2E9C">
                <w:rPr>
                  <w:rFonts w:ascii="Times New Roman" w:eastAsia="Calibri" w:hAnsi="Times New Roman" w:cs="Times New Roman"/>
                  <w:sz w:val="20"/>
                  <w:szCs w:val="20"/>
                </w:rPr>
                <w:t>(1.6)</w:t>
              </w:r>
            </w:ins>
          </w:p>
        </w:tc>
        <w:tc>
          <w:tcPr>
            <w:tcW w:w="1710" w:type="dxa"/>
          </w:tcPr>
          <w:p w14:paraId="4DD8E99E" w14:textId="77777777" w:rsidR="000501CC" w:rsidRPr="009E2E9C" w:rsidRDefault="000501CC" w:rsidP="000501CC">
            <w:pPr>
              <w:widowControl/>
              <w:jc w:val="center"/>
              <w:rPr>
                <w:ins w:id="503" w:author="Author"/>
                <w:rFonts w:ascii="Times New Roman" w:eastAsia="Calibri" w:hAnsi="Times New Roman" w:cs="Times New Roman"/>
                <w:sz w:val="20"/>
                <w:szCs w:val="20"/>
              </w:rPr>
            </w:pPr>
            <w:ins w:id="504" w:author="Author">
              <w:r w:rsidRPr="009E2E9C">
                <w:rPr>
                  <w:rFonts w:ascii="Times New Roman" w:eastAsia="Calibri" w:hAnsi="Times New Roman" w:cs="Times New Roman"/>
                  <w:sz w:val="20"/>
                  <w:szCs w:val="20"/>
                </w:rPr>
                <w:t>1</w:t>
              </w:r>
            </w:ins>
          </w:p>
          <w:p w14:paraId="158720DA" w14:textId="77777777" w:rsidR="000501CC" w:rsidRPr="009E2E9C" w:rsidRDefault="000501CC" w:rsidP="000501CC">
            <w:pPr>
              <w:widowControl/>
              <w:jc w:val="center"/>
              <w:rPr>
                <w:ins w:id="505" w:author="Author"/>
                <w:rFonts w:ascii="Times New Roman" w:eastAsia="Calibri" w:hAnsi="Times New Roman" w:cs="Times New Roman"/>
                <w:sz w:val="20"/>
                <w:szCs w:val="20"/>
              </w:rPr>
            </w:pPr>
            <w:ins w:id="506" w:author="Author">
              <w:r w:rsidRPr="009E2E9C">
                <w:rPr>
                  <w:rFonts w:ascii="Times New Roman" w:eastAsia="Calibri" w:hAnsi="Times New Roman" w:cs="Times New Roman"/>
                  <w:sz w:val="20"/>
                  <w:szCs w:val="20"/>
                </w:rPr>
                <w:t>(&lt;0.1)</w:t>
              </w:r>
            </w:ins>
          </w:p>
        </w:tc>
        <w:tc>
          <w:tcPr>
            <w:tcW w:w="1710" w:type="dxa"/>
          </w:tcPr>
          <w:p w14:paraId="7C04057C" w14:textId="77777777" w:rsidR="000501CC" w:rsidRPr="009E2E9C" w:rsidRDefault="000501CC" w:rsidP="000501CC">
            <w:pPr>
              <w:widowControl/>
              <w:jc w:val="center"/>
              <w:rPr>
                <w:ins w:id="507" w:author="Author"/>
                <w:rFonts w:ascii="Times New Roman" w:eastAsia="Calibri" w:hAnsi="Times New Roman" w:cs="Times New Roman"/>
                <w:sz w:val="20"/>
                <w:szCs w:val="20"/>
              </w:rPr>
            </w:pPr>
            <w:ins w:id="508" w:author="Author">
              <w:r w:rsidRPr="009E2E9C">
                <w:rPr>
                  <w:rFonts w:ascii="Times New Roman" w:eastAsia="Calibri" w:hAnsi="Times New Roman" w:cs="Times New Roman"/>
                  <w:sz w:val="20"/>
                  <w:szCs w:val="20"/>
                </w:rPr>
                <w:t>1</w:t>
              </w:r>
            </w:ins>
          </w:p>
          <w:p w14:paraId="41537263" w14:textId="77777777" w:rsidR="000501CC" w:rsidRPr="009E2E9C" w:rsidRDefault="000501CC" w:rsidP="000501CC">
            <w:pPr>
              <w:widowControl/>
              <w:jc w:val="center"/>
              <w:rPr>
                <w:ins w:id="509" w:author="Author"/>
                <w:rFonts w:ascii="Times New Roman" w:eastAsia="Calibri" w:hAnsi="Times New Roman" w:cs="Times New Roman"/>
                <w:sz w:val="20"/>
                <w:szCs w:val="20"/>
              </w:rPr>
            </w:pPr>
            <w:ins w:id="510" w:author="Author">
              <w:r w:rsidRPr="009E2E9C">
                <w:rPr>
                  <w:rFonts w:ascii="Times New Roman" w:eastAsia="Calibri" w:hAnsi="Times New Roman" w:cs="Times New Roman"/>
                  <w:sz w:val="20"/>
                  <w:szCs w:val="20"/>
                </w:rPr>
                <w:t>(&lt;0.1)</w:t>
              </w:r>
            </w:ins>
          </w:p>
        </w:tc>
      </w:tr>
      <w:tr w:rsidR="000501CC" w:rsidRPr="009E2E9C" w14:paraId="6EA4A900" w14:textId="77777777" w:rsidTr="000501CC">
        <w:trPr>
          <w:ins w:id="511" w:author="Author"/>
        </w:trPr>
        <w:tc>
          <w:tcPr>
            <w:tcW w:w="2245" w:type="dxa"/>
          </w:tcPr>
          <w:p w14:paraId="051EF749" w14:textId="77777777" w:rsidR="000501CC" w:rsidRPr="009E2E9C" w:rsidRDefault="000501CC" w:rsidP="000501CC">
            <w:pPr>
              <w:widowControl/>
              <w:rPr>
                <w:ins w:id="512" w:author="Author"/>
                <w:rFonts w:ascii="Times New Roman" w:eastAsia="Calibri" w:hAnsi="Times New Roman" w:cs="Times New Roman"/>
                <w:sz w:val="20"/>
                <w:szCs w:val="20"/>
              </w:rPr>
            </w:pPr>
            <w:ins w:id="513" w:author="Autho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ins>
          </w:p>
        </w:tc>
        <w:tc>
          <w:tcPr>
            <w:tcW w:w="1710" w:type="dxa"/>
          </w:tcPr>
          <w:p w14:paraId="10016598" w14:textId="77777777" w:rsidR="000501CC" w:rsidRPr="009E2E9C" w:rsidRDefault="000501CC" w:rsidP="000501CC">
            <w:pPr>
              <w:widowControl/>
              <w:jc w:val="center"/>
              <w:rPr>
                <w:ins w:id="514" w:author="Author"/>
                <w:rFonts w:ascii="Times New Roman" w:eastAsia="Calibri" w:hAnsi="Times New Roman" w:cs="Times New Roman"/>
                <w:sz w:val="20"/>
                <w:szCs w:val="20"/>
              </w:rPr>
            </w:pPr>
            <w:ins w:id="515" w:author="Author">
              <w:r w:rsidRPr="009E2E9C">
                <w:rPr>
                  <w:rFonts w:ascii="Times New Roman" w:eastAsia="Calibri" w:hAnsi="Times New Roman" w:cs="Times New Roman"/>
                  <w:sz w:val="20"/>
                  <w:szCs w:val="20"/>
                </w:rPr>
                <w:t>4</w:t>
              </w:r>
            </w:ins>
          </w:p>
          <w:p w14:paraId="20A322EE" w14:textId="77777777" w:rsidR="000501CC" w:rsidRPr="009E2E9C" w:rsidRDefault="000501CC" w:rsidP="000501CC">
            <w:pPr>
              <w:widowControl/>
              <w:jc w:val="center"/>
              <w:rPr>
                <w:ins w:id="516" w:author="Author"/>
                <w:rFonts w:ascii="Times New Roman" w:eastAsia="Calibri" w:hAnsi="Times New Roman" w:cs="Times New Roman"/>
                <w:sz w:val="20"/>
                <w:szCs w:val="20"/>
              </w:rPr>
            </w:pPr>
            <w:ins w:id="517" w:author="Author">
              <w:r w:rsidRPr="009E2E9C">
                <w:rPr>
                  <w:rFonts w:ascii="Times New Roman" w:eastAsia="Calibri" w:hAnsi="Times New Roman" w:cs="Times New Roman"/>
                  <w:sz w:val="20"/>
                  <w:szCs w:val="20"/>
                </w:rPr>
                <w:t>(&lt;0.1)</w:t>
              </w:r>
            </w:ins>
          </w:p>
        </w:tc>
        <w:tc>
          <w:tcPr>
            <w:tcW w:w="1710" w:type="dxa"/>
          </w:tcPr>
          <w:p w14:paraId="2D7FCC78" w14:textId="77777777" w:rsidR="000501CC" w:rsidRPr="009E2E9C" w:rsidRDefault="000501CC" w:rsidP="000501CC">
            <w:pPr>
              <w:widowControl/>
              <w:jc w:val="center"/>
              <w:rPr>
                <w:ins w:id="518" w:author="Author"/>
                <w:rFonts w:ascii="Times New Roman" w:eastAsia="Calibri" w:hAnsi="Times New Roman" w:cs="Times New Roman"/>
                <w:sz w:val="20"/>
                <w:szCs w:val="20"/>
              </w:rPr>
            </w:pPr>
            <w:ins w:id="519" w:author="Author">
              <w:r w:rsidRPr="009E2E9C">
                <w:rPr>
                  <w:rFonts w:ascii="Times New Roman" w:eastAsia="Calibri" w:hAnsi="Times New Roman" w:cs="Times New Roman"/>
                  <w:sz w:val="20"/>
                  <w:szCs w:val="20"/>
                </w:rPr>
                <w:t>10</w:t>
              </w:r>
            </w:ins>
          </w:p>
          <w:p w14:paraId="1AD3E06D" w14:textId="77777777" w:rsidR="000501CC" w:rsidRPr="009E2E9C" w:rsidRDefault="000501CC" w:rsidP="000501CC">
            <w:pPr>
              <w:widowControl/>
              <w:jc w:val="center"/>
              <w:rPr>
                <w:ins w:id="520" w:author="Author"/>
                <w:rFonts w:ascii="Times New Roman" w:eastAsia="Calibri" w:hAnsi="Times New Roman" w:cs="Times New Roman"/>
                <w:sz w:val="20"/>
                <w:szCs w:val="20"/>
              </w:rPr>
            </w:pPr>
            <w:ins w:id="521" w:author="Author">
              <w:r w:rsidRPr="009E2E9C">
                <w:rPr>
                  <w:rFonts w:ascii="Times New Roman" w:eastAsia="Calibri" w:hAnsi="Times New Roman" w:cs="Times New Roman"/>
                  <w:sz w:val="20"/>
                  <w:szCs w:val="20"/>
                </w:rPr>
                <w:t>(&lt;0.1)</w:t>
              </w:r>
            </w:ins>
          </w:p>
        </w:tc>
        <w:tc>
          <w:tcPr>
            <w:tcW w:w="1710" w:type="dxa"/>
          </w:tcPr>
          <w:p w14:paraId="4D557E5A" w14:textId="77777777" w:rsidR="000501CC" w:rsidRPr="009E2E9C" w:rsidRDefault="000501CC" w:rsidP="000501CC">
            <w:pPr>
              <w:widowControl/>
              <w:jc w:val="center"/>
              <w:rPr>
                <w:ins w:id="522" w:author="Author"/>
                <w:rFonts w:ascii="Times New Roman" w:eastAsia="Calibri" w:hAnsi="Times New Roman" w:cs="Times New Roman"/>
                <w:sz w:val="20"/>
                <w:szCs w:val="20"/>
              </w:rPr>
            </w:pPr>
            <w:ins w:id="523" w:author="Author">
              <w:r w:rsidRPr="009E2E9C">
                <w:rPr>
                  <w:rFonts w:ascii="Times New Roman" w:eastAsia="Calibri" w:hAnsi="Times New Roman" w:cs="Times New Roman"/>
                  <w:sz w:val="20"/>
                  <w:szCs w:val="20"/>
                </w:rPr>
                <w:t>4</w:t>
              </w:r>
            </w:ins>
          </w:p>
          <w:p w14:paraId="63DD2AD8" w14:textId="77777777" w:rsidR="000501CC" w:rsidRPr="009E2E9C" w:rsidRDefault="000501CC" w:rsidP="000501CC">
            <w:pPr>
              <w:widowControl/>
              <w:jc w:val="center"/>
              <w:rPr>
                <w:ins w:id="524" w:author="Author"/>
                <w:rFonts w:ascii="Times New Roman" w:eastAsia="Calibri" w:hAnsi="Times New Roman" w:cs="Times New Roman"/>
                <w:sz w:val="20"/>
                <w:szCs w:val="20"/>
              </w:rPr>
            </w:pPr>
            <w:ins w:id="525" w:author="Author">
              <w:r w:rsidRPr="009E2E9C">
                <w:rPr>
                  <w:rFonts w:ascii="Times New Roman" w:eastAsia="Calibri" w:hAnsi="Times New Roman" w:cs="Times New Roman"/>
                  <w:sz w:val="20"/>
                  <w:szCs w:val="20"/>
                </w:rPr>
                <w:t>(&lt;0.1)</w:t>
              </w:r>
            </w:ins>
          </w:p>
        </w:tc>
        <w:tc>
          <w:tcPr>
            <w:tcW w:w="1710" w:type="dxa"/>
          </w:tcPr>
          <w:p w14:paraId="36C18CBE" w14:textId="77777777" w:rsidR="000501CC" w:rsidRPr="009E2E9C" w:rsidRDefault="000501CC" w:rsidP="000501CC">
            <w:pPr>
              <w:widowControl/>
              <w:jc w:val="center"/>
              <w:rPr>
                <w:ins w:id="526" w:author="Author"/>
                <w:rFonts w:ascii="Times New Roman" w:eastAsia="Calibri" w:hAnsi="Times New Roman" w:cs="Times New Roman"/>
                <w:sz w:val="20"/>
                <w:szCs w:val="20"/>
              </w:rPr>
            </w:pPr>
            <w:ins w:id="527" w:author="Author">
              <w:r w:rsidRPr="009E2E9C">
                <w:rPr>
                  <w:rFonts w:ascii="Times New Roman" w:eastAsia="Calibri" w:hAnsi="Times New Roman" w:cs="Times New Roman"/>
                  <w:sz w:val="20"/>
                  <w:szCs w:val="20"/>
                </w:rPr>
                <w:t>2</w:t>
              </w:r>
            </w:ins>
          </w:p>
          <w:p w14:paraId="3A411A8F" w14:textId="77777777" w:rsidR="000501CC" w:rsidRPr="009E2E9C" w:rsidRDefault="000501CC" w:rsidP="000501CC">
            <w:pPr>
              <w:widowControl/>
              <w:jc w:val="center"/>
              <w:rPr>
                <w:ins w:id="528" w:author="Author"/>
                <w:rFonts w:ascii="Times New Roman" w:eastAsia="Calibri" w:hAnsi="Times New Roman" w:cs="Times New Roman"/>
                <w:sz w:val="20"/>
                <w:szCs w:val="20"/>
              </w:rPr>
            </w:pPr>
            <w:ins w:id="529" w:author="Author">
              <w:r w:rsidRPr="009E2E9C">
                <w:rPr>
                  <w:rFonts w:ascii="Times New Roman" w:eastAsia="Calibri" w:hAnsi="Times New Roman" w:cs="Times New Roman"/>
                  <w:sz w:val="20"/>
                  <w:szCs w:val="20"/>
                </w:rPr>
                <w:t>(&lt;0.1)</w:t>
              </w:r>
            </w:ins>
          </w:p>
        </w:tc>
      </w:tr>
    </w:tbl>
    <w:p w14:paraId="3DF46906" w14:textId="77777777" w:rsidR="000501CC" w:rsidRDefault="000501CC" w:rsidP="000501CC">
      <w:pPr>
        <w:widowControl/>
        <w:ind w:left="144" w:hanging="144"/>
        <w:rPr>
          <w:ins w:id="530" w:author="Author"/>
          <w:rFonts w:ascii="Times New Roman" w:eastAsia="Calibri" w:hAnsi="Times New Roman" w:cs="Times New Roman"/>
          <w:sz w:val="20"/>
          <w:szCs w:val="20"/>
        </w:rPr>
      </w:pPr>
    </w:p>
    <w:p w14:paraId="646DE71D" w14:textId="77777777" w:rsidR="000501CC" w:rsidRPr="00A81320" w:rsidRDefault="000501CC" w:rsidP="000501CC">
      <w:pPr>
        <w:widowControl/>
        <w:ind w:left="144" w:hanging="144"/>
        <w:rPr>
          <w:ins w:id="531" w:author="Author"/>
          <w:rFonts w:ascii="Times New Roman" w:eastAsia="Calibri" w:hAnsi="Times New Roman" w:cs="Times New Roman"/>
          <w:sz w:val="20"/>
          <w:szCs w:val="20"/>
        </w:rPr>
      </w:pPr>
      <w:ins w:id="532" w:author="Author">
        <w:r w:rsidRPr="00A81320">
          <w:rPr>
            <w:rFonts w:ascii="Times New Roman" w:eastAsia="Calibri" w:hAnsi="Times New Roman" w:cs="Times New Roman"/>
            <w:sz w:val="20"/>
            <w:szCs w:val="20"/>
          </w:rPr>
          <w:t xml:space="preserve">* 7 days included day of vaccination and the subsequent 6 days.  </w:t>
        </w:r>
      </w:ins>
    </w:p>
    <w:p w14:paraId="67483EDD" w14:textId="77777777" w:rsidR="000501CC" w:rsidRPr="00A81320" w:rsidRDefault="000501CC" w:rsidP="000501CC">
      <w:pPr>
        <w:widowControl/>
        <w:ind w:left="144" w:hanging="144"/>
        <w:rPr>
          <w:ins w:id="533" w:author="Author"/>
          <w:rFonts w:ascii="Times New Roman" w:eastAsia="Calibri" w:hAnsi="Times New Roman" w:cs="Times New Roman"/>
          <w:sz w:val="20"/>
          <w:szCs w:val="20"/>
        </w:rPr>
      </w:pPr>
      <w:ins w:id="534" w:author="Autho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ins>
    </w:p>
    <w:p w14:paraId="59A0A3BD" w14:textId="77777777" w:rsidR="000501CC" w:rsidRPr="00A81320" w:rsidRDefault="000501CC" w:rsidP="000501CC">
      <w:pPr>
        <w:widowControl/>
        <w:ind w:left="144" w:hanging="144"/>
        <w:rPr>
          <w:ins w:id="535" w:author="Author"/>
          <w:rFonts w:ascii="Times New Roman" w:eastAsia="Calibri" w:hAnsi="Times New Roman" w:cs="Times New Roman"/>
          <w:sz w:val="20"/>
          <w:szCs w:val="20"/>
        </w:rPr>
      </w:pPr>
      <w:ins w:id="536" w:author="Autho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lymphadenopathy</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ins>
    </w:p>
    <w:p w14:paraId="02B66261" w14:textId="77777777" w:rsidR="000501CC" w:rsidRPr="001734A9" w:rsidRDefault="000501CC" w:rsidP="000501CC">
      <w:pPr>
        <w:widowControl/>
        <w:ind w:left="144" w:hanging="144"/>
        <w:rPr>
          <w:ins w:id="537" w:author="Author"/>
          <w:rFonts w:ascii="Times New Roman" w:eastAsia="Calibri" w:hAnsi="Times New Roman" w:cs="Times New Roman"/>
          <w:sz w:val="20"/>
          <w:szCs w:val="20"/>
        </w:rPr>
      </w:pPr>
      <w:ins w:id="538" w:author="Autho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ins>
    </w:p>
    <w:p w14:paraId="29E8D91D" w14:textId="4D42B187" w:rsidR="000501CC" w:rsidRPr="00A81320" w:rsidRDefault="000501CC" w:rsidP="000501CC">
      <w:pPr>
        <w:widowControl/>
        <w:ind w:left="144" w:hanging="144"/>
        <w:rPr>
          <w:ins w:id="539" w:author="Author"/>
          <w:rFonts w:ascii="Times New Roman" w:eastAsia="Calibri" w:hAnsi="Times New Roman" w:cs="Times New Roman"/>
          <w:sz w:val="20"/>
          <w:szCs w:val="20"/>
        </w:rPr>
      </w:pPr>
      <w:ins w:id="540" w:author="Autho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00894CE9">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ins>
    </w:p>
    <w:p w14:paraId="64DDF804" w14:textId="77777777" w:rsidR="000501CC" w:rsidRDefault="000501CC" w:rsidP="000501CC">
      <w:pPr>
        <w:widowControl/>
        <w:ind w:left="144" w:hanging="144"/>
        <w:rPr>
          <w:ins w:id="541" w:author="Author"/>
          <w:rFonts w:ascii="Times New Roman" w:eastAsia="Calibri" w:hAnsi="Times New Roman" w:cs="Times New Roman"/>
          <w:sz w:val="20"/>
          <w:szCs w:val="20"/>
        </w:rPr>
      </w:pPr>
      <w:ins w:id="542" w:author="Author">
        <w:r>
          <w:rPr>
            <w:rFonts w:ascii="Times New Roman" w:eastAsia="Calibri" w:hAnsi="Times New Roman" w:cs="Times New Roman"/>
            <w:sz w:val="20"/>
            <w:szCs w:val="20"/>
            <w:vertAlign w:val="superscript"/>
          </w:rPr>
          <w:t>e</w:t>
        </w:r>
        <w:r w:rsidRPr="00A81320">
          <w:rPr>
            <w:rFonts w:ascii="Times New Roman" w:eastAsia="Calibri" w:hAnsi="Times New Roman" w:cs="Times New Roman"/>
            <w:sz w:val="20"/>
            <w:szCs w:val="20"/>
          </w:rPr>
          <w:t xml:space="preserve"> Grade 4 fatigue, arthralgia: Defined as requires emergency room visit or hospitalization</w:t>
        </w:r>
        <w:r>
          <w:rPr>
            <w:rFonts w:ascii="Times New Roman" w:eastAsia="Calibri" w:hAnsi="Times New Roman" w:cs="Times New Roman"/>
            <w:sz w:val="20"/>
            <w:szCs w:val="20"/>
          </w:rPr>
          <w:t>.</w:t>
        </w:r>
      </w:ins>
    </w:p>
    <w:p w14:paraId="32809110" w14:textId="12A1634F" w:rsidR="000501CC" w:rsidRDefault="000501CC" w:rsidP="000501CC">
      <w:pPr>
        <w:widowControl/>
        <w:ind w:left="144" w:hanging="144"/>
        <w:rPr>
          <w:ins w:id="543" w:author="Author"/>
          <w:rFonts w:ascii="Times New Roman" w:eastAsia="Calibri" w:hAnsi="Times New Roman" w:cs="Times New Roman"/>
          <w:sz w:val="20"/>
          <w:szCs w:val="20"/>
        </w:rPr>
      </w:pPr>
      <w:ins w:id="544" w:author="Autho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sidR="00894CE9">
          <w:rPr>
            <w:rFonts w:ascii="Times New Roman" w:eastAsia="Calibri" w:hAnsi="Times New Roman" w:cs="Times New Roman"/>
            <w:sz w:val="20"/>
            <w:szCs w:val="20"/>
          </w:rPr>
          <w:t>.</w:t>
        </w:r>
      </w:ins>
    </w:p>
    <w:p w14:paraId="0949E3F7" w14:textId="546B8A51" w:rsidR="000501CC" w:rsidRPr="00A81320" w:rsidRDefault="000501CC" w:rsidP="000501CC">
      <w:pPr>
        <w:widowControl/>
        <w:ind w:left="144" w:hanging="144"/>
        <w:rPr>
          <w:ins w:id="545" w:author="Author"/>
          <w:rFonts w:ascii="Times New Roman" w:eastAsia="Calibri" w:hAnsi="Times New Roman" w:cs="Times New Roman"/>
          <w:sz w:val="20"/>
          <w:szCs w:val="20"/>
        </w:rPr>
      </w:pPr>
      <w:ins w:id="546" w:author="Autho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sidR="00894CE9">
          <w:rPr>
            <w:rFonts w:ascii="Times New Roman" w:eastAsia="Calibri" w:hAnsi="Times New Roman" w:cs="Times New Roman"/>
            <w:sz w:val="20"/>
            <w:szCs w:val="20"/>
          </w:rPr>
          <w:t>.</w:t>
        </w:r>
      </w:ins>
    </w:p>
    <w:p w14:paraId="72BB2357" w14:textId="3CA61D3E" w:rsidR="000501CC" w:rsidRDefault="000501CC" w:rsidP="000501CC">
      <w:pPr>
        <w:widowControl/>
        <w:ind w:left="144" w:hanging="144"/>
        <w:rPr>
          <w:ins w:id="547" w:author="Author"/>
          <w:rFonts w:ascii="Times New Roman" w:eastAsia="Calibri" w:hAnsi="Times New Roman" w:cs="Times New Roman"/>
          <w:sz w:val="20"/>
          <w:szCs w:val="20"/>
        </w:rPr>
      </w:pPr>
      <w:ins w:id="548" w:author="Autho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r w:rsidR="00894CE9">
          <w:rPr>
            <w:rFonts w:ascii="Times New Roman" w:eastAsia="Calibri" w:hAnsi="Times New Roman" w:cs="Times New Roman"/>
            <w:sz w:val="20"/>
            <w:szCs w:val="20"/>
          </w:rPr>
          <w:t>.</w:t>
        </w:r>
      </w:ins>
    </w:p>
    <w:p w14:paraId="1047ABAE" w14:textId="4BBCA8DE" w:rsidR="000501CC" w:rsidRDefault="000501CC" w:rsidP="000501CC">
      <w:pPr>
        <w:widowControl/>
        <w:ind w:left="144" w:hanging="144"/>
        <w:rPr>
          <w:ins w:id="549" w:author="Author"/>
          <w:rFonts w:ascii="Times New Roman" w:eastAsia="Calibri" w:hAnsi="Times New Roman" w:cs="Times New Roman"/>
          <w:sz w:val="20"/>
          <w:szCs w:val="20"/>
        </w:rPr>
      </w:pPr>
      <w:ins w:id="550" w:author="Autho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sidR="00894CE9">
          <w:rPr>
            <w:rFonts w:ascii="Times New Roman" w:eastAsia="Calibri" w:hAnsi="Times New Roman" w:cs="Times New Roman"/>
            <w:sz w:val="20"/>
            <w:szCs w:val="20"/>
          </w:rPr>
          <w:t>.</w:t>
        </w:r>
      </w:ins>
    </w:p>
    <w:p w14:paraId="2891FB6B" w14:textId="1FA72238" w:rsidR="000501CC" w:rsidRPr="00A81320" w:rsidRDefault="000501CC" w:rsidP="000501CC">
      <w:pPr>
        <w:widowControl/>
        <w:ind w:left="144" w:hanging="144"/>
        <w:rPr>
          <w:ins w:id="551" w:author="Author"/>
          <w:rFonts w:ascii="Times New Roman" w:eastAsia="Calibri" w:hAnsi="Times New Roman" w:cs="Times New Roman"/>
          <w:sz w:val="20"/>
          <w:szCs w:val="20"/>
        </w:rPr>
      </w:pPr>
      <w:ins w:id="552" w:author="Autho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sidR="00894CE9">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ins>
    </w:p>
    <w:p w14:paraId="0366FD1C" w14:textId="69D88274" w:rsidR="000501CC" w:rsidRDefault="000501CC" w:rsidP="000501CC">
      <w:pPr>
        <w:widowControl/>
        <w:ind w:left="144" w:hanging="144"/>
        <w:rPr>
          <w:ins w:id="553" w:author="Author"/>
          <w:rFonts w:ascii="Times New Roman" w:eastAsia="Calibri" w:hAnsi="Times New Roman" w:cs="Times New Roman"/>
          <w:sz w:val="20"/>
          <w:szCs w:val="20"/>
        </w:rPr>
      </w:pPr>
      <w:ins w:id="554" w:author="Autho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sidR="00894CE9">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ins>
    </w:p>
    <w:p w14:paraId="68FB12D6" w14:textId="77777777" w:rsidR="000501CC" w:rsidRDefault="000501CC" w:rsidP="000501CC">
      <w:pPr>
        <w:widowControl/>
        <w:rPr>
          <w:ins w:id="555" w:author="Author"/>
          <w:rFonts w:ascii="Times New Roman" w:eastAsia="Calibri" w:hAnsi="Times New Roman" w:cs="Times New Roman"/>
          <w:b/>
          <w:bCs/>
          <w:sz w:val="24"/>
          <w:szCs w:val="24"/>
        </w:rPr>
      </w:pPr>
    </w:p>
    <w:p w14:paraId="030E9C66" w14:textId="1694B42A" w:rsidR="000501CC" w:rsidRDefault="000501CC" w:rsidP="000501CC">
      <w:pPr>
        <w:widowControl/>
        <w:rPr>
          <w:ins w:id="556" w:author="Author"/>
          <w:rFonts w:ascii="Times New Roman" w:eastAsia="Calibri" w:hAnsi="Times New Roman" w:cs="Times New Roman"/>
          <w:b/>
          <w:bCs/>
          <w:sz w:val="24"/>
          <w:szCs w:val="24"/>
        </w:rPr>
      </w:pPr>
      <w:commentRangeStart w:id="557"/>
      <w:ins w:id="558" w:author="Author">
        <w:r w:rsidRPr="0096569F">
          <w:rPr>
            <w:rFonts w:ascii="Times New Roman" w:eastAsia="Calibri" w:hAnsi="Times New Roman" w:cs="Times New Roman"/>
            <w:b/>
            <w:bCs/>
            <w:sz w:val="24"/>
            <w:szCs w:val="24"/>
          </w:rPr>
          <w:t>Table 2</w:t>
        </w:r>
        <w:commentRangeEnd w:id="557"/>
        <w:r>
          <w:rPr>
            <w:rStyle w:val="CommentReference"/>
          </w:rPr>
          <w:commentReference w:id="557"/>
        </w:r>
        <w:r w:rsidRPr="0096569F">
          <w:rPr>
            <w:rFonts w:ascii="Times New Roman" w:eastAsia="Calibri" w:hAnsi="Times New Roman" w:cs="Times New Roman"/>
            <w:b/>
            <w:bCs/>
            <w:sz w:val="24"/>
            <w:szCs w:val="24"/>
          </w:rPr>
          <w:t xml:space="preserve">: Frequency of Solicited Local and Systemic 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 After Each Dose</w:t>
        </w:r>
        <w:r>
          <w:rPr>
            <w:rFonts w:ascii="Times New Roman" w:eastAsia="Calibri" w:hAnsi="Times New Roman" w:cs="Times New Roman"/>
            <w:b/>
            <w:bCs/>
            <w:sz w:val="24"/>
            <w:szCs w:val="24"/>
          </w:rPr>
          <w:t xml:space="preserve"> in </w:t>
        </w:r>
        <w:r w:rsidR="00C44CC1">
          <w:rPr>
            <w:rFonts w:ascii="Times New Roman" w:eastAsia="Calibri" w:hAnsi="Times New Roman" w:cs="Times New Roman"/>
            <w:b/>
            <w:bCs/>
            <w:sz w:val="24"/>
            <w:szCs w:val="24"/>
          </w:rPr>
          <w:t>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65 </w:t>
        </w:r>
        <w:r w:rsidR="00894CE9">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 xml:space="preserve">ears and </w:t>
        </w:r>
        <w:r w:rsidR="00894CE9">
          <w:rPr>
            <w:rFonts w:ascii="Times New Roman" w:eastAsia="Calibri" w:hAnsi="Times New Roman" w:cs="Times New Roman"/>
            <w:b/>
            <w:bCs/>
            <w:sz w:val="24"/>
            <w:szCs w:val="24"/>
          </w:rPr>
          <w:t>O</w:t>
        </w:r>
        <w:r w:rsidRPr="00ED76B0">
          <w:rPr>
            <w:rFonts w:ascii="Times New Roman" w:eastAsia="Calibri" w:hAnsi="Times New Roman" w:cs="Times New Roman"/>
            <w:b/>
            <w:bCs/>
            <w:sz w:val="24"/>
            <w:szCs w:val="24"/>
          </w:rPr>
          <w:t>lder</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ins>
    </w:p>
    <w:p w14:paraId="6292A3CF" w14:textId="77777777" w:rsidR="000501CC" w:rsidRDefault="000501CC" w:rsidP="000501CC">
      <w:pPr>
        <w:widowControl/>
        <w:rPr>
          <w:ins w:id="559" w:author="Autho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245"/>
        <w:gridCol w:w="1710"/>
        <w:gridCol w:w="1710"/>
        <w:gridCol w:w="1710"/>
        <w:gridCol w:w="1710"/>
      </w:tblGrid>
      <w:tr w:rsidR="000501CC" w:rsidRPr="009E2E9C" w14:paraId="0AAF920F" w14:textId="77777777" w:rsidTr="000501CC">
        <w:trPr>
          <w:ins w:id="560" w:author="Author"/>
        </w:trPr>
        <w:tc>
          <w:tcPr>
            <w:tcW w:w="2245" w:type="dxa"/>
            <w:tcBorders>
              <w:bottom w:val="single" w:sz="4" w:space="0" w:color="auto"/>
            </w:tcBorders>
            <w:shd w:val="clear" w:color="auto" w:fill="F2F2F2" w:themeFill="background1" w:themeFillShade="F2"/>
          </w:tcPr>
          <w:p w14:paraId="2EA3233B" w14:textId="77777777" w:rsidR="000501CC" w:rsidRPr="009E2E9C" w:rsidRDefault="000501CC" w:rsidP="000501CC">
            <w:pPr>
              <w:widowControl/>
              <w:rPr>
                <w:ins w:id="561" w:author="Autho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38B4F8C" w14:textId="77777777" w:rsidR="000501CC" w:rsidRPr="009E2E9C" w:rsidRDefault="000501CC" w:rsidP="000501CC">
            <w:pPr>
              <w:widowControl/>
              <w:jc w:val="center"/>
              <w:rPr>
                <w:ins w:id="562" w:author="Author"/>
                <w:rFonts w:ascii="Times New Roman" w:eastAsia="Calibri" w:hAnsi="Times New Roman" w:cs="Times New Roman"/>
                <w:b/>
                <w:bCs/>
                <w:sz w:val="20"/>
                <w:szCs w:val="20"/>
              </w:rPr>
            </w:pPr>
            <w:ins w:id="563" w:author="Author">
              <w:r w:rsidRPr="009E2E9C">
                <w:rPr>
                  <w:rFonts w:ascii="Times New Roman" w:eastAsia="Calibri" w:hAnsi="Times New Roman" w:cs="Times New Roman"/>
                  <w:b/>
                  <w:bCs/>
                  <w:sz w:val="20"/>
                  <w:szCs w:val="20"/>
                </w:rPr>
                <w:t>Moderna COVID-19 Vaccine</w:t>
              </w:r>
            </w:ins>
          </w:p>
          <w:p w14:paraId="527781C7" w14:textId="77777777" w:rsidR="000501CC" w:rsidRPr="009E2E9C" w:rsidRDefault="000501CC" w:rsidP="000501CC">
            <w:pPr>
              <w:widowControl/>
              <w:jc w:val="center"/>
              <w:rPr>
                <w:ins w:id="564" w:author="Autho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4DBA99EA" w14:textId="77777777" w:rsidR="000501CC" w:rsidRPr="009E2E9C" w:rsidRDefault="000501CC" w:rsidP="000501CC">
            <w:pPr>
              <w:widowControl/>
              <w:jc w:val="center"/>
              <w:rPr>
                <w:ins w:id="565" w:author="Author"/>
                <w:rFonts w:ascii="Times New Roman" w:eastAsia="Calibri" w:hAnsi="Times New Roman" w:cs="Times New Roman"/>
                <w:b/>
                <w:bCs/>
                <w:sz w:val="20"/>
                <w:szCs w:val="20"/>
              </w:rPr>
            </w:pPr>
            <w:ins w:id="566" w:author="Author">
              <w:r w:rsidRPr="009E2E9C">
                <w:rPr>
                  <w:rFonts w:ascii="Times New Roman" w:eastAsia="Calibri" w:hAnsi="Times New Roman" w:cs="Times New Roman"/>
                  <w:b/>
                  <w:bCs/>
                  <w:sz w:val="20"/>
                  <w:szCs w:val="20"/>
                </w:rPr>
                <w:t>Placebo</w:t>
              </w:r>
              <w:r w:rsidRPr="009E2E9C">
                <w:rPr>
                  <w:rFonts w:ascii="Times New Roman" w:eastAsia="Calibri" w:hAnsi="Times New Roman" w:cs="Times New Roman"/>
                  <w:b/>
                  <w:bCs/>
                  <w:sz w:val="20"/>
                  <w:szCs w:val="20"/>
                  <w:vertAlign w:val="superscript"/>
                </w:rPr>
                <w:t>a</w:t>
              </w:r>
            </w:ins>
          </w:p>
        </w:tc>
      </w:tr>
      <w:tr w:rsidR="000501CC" w:rsidRPr="009E2E9C" w14:paraId="6423067B" w14:textId="77777777" w:rsidTr="000501CC">
        <w:trPr>
          <w:ins w:id="567" w:author="Author"/>
        </w:trPr>
        <w:tc>
          <w:tcPr>
            <w:tcW w:w="2245" w:type="dxa"/>
            <w:tcBorders>
              <w:bottom w:val="single" w:sz="4" w:space="0" w:color="auto"/>
            </w:tcBorders>
            <w:shd w:val="clear" w:color="auto" w:fill="F2F2F2" w:themeFill="background1" w:themeFillShade="F2"/>
          </w:tcPr>
          <w:p w14:paraId="0C82FA15" w14:textId="77777777" w:rsidR="000501CC" w:rsidRPr="009E2E9C" w:rsidRDefault="000501CC" w:rsidP="000501CC">
            <w:pPr>
              <w:widowControl/>
              <w:rPr>
                <w:ins w:id="568" w:author="Autho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17C0A6B0" w14:textId="77777777" w:rsidR="000501CC" w:rsidRPr="009E2E9C" w:rsidRDefault="000501CC" w:rsidP="000501CC">
            <w:pPr>
              <w:widowControl/>
              <w:jc w:val="center"/>
              <w:rPr>
                <w:ins w:id="569" w:author="Author"/>
                <w:rFonts w:ascii="Times New Roman" w:eastAsia="Calibri" w:hAnsi="Times New Roman" w:cs="Times New Roman"/>
                <w:b/>
                <w:bCs/>
                <w:sz w:val="20"/>
                <w:szCs w:val="20"/>
              </w:rPr>
            </w:pPr>
            <w:ins w:id="570" w:author="Author">
              <w:r w:rsidRPr="009E2E9C">
                <w:rPr>
                  <w:rFonts w:ascii="Times New Roman" w:eastAsia="Calibri" w:hAnsi="Times New Roman" w:cs="Times New Roman"/>
                  <w:b/>
                  <w:bCs/>
                  <w:sz w:val="20"/>
                  <w:szCs w:val="20"/>
                </w:rPr>
                <w:t>Dose 1</w:t>
              </w:r>
            </w:ins>
          </w:p>
          <w:p w14:paraId="54C7641C" w14:textId="77777777" w:rsidR="000501CC" w:rsidRPr="009E2E9C" w:rsidRDefault="000501CC" w:rsidP="000501CC">
            <w:pPr>
              <w:widowControl/>
              <w:jc w:val="center"/>
              <w:rPr>
                <w:ins w:id="571" w:author="Author"/>
                <w:rFonts w:ascii="Times New Roman" w:eastAsia="Calibri" w:hAnsi="Times New Roman" w:cs="Times New Roman"/>
                <w:sz w:val="20"/>
                <w:szCs w:val="20"/>
              </w:rPr>
            </w:pPr>
            <w:ins w:id="572" w:author="Author">
              <w:r w:rsidRPr="009E2E9C">
                <w:rPr>
                  <w:rFonts w:ascii="Times New Roman" w:eastAsia="Calibri" w:hAnsi="Times New Roman" w:cs="Times New Roman"/>
                  <w:sz w:val="20"/>
                  <w:szCs w:val="20"/>
                </w:rPr>
                <w:t>(N=3,762)</w:t>
              </w:r>
            </w:ins>
          </w:p>
          <w:p w14:paraId="00586C87" w14:textId="77777777" w:rsidR="000501CC" w:rsidRPr="009E2E9C" w:rsidRDefault="000501CC" w:rsidP="000501CC">
            <w:pPr>
              <w:widowControl/>
              <w:jc w:val="center"/>
              <w:rPr>
                <w:ins w:id="573" w:author="Author"/>
                <w:rFonts w:ascii="Times New Roman" w:eastAsia="Calibri" w:hAnsi="Times New Roman" w:cs="Times New Roman"/>
                <w:b/>
                <w:bCs/>
                <w:sz w:val="20"/>
                <w:szCs w:val="20"/>
              </w:rPr>
            </w:pPr>
            <w:ins w:id="574"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5B482F2A" w14:textId="77777777" w:rsidR="000501CC" w:rsidRPr="009E2E9C" w:rsidRDefault="000501CC" w:rsidP="000501CC">
            <w:pPr>
              <w:widowControl/>
              <w:jc w:val="center"/>
              <w:rPr>
                <w:ins w:id="575" w:author="Author"/>
                <w:rFonts w:ascii="Times New Roman" w:eastAsia="Calibri" w:hAnsi="Times New Roman" w:cs="Times New Roman"/>
                <w:b/>
                <w:bCs/>
                <w:sz w:val="20"/>
                <w:szCs w:val="20"/>
              </w:rPr>
            </w:pPr>
            <w:ins w:id="576" w:author="Author">
              <w:r w:rsidRPr="009E2E9C">
                <w:rPr>
                  <w:rFonts w:ascii="Times New Roman" w:eastAsia="Calibri" w:hAnsi="Times New Roman" w:cs="Times New Roman"/>
                  <w:b/>
                  <w:bCs/>
                  <w:sz w:val="20"/>
                  <w:szCs w:val="20"/>
                </w:rPr>
                <w:t>Dose 2</w:t>
              </w:r>
            </w:ins>
          </w:p>
          <w:p w14:paraId="7B4639F8" w14:textId="77777777" w:rsidR="000501CC" w:rsidRPr="009E2E9C" w:rsidRDefault="000501CC" w:rsidP="000501CC">
            <w:pPr>
              <w:widowControl/>
              <w:jc w:val="center"/>
              <w:rPr>
                <w:ins w:id="577" w:author="Author"/>
                <w:rFonts w:ascii="Times New Roman" w:eastAsia="Calibri" w:hAnsi="Times New Roman" w:cs="Times New Roman"/>
                <w:sz w:val="20"/>
                <w:szCs w:val="20"/>
              </w:rPr>
            </w:pPr>
            <w:ins w:id="578" w:author="Author">
              <w:r w:rsidRPr="009E2E9C">
                <w:rPr>
                  <w:rFonts w:ascii="Times New Roman" w:eastAsia="Calibri" w:hAnsi="Times New Roman" w:cs="Times New Roman"/>
                  <w:sz w:val="20"/>
                  <w:szCs w:val="20"/>
                </w:rPr>
                <w:t>(N=3,589)</w:t>
              </w:r>
            </w:ins>
          </w:p>
          <w:p w14:paraId="502AD3E8" w14:textId="77777777" w:rsidR="000501CC" w:rsidRPr="009E2E9C" w:rsidRDefault="000501CC" w:rsidP="000501CC">
            <w:pPr>
              <w:widowControl/>
              <w:jc w:val="center"/>
              <w:rPr>
                <w:ins w:id="579" w:author="Author"/>
                <w:rFonts w:ascii="Times New Roman" w:eastAsia="Calibri" w:hAnsi="Times New Roman" w:cs="Times New Roman"/>
                <w:sz w:val="20"/>
                <w:szCs w:val="20"/>
              </w:rPr>
            </w:pPr>
            <w:ins w:id="580"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16104C04" w14:textId="77777777" w:rsidR="000501CC" w:rsidRPr="009E2E9C" w:rsidRDefault="000501CC" w:rsidP="000501CC">
            <w:pPr>
              <w:widowControl/>
              <w:jc w:val="center"/>
              <w:rPr>
                <w:ins w:id="581" w:author="Author"/>
                <w:rFonts w:ascii="Times New Roman" w:eastAsia="Calibri" w:hAnsi="Times New Roman" w:cs="Times New Roman"/>
                <w:b/>
                <w:bCs/>
                <w:sz w:val="20"/>
                <w:szCs w:val="20"/>
              </w:rPr>
            </w:pPr>
            <w:ins w:id="582" w:author="Author">
              <w:r w:rsidRPr="009E2E9C">
                <w:rPr>
                  <w:rFonts w:ascii="Times New Roman" w:eastAsia="Calibri" w:hAnsi="Times New Roman" w:cs="Times New Roman"/>
                  <w:b/>
                  <w:bCs/>
                  <w:sz w:val="20"/>
                  <w:szCs w:val="20"/>
                </w:rPr>
                <w:t>Dose 1</w:t>
              </w:r>
            </w:ins>
          </w:p>
          <w:p w14:paraId="0A40FC0A" w14:textId="77777777" w:rsidR="000501CC" w:rsidRPr="009E2E9C" w:rsidRDefault="000501CC" w:rsidP="000501CC">
            <w:pPr>
              <w:widowControl/>
              <w:jc w:val="center"/>
              <w:rPr>
                <w:ins w:id="583" w:author="Author"/>
                <w:rFonts w:ascii="Times New Roman" w:eastAsia="Calibri" w:hAnsi="Times New Roman" w:cs="Times New Roman"/>
                <w:sz w:val="20"/>
                <w:szCs w:val="20"/>
              </w:rPr>
            </w:pPr>
            <w:ins w:id="584" w:author="Author">
              <w:r w:rsidRPr="009E2E9C">
                <w:rPr>
                  <w:rFonts w:ascii="Times New Roman" w:eastAsia="Calibri" w:hAnsi="Times New Roman" w:cs="Times New Roman"/>
                  <w:sz w:val="20"/>
                  <w:szCs w:val="20"/>
                </w:rPr>
                <w:t>(N=3,748)</w:t>
              </w:r>
            </w:ins>
          </w:p>
          <w:p w14:paraId="7A11C327" w14:textId="77777777" w:rsidR="000501CC" w:rsidRPr="009E2E9C" w:rsidRDefault="000501CC" w:rsidP="000501CC">
            <w:pPr>
              <w:widowControl/>
              <w:jc w:val="center"/>
              <w:rPr>
                <w:ins w:id="585" w:author="Author"/>
                <w:rFonts w:ascii="Times New Roman" w:eastAsia="Calibri" w:hAnsi="Times New Roman" w:cs="Times New Roman"/>
                <w:sz w:val="20"/>
                <w:szCs w:val="20"/>
              </w:rPr>
            </w:pPr>
            <w:ins w:id="586" w:author="Author">
              <w:r w:rsidRPr="009E2E9C">
                <w:rPr>
                  <w:rFonts w:ascii="Times New Roman" w:eastAsia="Calibri" w:hAnsi="Times New Roman" w:cs="Times New Roman"/>
                  <w:sz w:val="20"/>
                  <w:szCs w:val="20"/>
                </w:rPr>
                <w:t>n (%)</w:t>
              </w:r>
            </w:ins>
          </w:p>
        </w:tc>
        <w:tc>
          <w:tcPr>
            <w:tcW w:w="1710" w:type="dxa"/>
            <w:tcBorders>
              <w:bottom w:val="single" w:sz="4" w:space="0" w:color="auto"/>
            </w:tcBorders>
            <w:shd w:val="clear" w:color="auto" w:fill="F2F2F2" w:themeFill="background1" w:themeFillShade="F2"/>
          </w:tcPr>
          <w:p w14:paraId="16789FDD" w14:textId="77777777" w:rsidR="000501CC" w:rsidRPr="009E2E9C" w:rsidRDefault="000501CC" w:rsidP="000501CC">
            <w:pPr>
              <w:widowControl/>
              <w:jc w:val="center"/>
              <w:rPr>
                <w:ins w:id="587" w:author="Author"/>
                <w:rFonts w:ascii="Times New Roman" w:eastAsia="Calibri" w:hAnsi="Times New Roman" w:cs="Times New Roman"/>
                <w:b/>
                <w:bCs/>
                <w:sz w:val="20"/>
                <w:szCs w:val="20"/>
              </w:rPr>
            </w:pPr>
            <w:ins w:id="588" w:author="Author">
              <w:r w:rsidRPr="009E2E9C">
                <w:rPr>
                  <w:rFonts w:ascii="Times New Roman" w:eastAsia="Calibri" w:hAnsi="Times New Roman" w:cs="Times New Roman"/>
                  <w:b/>
                  <w:bCs/>
                  <w:sz w:val="20"/>
                  <w:szCs w:val="20"/>
                </w:rPr>
                <w:t>Dose 2</w:t>
              </w:r>
            </w:ins>
          </w:p>
          <w:p w14:paraId="2C999BF5" w14:textId="77777777" w:rsidR="000501CC" w:rsidRPr="009E2E9C" w:rsidRDefault="000501CC" w:rsidP="000501CC">
            <w:pPr>
              <w:widowControl/>
              <w:jc w:val="center"/>
              <w:rPr>
                <w:ins w:id="589" w:author="Author"/>
                <w:rFonts w:ascii="Times New Roman" w:eastAsia="Calibri" w:hAnsi="Times New Roman" w:cs="Times New Roman"/>
                <w:sz w:val="20"/>
                <w:szCs w:val="20"/>
              </w:rPr>
            </w:pPr>
            <w:ins w:id="590" w:author="Author">
              <w:r w:rsidRPr="009E2E9C">
                <w:rPr>
                  <w:rFonts w:ascii="Times New Roman" w:eastAsia="Calibri" w:hAnsi="Times New Roman" w:cs="Times New Roman"/>
                  <w:sz w:val="20"/>
                  <w:szCs w:val="20"/>
                </w:rPr>
                <w:t>(N=3,549)</w:t>
              </w:r>
            </w:ins>
          </w:p>
          <w:p w14:paraId="1C00C219" w14:textId="77777777" w:rsidR="000501CC" w:rsidRPr="009E2E9C" w:rsidRDefault="000501CC" w:rsidP="000501CC">
            <w:pPr>
              <w:widowControl/>
              <w:jc w:val="center"/>
              <w:rPr>
                <w:ins w:id="591" w:author="Author"/>
                <w:rFonts w:ascii="Times New Roman" w:eastAsia="Calibri" w:hAnsi="Times New Roman" w:cs="Times New Roman"/>
                <w:sz w:val="20"/>
                <w:szCs w:val="20"/>
              </w:rPr>
            </w:pPr>
            <w:ins w:id="592" w:author="Author">
              <w:r w:rsidRPr="009E2E9C">
                <w:rPr>
                  <w:rFonts w:ascii="Times New Roman" w:eastAsia="Calibri" w:hAnsi="Times New Roman" w:cs="Times New Roman"/>
                  <w:sz w:val="20"/>
                  <w:szCs w:val="20"/>
                </w:rPr>
                <w:t>n (%)</w:t>
              </w:r>
            </w:ins>
          </w:p>
        </w:tc>
      </w:tr>
      <w:tr w:rsidR="000501CC" w:rsidRPr="009E2E9C" w14:paraId="07C707A8" w14:textId="77777777" w:rsidTr="000501CC">
        <w:trPr>
          <w:ins w:id="593" w:author="Author"/>
        </w:trPr>
        <w:tc>
          <w:tcPr>
            <w:tcW w:w="2245" w:type="dxa"/>
            <w:shd w:val="clear" w:color="auto" w:fill="auto"/>
          </w:tcPr>
          <w:p w14:paraId="2EBC8EE0" w14:textId="77777777" w:rsidR="000501CC" w:rsidRPr="009E2E9C" w:rsidRDefault="000501CC" w:rsidP="000501CC">
            <w:pPr>
              <w:widowControl/>
              <w:rPr>
                <w:ins w:id="594" w:author="Author"/>
                <w:rFonts w:ascii="Times New Roman" w:eastAsia="Calibri" w:hAnsi="Times New Roman" w:cs="Times New Roman"/>
                <w:b/>
                <w:bCs/>
                <w:sz w:val="20"/>
                <w:szCs w:val="20"/>
              </w:rPr>
            </w:pPr>
            <w:ins w:id="595" w:author="Author">
              <w:r w:rsidRPr="009E2E9C">
                <w:rPr>
                  <w:rFonts w:ascii="Times New Roman" w:eastAsia="Calibri" w:hAnsi="Times New Roman" w:cs="Times New Roman"/>
                  <w:b/>
                  <w:bCs/>
                  <w:sz w:val="20"/>
                  <w:szCs w:val="20"/>
                </w:rPr>
                <w:t>Local Adverse Reactions</w:t>
              </w:r>
            </w:ins>
          </w:p>
        </w:tc>
        <w:tc>
          <w:tcPr>
            <w:tcW w:w="1710" w:type="dxa"/>
            <w:shd w:val="clear" w:color="auto" w:fill="auto"/>
          </w:tcPr>
          <w:p w14:paraId="12C1FA53" w14:textId="77777777" w:rsidR="000501CC" w:rsidRPr="009E2E9C" w:rsidRDefault="000501CC" w:rsidP="000501CC">
            <w:pPr>
              <w:widowControl/>
              <w:jc w:val="center"/>
              <w:rPr>
                <w:ins w:id="596" w:author="Author"/>
                <w:rFonts w:ascii="Times New Roman" w:eastAsia="Calibri" w:hAnsi="Times New Roman" w:cs="Times New Roman"/>
                <w:b/>
                <w:bCs/>
                <w:sz w:val="20"/>
                <w:szCs w:val="20"/>
              </w:rPr>
            </w:pPr>
          </w:p>
        </w:tc>
        <w:tc>
          <w:tcPr>
            <w:tcW w:w="1710" w:type="dxa"/>
            <w:shd w:val="clear" w:color="auto" w:fill="auto"/>
          </w:tcPr>
          <w:p w14:paraId="36ACF88D" w14:textId="77777777" w:rsidR="000501CC" w:rsidRPr="009E2E9C" w:rsidRDefault="000501CC" w:rsidP="000501CC">
            <w:pPr>
              <w:widowControl/>
              <w:jc w:val="center"/>
              <w:rPr>
                <w:ins w:id="597" w:author="Author"/>
                <w:rFonts w:ascii="Times New Roman" w:eastAsia="Calibri" w:hAnsi="Times New Roman" w:cs="Times New Roman"/>
                <w:b/>
                <w:bCs/>
                <w:sz w:val="20"/>
                <w:szCs w:val="20"/>
              </w:rPr>
            </w:pPr>
          </w:p>
        </w:tc>
        <w:tc>
          <w:tcPr>
            <w:tcW w:w="1710" w:type="dxa"/>
            <w:shd w:val="clear" w:color="auto" w:fill="auto"/>
          </w:tcPr>
          <w:p w14:paraId="24C80E1E" w14:textId="77777777" w:rsidR="000501CC" w:rsidRPr="009E2E9C" w:rsidRDefault="000501CC" w:rsidP="000501CC">
            <w:pPr>
              <w:widowControl/>
              <w:jc w:val="center"/>
              <w:rPr>
                <w:ins w:id="598" w:author="Author"/>
                <w:rFonts w:ascii="Times New Roman" w:eastAsia="Calibri" w:hAnsi="Times New Roman" w:cs="Times New Roman"/>
                <w:b/>
                <w:bCs/>
                <w:sz w:val="20"/>
                <w:szCs w:val="20"/>
              </w:rPr>
            </w:pPr>
          </w:p>
        </w:tc>
        <w:tc>
          <w:tcPr>
            <w:tcW w:w="1710" w:type="dxa"/>
            <w:shd w:val="clear" w:color="auto" w:fill="auto"/>
          </w:tcPr>
          <w:p w14:paraId="29D26706" w14:textId="77777777" w:rsidR="000501CC" w:rsidRPr="009E2E9C" w:rsidRDefault="000501CC" w:rsidP="000501CC">
            <w:pPr>
              <w:widowControl/>
              <w:jc w:val="center"/>
              <w:rPr>
                <w:ins w:id="599" w:author="Author"/>
                <w:rFonts w:ascii="Times New Roman" w:eastAsia="Calibri" w:hAnsi="Times New Roman" w:cs="Times New Roman"/>
                <w:b/>
                <w:bCs/>
                <w:sz w:val="20"/>
                <w:szCs w:val="20"/>
              </w:rPr>
            </w:pPr>
          </w:p>
        </w:tc>
      </w:tr>
      <w:tr w:rsidR="000501CC" w:rsidRPr="009E2E9C" w14:paraId="3D8540E9" w14:textId="77777777" w:rsidTr="000501CC">
        <w:trPr>
          <w:ins w:id="600" w:author="Author"/>
        </w:trPr>
        <w:tc>
          <w:tcPr>
            <w:tcW w:w="2245" w:type="dxa"/>
          </w:tcPr>
          <w:p w14:paraId="797D6D87" w14:textId="77777777" w:rsidR="000501CC" w:rsidRPr="009E2E9C" w:rsidRDefault="000501CC" w:rsidP="000501CC">
            <w:pPr>
              <w:widowControl/>
              <w:rPr>
                <w:ins w:id="601" w:author="Author"/>
                <w:rFonts w:ascii="Times New Roman" w:eastAsia="Calibri" w:hAnsi="Times New Roman" w:cs="Times New Roman"/>
                <w:sz w:val="20"/>
                <w:szCs w:val="20"/>
              </w:rPr>
            </w:pPr>
            <w:ins w:id="602" w:author="Author">
              <w:r w:rsidRPr="009E2E9C">
                <w:rPr>
                  <w:rFonts w:ascii="Times New Roman" w:eastAsia="Calibri" w:hAnsi="Times New Roman" w:cs="Times New Roman"/>
                  <w:sz w:val="20"/>
                  <w:szCs w:val="20"/>
                </w:rPr>
                <w:t>Pain</w:t>
              </w:r>
            </w:ins>
          </w:p>
        </w:tc>
        <w:tc>
          <w:tcPr>
            <w:tcW w:w="1710" w:type="dxa"/>
          </w:tcPr>
          <w:p w14:paraId="5BDFC868" w14:textId="77777777" w:rsidR="000501CC" w:rsidRPr="009E2E9C" w:rsidRDefault="000501CC" w:rsidP="000501CC">
            <w:pPr>
              <w:widowControl/>
              <w:jc w:val="center"/>
              <w:rPr>
                <w:ins w:id="603" w:author="Author"/>
                <w:rFonts w:ascii="Times New Roman" w:eastAsia="Calibri" w:hAnsi="Times New Roman" w:cs="Times New Roman"/>
                <w:sz w:val="20"/>
                <w:szCs w:val="20"/>
              </w:rPr>
            </w:pPr>
            <w:ins w:id="604" w:author="Author">
              <w:r w:rsidRPr="009E2E9C">
                <w:rPr>
                  <w:rFonts w:ascii="Times New Roman" w:eastAsia="Calibri" w:hAnsi="Times New Roman" w:cs="Times New Roman"/>
                  <w:sz w:val="20"/>
                  <w:szCs w:val="20"/>
                </w:rPr>
                <w:t>2,782</w:t>
              </w:r>
            </w:ins>
          </w:p>
          <w:p w14:paraId="33181B11" w14:textId="77777777" w:rsidR="000501CC" w:rsidRPr="009E2E9C" w:rsidRDefault="000501CC" w:rsidP="000501CC">
            <w:pPr>
              <w:widowControl/>
              <w:jc w:val="center"/>
              <w:rPr>
                <w:ins w:id="605" w:author="Author"/>
                <w:rFonts w:ascii="Times New Roman" w:eastAsia="Calibri" w:hAnsi="Times New Roman" w:cs="Times New Roman"/>
                <w:sz w:val="20"/>
                <w:szCs w:val="20"/>
              </w:rPr>
            </w:pPr>
            <w:ins w:id="606" w:author="Author">
              <w:r w:rsidRPr="009E2E9C">
                <w:rPr>
                  <w:rFonts w:ascii="Times New Roman" w:eastAsia="Calibri" w:hAnsi="Times New Roman" w:cs="Times New Roman"/>
                  <w:sz w:val="20"/>
                  <w:szCs w:val="20"/>
                </w:rPr>
                <w:t>(74.0)</w:t>
              </w:r>
            </w:ins>
          </w:p>
        </w:tc>
        <w:tc>
          <w:tcPr>
            <w:tcW w:w="1710" w:type="dxa"/>
          </w:tcPr>
          <w:p w14:paraId="3ED33A7C" w14:textId="77777777" w:rsidR="000501CC" w:rsidRPr="009E2E9C" w:rsidRDefault="000501CC" w:rsidP="000501CC">
            <w:pPr>
              <w:widowControl/>
              <w:jc w:val="center"/>
              <w:rPr>
                <w:ins w:id="607" w:author="Author"/>
                <w:rFonts w:ascii="Times New Roman" w:eastAsia="Calibri" w:hAnsi="Times New Roman" w:cs="Times New Roman"/>
                <w:sz w:val="20"/>
                <w:szCs w:val="20"/>
              </w:rPr>
            </w:pPr>
            <w:ins w:id="608" w:author="Author">
              <w:r w:rsidRPr="009E2E9C">
                <w:rPr>
                  <w:rFonts w:ascii="Times New Roman" w:eastAsia="Calibri" w:hAnsi="Times New Roman" w:cs="Times New Roman"/>
                  <w:sz w:val="20"/>
                  <w:szCs w:val="20"/>
                </w:rPr>
                <w:t>2,990</w:t>
              </w:r>
            </w:ins>
          </w:p>
          <w:p w14:paraId="487782AF" w14:textId="77777777" w:rsidR="000501CC" w:rsidRPr="009E2E9C" w:rsidRDefault="000501CC" w:rsidP="000501CC">
            <w:pPr>
              <w:widowControl/>
              <w:jc w:val="center"/>
              <w:rPr>
                <w:ins w:id="609" w:author="Author"/>
                <w:rFonts w:ascii="Times New Roman" w:eastAsia="Calibri" w:hAnsi="Times New Roman" w:cs="Times New Roman"/>
                <w:sz w:val="20"/>
                <w:szCs w:val="20"/>
              </w:rPr>
            </w:pPr>
            <w:ins w:id="610" w:author="Author">
              <w:r w:rsidRPr="009E2E9C">
                <w:rPr>
                  <w:rFonts w:ascii="Times New Roman" w:eastAsia="Calibri" w:hAnsi="Times New Roman" w:cs="Times New Roman"/>
                  <w:sz w:val="20"/>
                  <w:szCs w:val="20"/>
                </w:rPr>
                <w:t>(83.4)</w:t>
              </w:r>
            </w:ins>
          </w:p>
        </w:tc>
        <w:tc>
          <w:tcPr>
            <w:tcW w:w="1710" w:type="dxa"/>
          </w:tcPr>
          <w:p w14:paraId="2BDD5309" w14:textId="77777777" w:rsidR="000501CC" w:rsidRPr="009E2E9C" w:rsidRDefault="000501CC" w:rsidP="000501CC">
            <w:pPr>
              <w:widowControl/>
              <w:jc w:val="center"/>
              <w:rPr>
                <w:ins w:id="611" w:author="Author"/>
                <w:rFonts w:ascii="Times New Roman" w:eastAsia="Calibri" w:hAnsi="Times New Roman" w:cs="Times New Roman"/>
                <w:sz w:val="20"/>
                <w:szCs w:val="20"/>
              </w:rPr>
            </w:pPr>
            <w:ins w:id="612" w:author="Author">
              <w:r w:rsidRPr="009E2E9C">
                <w:rPr>
                  <w:rFonts w:ascii="Times New Roman" w:eastAsia="Calibri" w:hAnsi="Times New Roman" w:cs="Times New Roman"/>
                  <w:sz w:val="20"/>
                  <w:szCs w:val="20"/>
                </w:rPr>
                <w:t>481</w:t>
              </w:r>
            </w:ins>
          </w:p>
          <w:p w14:paraId="64C7437A" w14:textId="77777777" w:rsidR="000501CC" w:rsidRPr="009E2E9C" w:rsidRDefault="000501CC" w:rsidP="000501CC">
            <w:pPr>
              <w:widowControl/>
              <w:jc w:val="center"/>
              <w:rPr>
                <w:ins w:id="613" w:author="Author"/>
                <w:rFonts w:ascii="Times New Roman" w:eastAsia="Calibri" w:hAnsi="Times New Roman" w:cs="Times New Roman"/>
                <w:sz w:val="20"/>
                <w:szCs w:val="20"/>
              </w:rPr>
            </w:pPr>
            <w:ins w:id="614" w:author="Author">
              <w:r w:rsidRPr="009E2E9C">
                <w:rPr>
                  <w:rFonts w:ascii="Times New Roman" w:eastAsia="Calibri" w:hAnsi="Times New Roman" w:cs="Times New Roman"/>
                  <w:sz w:val="20"/>
                  <w:szCs w:val="20"/>
                </w:rPr>
                <w:t>(12.8)</w:t>
              </w:r>
            </w:ins>
          </w:p>
        </w:tc>
        <w:tc>
          <w:tcPr>
            <w:tcW w:w="1710" w:type="dxa"/>
          </w:tcPr>
          <w:p w14:paraId="4B749CE6" w14:textId="77777777" w:rsidR="000501CC" w:rsidRPr="009E2E9C" w:rsidRDefault="000501CC" w:rsidP="000501CC">
            <w:pPr>
              <w:widowControl/>
              <w:jc w:val="center"/>
              <w:rPr>
                <w:ins w:id="615" w:author="Author"/>
                <w:rFonts w:ascii="Times New Roman" w:eastAsia="Calibri" w:hAnsi="Times New Roman" w:cs="Times New Roman"/>
                <w:sz w:val="20"/>
                <w:szCs w:val="20"/>
              </w:rPr>
            </w:pPr>
            <w:ins w:id="616" w:author="Author">
              <w:r w:rsidRPr="009E2E9C">
                <w:rPr>
                  <w:rFonts w:ascii="Times New Roman" w:eastAsia="Calibri" w:hAnsi="Times New Roman" w:cs="Times New Roman"/>
                  <w:sz w:val="20"/>
                  <w:szCs w:val="20"/>
                </w:rPr>
                <w:t>421</w:t>
              </w:r>
            </w:ins>
          </w:p>
          <w:p w14:paraId="53B40DE1" w14:textId="77777777" w:rsidR="000501CC" w:rsidRPr="009E2E9C" w:rsidRDefault="000501CC" w:rsidP="000501CC">
            <w:pPr>
              <w:widowControl/>
              <w:jc w:val="center"/>
              <w:rPr>
                <w:ins w:id="617" w:author="Author"/>
                <w:rFonts w:ascii="Times New Roman" w:eastAsia="Calibri" w:hAnsi="Times New Roman" w:cs="Times New Roman"/>
                <w:sz w:val="20"/>
                <w:szCs w:val="20"/>
              </w:rPr>
            </w:pPr>
            <w:ins w:id="618" w:author="Author">
              <w:r w:rsidRPr="009E2E9C">
                <w:rPr>
                  <w:rFonts w:ascii="Times New Roman" w:eastAsia="Calibri" w:hAnsi="Times New Roman" w:cs="Times New Roman"/>
                  <w:sz w:val="20"/>
                  <w:szCs w:val="20"/>
                </w:rPr>
                <w:t>(11.9)</w:t>
              </w:r>
            </w:ins>
          </w:p>
        </w:tc>
      </w:tr>
      <w:tr w:rsidR="000501CC" w:rsidRPr="009E2E9C" w14:paraId="470DCFF8" w14:textId="77777777" w:rsidTr="000501CC">
        <w:trPr>
          <w:ins w:id="619" w:author="Author"/>
        </w:trPr>
        <w:tc>
          <w:tcPr>
            <w:tcW w:w="2245" w:type="dxa"/>
          </w:tcPr>
          <w:p w14:paraId="3C18121F" w14:textId="77777777" w:rsidR="000501CC" w:rsidRPr="009E2E9C" w:rsidRDefault="000501CC" w:rsidP="000501CC">
            <w:pPr>
              <w:widowControl/>
              <w:rPr>
                <w:ins w:id="620" w:author="Author"/>
                <w:rFonts w:ascii="Times New Roman" w:eastAsia="Calibri" w:hAnsi="Times New Roman" w:cs="Times New Roman"/>
                <w:sz w:val="20"/>
                <w:szCs w:val="20"/>
              </w:rPr>
            </w:pPr>
            <w:ins w:id="621" w:author="Autho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ins>
          </w:p>
        </w:tc>
        <w:tc>
          <w:tcPr>
            <w:tcW w:w="1710" w:type="dxa"/>
          </w:tcPr>
          <w:p w14:paraId="027C032F" w14:textId="77777777" w:rsidR="000501CC" w:rsidRPr="009E2E9C" w:rsidRDefault="000501CC" w:rsidP="000501CC">
            <w:pPr>
              <w:widowControl/>
              <w:jc w:val="center"/>
              <w:rPr>
                <w:ins w:id="622" w:author="Author"/>
                <w:rFonts w:ascii="Times New Roman" w:eastAsia="Calibri" w:hAnsi="Times New Roman" w:cs="Times New Roman"/>
                <w:sz w:val="20"/>
                <w:szCs w:val="20"/>
              </w:rPr>
            </w:pPr>
            <w:ins w:id="623" w:author="Author">
              <w:r w:rsidRPr="009E2E9C">
                <w:rPr>
                  <w:rFonts w:ascii="Times New Roman" w:eastAsia="Calibri" w:hAnsi="Times New Roman" w:cs="Times New Roman"/>
                  <w:sz w:val="20"/>
                  <w:szCs w:val="20"/>
                </w:rPr>
                <w:t>50</w:t>
              </w:r>
            </w:ins>
          </w:p>
          <w:p w14:paraId="6A92E655" w14:textId="77777777" w:rsidR="000501CC" w:rsidRPr="009E2E9C" w:rsidRDefault="000501CC" w:rsidP="000501CC">
            <w:pPr>
              <w:widowControl/>
              <w:jc w:val="center"/>
              <w:rPr>
                <w:ins w:id="624" w:author="Author"/>
                <w:rFonts w:ascii="Times New Roman" w:eastAsia="Calibri" w:hAnsi="Times New Roman" w:cs="Times New Roman"/>
                <w:sz w:val="20"/>
                <w:szCs w:val="20"/>
              </w:rPr>
            </w:pPr>
            <w:ins w:id="625" w:author="Author">
              <w:r w:rsidRPr="009E2E9C">
                <w:rPr>
                  <w:rFonts w:ascii="Times New Roman" w:eastAsia="Calibri" w:hAnsi="Times New Roman" w:cs="Times New Roman"/>
                  <w:sz w:val="20"/>
                  <w:szCs w:val="20"/>
                </w:rPr>
                <w:t>(1.3)</w:t>
              </w:r>
            </w:ins>
          </w:p>
        </w:tc>
        <w:tc>
          <w:tcPr>
            <w:tcW w:w="1710" w:type="dxa"/>
          </w:tcPr>
          <w:p w14:paraId="209B36EE" w14:textId="77777777" w:rsidR="000501CC" w:rsidRPr="009E2E9C" w:rsidRDefault="000501CC" w:rsidP="000501CC">
            <w:pPr>
              <w:widowControl/>
              <w:jc w:val="center"/>
              <w:rPr>
                <w:ins w:id="626" w:author="Author"/>
                <w:rFonts w:ascii="Times New Roman" w:eastAsia="Calibri" w:hAnsi="Times New Roman" w:cs="Times New Roman"/>
                <w:sz w:val="20"/>
                <w:szCs w:val="20"/>
              </w:rPr>
            </w:pPr>
            <w:ins w:id="627" w:author="Author">
              <w:r w:rsidRPr="009E2E9C">
                <w:rPr>
                  <w:rFonts w:ascii="Times New Roman" w:eastAsia="Calibri" w:hAnsi="Times New Roman" w:cs="Times New Roman"/>
                  <w:sz w:val="20"/>
                  <w:szCs w:val="20"/>
                </w:rPr>
                <w:t>96</w:t>
              </w:r>
            </w:ins>
          </w:p>
          <w:p w14:paraId="7D971017" w14:textId="77777777" w:rsidR="000501CC" w:rsidRPr="009E2E9C" w:rsidRDefault="000501CC" w:rsidP="000501CC">
            <w:pPr>
              <w:widowControl/>
              <w:jc w:val="center"/>
              <w:rPr>
                <w:ins w:id="628" w:author="Author"/>
                <w:rFonts w:ascii="Times New Roman" w:eastAsia="Calibri" w:hAnsi="Times New Roman" w:cs="Times New Roman"/>
                <w:sz w:val="20"/>
                <w:szCs w:val="20"/>
              </w:rPr>
            </w:pPr>
            <w:ins w:id="629" w:author="Author">
              <w:r w:rsidRPr="009E2E9C">
                <w:rPr>
                  <w:rFonts w:ascii="Times New Roman" w:eastAsia="Calibri" w:hAnsi="Times New Roman" w:cs="Times New Roman"/>
                  <w:sz w:val="20"/>
                  <w:szCs w:val="20"/>
                </w:rPr>
                <w:t>(2.7)</w:t>
              </w:r>
            </w:ins>
          </w:p>
        </w:tc>
        <w:tc>
          <w:tcPr>
            <w:tcW w:w="1710" w:type="dxa"/>
          </w:tcPr>
          <w:p w14:paraId="27513513" w14:textId="77777777" w:rsidR="000501CC" w:rsidRPr="009E2E9C" w:rsidRDefault="000501CC" w:rsidP="000501CC">
            <w:pPr>
              <w:widowControl/>
              <w:jc w:val="center"/>
              <w:rPr>
                <w:ins w:id="630" w:author="Author"/>
                <w:rFonts w:ascii="Times New Roman" w:eastAsia="Calibri" w:hAnsi="Times New Roman" w:cs="Times New Roman"/>
                <w:sz w:val="20"/>
                <w:szCs w:val="20"/>
              </w:rPr>
            </w:pPr>
            <w:ins w:id="631" w:author="Author">
              <w:r w:rsidRPr="009E2E9C">
                <w:rPr>
                  <w:rFonts w:ascii="Times New Roman" w:eastAsia="Calibri" w:hAnsi="Times New Roman" w:cs="Times New Roman"/>
                  <w:sz w:val="20"/>
                  <w:szCs w:val="20"/>
                </w:rPr>
                <w:t>32</w:t>
              </w:r>
            </w:ins>
          </w:p>
          <w:p w14:paraId="716DD0F9" w14:textId="77777777" w:rsidR="000501CC" w:rsidRPr="009E2E9C" w:rsidRDefault="000501CC" w:rsidP="000501CC">
            <w:pPr>
              <w:widowControl/>
              <w:jc w:val="center"/>
              <w:rPr>
                <w:ins w:id="632" w:author="Author"/>
                <w:rFonts w:ascii="Times New Roman" w:eastAsia="Calibri" w:hAnsi="Times New Roman" w:cs="Times New Roman"/>
                <w:sz w:val="20"/>
                <w:szCs w:val="20"/>
              </w:rPr>
            </w:pPr>
            <w:ins w:id="633" w:author="Author">
              <w:r w:rsidRPr="009E2E9C">
                <w:rPr>
                  <w:rFonts w:ascii="Times New Roman" w:eastAsia="Calibri" w:hAnsi="Times New Roman" w:cs="Times New Roman"/>
                  <w:sz w:val="20"/>
                  <w:szCs w:val="20"/>
                </w:rPr>
                <w:t>(0.9)</w:t>
              </w:r>
            </w:ins>
          </w:p>
        </w:tc>
        <w:tc>
          <w:tcPr>
            <w:tcW w:w="1710" w:type="dxa"/>
          </w:tcPr>
          <w:p w14:paraId="1CF6CDB4" w14:textId="77777777" w:rsidR="000501CC" w:rsidRPr="009E2E9C" w:rsidRDefault="000501CC" w:rsidP="000501CC">
            <w:pPr>
              <w:widowControl/>
              <w:jc w:val="center"/>
              <w:rPr>
                <w:ins w:id="634" w:author="Author"/>
                <w:rFonts w:ascii="Times New Roman" w:eastAsia="Calibri" w:hAnsi="Times New Roman" w:cs="Times New Roman"/>
                <w:sz w:val="20"/>
                <w:szCs w:val="20"/>
              </w:rPr>
            </w:pPr>
            <w:ins w:id="635" w:author="Author">
              <w:r w:rsidRPr="009E2E9C">
                <w:rPr>
                  <w:rFonts w:ascii="Times New Roman" w:eastAsia="Calibri" w:hAnsi="Times New Roman" w:cs="Times New Roman"/>
                  <w:sz w:val="20"/>
                  <w:szCs w:val="20"/>
                </w:rPr>
                <w:t>17</w:t>
              </w:r>
            </w:ins>
          </w:p>
          <w:p w14:paraId="433E45F0" w14:textId="77777777" w:rsidR="000501CC" w:rsidRPr="009E2E9C" w:rsidRDefault="000501CC" w:rsidP="000501CC">
            <w:pPr>
              <w:widowControl/>
              <w:jc w:val="center"/>
              <w:rPr>
                <w:ins w:id="636" w:author="Author"/>
                <w:rFonts w:ascii="Times New Roman" w:eastAsia="Calibri" w:hAnsi="Times New Roman" w:cs="Times New Roman"/>
                <w:sz w:val="20"/>
                <w:szCs w:val="20"/>
              </w:rPr>
            </w:pPr>
            <w:ins w:id="637" w:author="Author">
              <w:r w:rsidRPr="009E2E9C">
                <w:rPr>
                  <w:rFonts w:ascii="Times New Roman" w:eastAsia="Calibri" w:hAnsi="Times New Roman" w:cs="Times New Roman"/>
                  <w:sz w:val="20"/>
                  <w:szCs w:val="20"/>
                </w:rPr>
                <w:t>(0.5)</w:t>
              </w:r>
            </w:ins>
          </w:p>
        </w:tc>
      </w:tr>
      <w:tr w:rsidR="000501CC" w:rsidRPr="009E2E9C" w14:paraId="7CB899F7" w14:textId="77777777" w:rsidTr="000501CC">
        <w:trPr>
          <w:ins w:id="638" w:author="Author"/>
        </w:trPr>
        <w:tc>
          <w:tcPr>
            <w:tcW w:w="2245" w:type="dxa"/>
          </w:tcPr>
          <w:p w14:paraId="77F03761" w14:textId="77777777" w:rsidR="000501CC" w:rsidRPr="009E2E9C" w:rsidRDefault="000501CC" w:rsidP="000501CC">
            <w:pPr>
              <w:widowControl/>
              <w:rPr>
                <w:ins w:id="639" w:author="Author"/>
                <w:rFonts w:ascii="Times New Roman" w:eastAsia="Calibri" w:hAnsi="Times New Roman" w:cs="Times New Roman"/>
                <w:sz w:val="20"/>
                <w:szCs w:val="20"/>
              </w:rPr>
            </w:pPr>
            <w:ins w:id="640" w:author="Author">
              <w:r w:rsidRPr="009E2E9C">
                <w:rPr>
                  <w:rFonts w:ascii="Times New Roman" w:eastAsia="Calibri" w:hAnsi="Times New Roman" w:cs="Times New Roman"/>
                  <w:sz w:val="20"/>
                  <w:szCs w:val="20"/>
                </w:rPr>
                <w:t>Lymphadenopathy</w:t>
              </w:r>
            </w:ins>
          </w:p>
        </w:tc>
        <w:tc>
          <w:tcPr>
            <w:tcW w:w="1710" w:type="dxa"/>
          </w:tcPr>
          <w:p w14:paraId="55897FB8" w14:textId="77777777" w:rsidR="000501CC" w:rsidRPr="009E2E9C" w:rsidRDefault="000501CC" w:rsidP="000501CC">
            <w:pPr>
              <w:widowControl/>
              <w:jc w:val="center"/>
              <w:rPr>
                <w:ins w:id="641" w:author="Author"/>
                <w:rFonts w:ascii="Times New Roman" w:eastAsia="Calibri" w:hAnsi="Times New Roman" w:cs="Times New Roman"/>
                <w:sz w:val="20"/>
                <w:szCs w:val="20"/>
              </w:rPr>
            </w:pPr>
            <w:ins w:id="642" w:author="Author">
              <w:r w:rsidRPr="009E2E9C">
                <w:rPr>
                  <w:rFonts w:ascii="Times New Roman" w:eastAsia="Calibri" w:hAnsi="Times New Roman" w:cs="Times New Roman"/>
                  <w:sz w:val="20"/>
                  <w:szCs w:val="20"/>
                </w:rPr>
                <w:t>231</w:t>
              </w:r>
            </w:ins>
          </w:p>
          <w:p w14:paraId="16F59CDF" w14:textId="77777777" w:rsidR="000501CC" w:rsidRPr="009E2E9C" w:rsidRDefault="000501CC" w:rsidP="000501CC">
            <w:pPr>
              <w:widowControl/>
              <w:jc w:val="center"/>
              <w:rPr>
                <w:ins w:id="643" w:author="Author"/>
                <w:rFonts w:ascii="Times New Roman" w:eastAsia="Calibri" w:hAnsi="Times New Roman" w:cs="Times New Roman"/>
                <w:sz w:val="20"/>
                <w:szCs w:val="20"/>
              </w:rPr>
            </w:pPr>
            <w:ins w:id="644" w:author="Author">
              <w:r w:rsidRPr="009E2E9C">
                <w:rPr>
                  <w:rFonts w:ascii="Times New Roman" w:eastAsia="Calibri" w:hAnsi="Times New Roman" w:cs="Times New Roman"/>
                  <w:sz w:val="20"/>
                  <w:szCs w:val="20"/>
                </w:rPr>
                <w:t>(6.1)</w:t>
              </w:r>
            </w:ins>
          </w:p>
        </w:tc>
        <w:tc>
          <w:tcPr>
            <w:tcW w:w="1710" w:type="dxa"/>
          </w:tcPr>
          <w:p w14:paraId="678FE77C" w14:textId="77777777" w:rsidR="000501CC" w:rsidRPr="009E2E9C" w:rsidRDefault="000501CC" w:rsidP="000501CC">
            <w:pPr>
              <w:widowControl/>
              <w:jc w:val="center"/>
              <w:rPr>
                <w:ins w:id="645" w:author="Author"/>
                <w:rFonts w:ascii="Times New Roman" w:eastAsia="Calibri" w:hAnsi="Times New Roman" w:cs="Times New Roman"/>
                <w:sz w:val="20"/>
                <w:szCs w:val="20"/>
              </w:rPr>
            </w:pPr>
            <w:ins w:id="646" w:author="Author">
              <w:r w:rsidRPr="009E2E9C">
                <w:rPr>
                  <w:rFonts w:ascii="Times New Roman" w:eastAsia="Calibri" w:hAnsi="Times New Roman" w:cs="Times New Roman"/>
                  <w:sz w:val="20"/>
                  <w:szCs w:val="20"/>
                </w:rPr>
                <w:t>302</w:t>
              </w:r>
            </w:ins>
          </w:p>
          <w:p w14:paraId="16B05D09" w14:textId="77777777" w:rsidR="000501CC" w:rsidRPr="009E2E9C" w:rsidRDefault="000501CC" w:rsidP="000501CC">
            <w:pPr>
              <w:widowControl/>
              <w:jc w:val="center"/>
              <w:rPr>
                <w:ins w:id="647" w:author="Author"/>
                <w:rFonts w:ascii="Times New Roman" w:eastAsia="Calibri" w:hAnsi="Times New Roman" w:cs="Times New Roman"/>
                <w:sz w:val="20"/>
                <w:szCs w:val="20"/>
              </w:rPr>
            </w:pPr>
            <w:ins w:id="648" w:author="Author">
              <w:r w:rsidRPr="009E2E9C">
                <w:rPr>
                  <w:rFonts w:ascii="Times New Roman" w:eastAsia="Calibri" w:hAnsi="Times New Roman" w:cs="Times New Roman"/>
                  <w:sz w:val="20"/>
                  <w:szCs w:val="20"/>
                </w:rPr>
                <w:t>(8.4)</w:t>
              </w:r>
            </w:ins>
          </w:p>
        </w:tc>
        <w:tc>
          <w:tcPr>
            <w:tcW w:w="1710" w:type="dxa"/>
          </w:tcPr>
          <w:p w14:paraId="06EDE5B5" w14:textId="77777777" w:rsidR="000501CC" w:rsidRPr="009E2E9C" w:rsidRDefault="000501CC" w:rsidP="000501CC">
            <w:pPr>
              <w:widowControl/>
              <w:jc w:val="center"/>
              <w:rPr>
                <w:ins w:id="649" w:author="Author"/>
                <w:rFonts w:ascii="Times New Roman" w:eastAsia="Calibri" w:hAnsi="Times New Roman" w:cs="Times New Roman"/>
                <w:sz w:val="20"/>
                <w:szCs w:val="20"/>
              </w:rPr>
            </w:pPr>
            <w:ins w:id="650" w:author="Author">
              <w:r w:rsidRPr="009E2E9C">
                <w:rPr>
                  <w:rFonts w:ascii="Times New Roman" w:eastAsia="Calibri" w:hAnsi="Times New Roman" w:cs="Times New Roman"/>
                  <w:sz w:val="20"/>
                  <w:szCs w:val="20"/>
                </w:rPr>
                <w:t>155</w:t>
              </w:r>
            </w:ins>
          </w:p>
          <w:p w14:paraId="6F921682" w14:textId="77777777" w:rsidR="000501CC" w:rsidRPr="009E2E9C" w:rsidRDefault="000501CC" w:rsidP="000501CC">
            <w:pPr>
              <w:widowControl/>
              <w:jc w:val="center"/>
              <w:rPr>
                <w:ins w:id="651" w:author="Author"/>
                <w:rFonts w:ascii="Times New Roman" w:eastAsia="Calibri" w:hAnsi="Times New Roman" w:cs="Times New Roman"/>
                <w:sz w:val="20"/>
                <w:szCs w:val="20"/>
              </w:rPr>
            </w:pPr>
            <w:ins w:id="652" w:author="Author">
              <w:r w:rsidRPr="009E2E9C">
                <w:rPr>
                  <w:rFonts w:ascii="Times New Roman" w:eastAsia="Calibri" w:hAnsi="Times New Roman" w:cs="Times New Roman"/>
                  <w:sz w:val="20"/>
                  <w:szCs w:val="20"/>
                </w:rPr>
                <w:t>(4.1)</w:t>
              </w:r>
            </w:ins>
          </w:p>
        </w:tc>
        <w:tc>
          <w:tcPr>
            <w:tcW w:w="1710" w:type="dxa"/>
          </w:tcPr>
          <w:p w14:paraId="52767D8D" w14:textId="77777777" w:rsidR="000501CC" w:rsidRPr="009E2E9C" w:rsidRDefault="000501CC" w:rsidP="000501CC">
            <w:pPr>
              <w:widowControl/>
              <w:jc w:val="center"/>
              <w:rPr>
                <w:ins w:id="653" w:author="Author"/>
                <w:rFonts w:ascii="Times New Roman" w:eastAsia="Calibri" w:hAnsi="Times New Roman" w:cs="Times New Roman"/>
                <w:sz w:val="20"/>
                <w:szCs w:val="20"/>
              </w:rPr>
            </w:pPr>
            <w:ins w:id="654" w:author="Author">
              <w:r w:rsidRPr="009E2E9C">
                <w:rPr>
                  <w:rFonts w:ascii="Times New Roman" w:eastAsia="Calibri" w:hAnsi="Times New Roman" w:cs="Times New Roman"/>
                  <w:sz w:val="20"/>
                  <w:szCs w:val="20"/>
                </w:rPr>
                <w:t>90</w:t>
              </w:r>
            </w:ins>
          </w:p>
          <w:p w14:paraId="26BB5BAC" w14:textId="77777777" w:rsidR="000501CC" w:rsidRPr="009E2E9C" w:rsidRDefault="000501CC" w:rsidP="000501CC">
            <w:pPr>
              <w:widowControl/>
              <w:jc w:val="center"/>
              <w:rPr>
                <w:ins w:id="655" w:author="Author"/>
                <w:rFonts w:ascii="Times New Roman" w:eastAsia="Calibri" w:hAnsi="Times New Roman" w:cs="Times New Roman"/>
                <w:sz w:val="20"/>
                <w:szCs w:val="20"/>
              </w:rPr>
            </w:pPr>
            <w:ins w:id="656" w:author="Author">
              <w:r w:rsidRPr="009E2E9C">
                <w:rPr>
                  <w:rFonts w:ascii="Times New Roman" w:eastAsia="Calibri" w:hAnsi="Times New Roman" w:cs="Times New Roman"/>
                  <w:sz w:val="20"/>
                  <w:szCs w:val="20"/>
                </w:rPr>
                <w:t>(2.5)</w:t>
              </w:r>
            </w:ins>
          </w:p>
        </w:tc>
      </w:tr>
      <w:tr w:rsidR="000501CC" w:rsidRPr="009E2E9C" w14:paraId="3549CBEE" w14:textId="77777777" w:rsidTr="000501CC">
        <w:trPr>
          <w:ins w:id="657" w:author="Author"/>
        </w:trPr>
        <w:tc>
          <w:tcPr>
            <w:tcW w:w="2245" w:type="dxa"/>
          </w:tcPr>
          <w:p w14:paraId="50F799AE" w14:textId="77777777" w:rsidR="000501CC" w:rsidRPr="009E2E9C" w:rsidRDefault="000501CC" w:rsidP="000501CC">
            <w:pPr>
              <w:widowControl/>
              <w:rPr>
                <w:ins w:id="658" w:author="Author"/>
                <w:rFonts w:ascii="Times New Roman" w:eastAsia="Calibri" w:hAnsi="Times New Roman" w:cs="Times New Roman"/>
                <w:sz w:val="20"/>
                <w:szCs w:val="20"/>
              </w:rPr>
            </w:pPr>
            <w:ins w:id="659" w:author="Author">
              <w:r w:rsidRPr="009E2E9C">
                <w:rPr>
                  <w:rFonts w:ascii="Times New Roman" w:eastAsia="Calibri" w:hAnsi="Times New Roman" w:cs="Times New Roman"/>
                  <w:sz w:val="20"/>
                  <w:szCs w:val="20"/>
                </w:rPr>
                <w:t>Lymphadenopathy,</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b</w:t>
              </w:r>
            </w:ins>
          </w:p>
        </w:tc>
        <w:tc>
          <w:tcPr>
            <w:tcW w:w="1710" w:type="dxa"/>
          </w:tcPr>
          <w:p w14:paraId="45CF9947" w14:textId="77777777" w:rsidR="000501CC" w:rsidRPr="009E2E9C" w:rsidRDefault="000501CC" w:rsidP="000501CC">
            <w:pPr>
              <w:widowControl/>
              <w:jc w:val="center"/>
              <w:rPr>
                <w:ins w:id="660" w:author="Author"/>
                <w:rFonts w:ascii="Times New Roman" w:eastAsia="Calibri" w:hAnsi="Times New Roman" w:cs="Times New Roman"/>
                <w:sz w:val="20"/>
                <w:szCs w:val="20"/>
              </w:rPr>
            </w:pPr>
            <w:ins w:id="661" w:author="Author">
              <w:r w:rsidRPr="009E2E9C">
                <w:rPr>
                  <w:rFonts w:ascii="Times New Roman" w:eastAsia="Calibri" w:hAnsi="Times New Roman" w:cs="Times New Roman"/>
                  <w:sz w:val="20"/>
                  <w:szCs w:val="20"/>
                </w:rPr>
                <w:t>12</w:t>
              </w:r>
            </w:ins>
          </w:p>
          <w:p w14:paraId="4838164E" w14:textId="77777777" w:rsidR="000501CC" w:rsidRPr="009E2E9C" w:rsidRDefault="000501CC" w:rsidP="000501CC">
            <w:pPr>
              <w:widowControl/>
              <w:jc w:val="center"/>
              <w:rPr>
                <w:ins w:id="662" w:author="Author"/>
                <w:rFonts w:ascii="Times New Roman" w:eastAsia="Calibri" w:hAnsi="Times New Roman" w:cs="Times New Roman"/>
                <w:sz w:val="20"/>
                <w:szCs w:val="20"/>
              </w:rPr>
            </w:pPr>
            <w:ins w:id="663" w:author="Author">
              <w:r w:rsidRPr="009E2E9C">
                <w:rPr>
                  <w:rFonts w:ascii="Times New Roman" w:eastAsia="Calibri" w:hAnsi="Times New Roman" w:cs="Times New Roman"/>
                  <w:sz w:val="20"/>
                  <w:szCs w:val="20"/>
                </w:rPr>
                <w:t>(0.3)</w:t>
              </w:r>
            </w:ins>
          </w:p>
        </w:tc>
        <w:tc>
          <w:tcPr>
            <w:tcW w:w="1710" w:type="dxa"/>
          </w:tcPr>
          <w:p w14:paraId="2ABC7C30" w14:textId="77777777" w:rsidR="000501CC" w:rsidRPr="009E2E9C" w:rsidRDefault="000501CC" w:rsidP="000501CC">
            <w:pPr>
              <w:widowControl/>
              <w:jc w:val="center"/>
              <w:rPr>
                <w:ins w:id="664" w:author="Author"/>
                <w:rFonts w:ascii="Times New Roman" w:eastAsia="Calibri" w:hAnsi="Times New Roman" w:cs="Times New Roman"/>
                <w:sz w:val="20"/>
                <w:szCs w:val="20"/>
              </w:rPr>
            </w:pPr>
            <w:ins w:id="665" w:author="Author">
              <w:r w:rsidRPr="009E2E9C">
                <w:rPr>
                  <w:rFonts w:ascii="Times New Roman" w:eastAsia="Calibri" w:hAnsi="Times New Roman" w:cs="Times New Roman"/>
                  <w:sz w:val="20"/>
                  <w:szCs w:val="20"/>
                </w:rPr>
                <w:t>21</w:t>
              </w:r>
            </w:ins>
          </w:p>
          <w:p w14:paraId="1BF50CB7" w14:textId="77777777" w:rsidR="000501CC" w:rsidRPr="009E2E9C" w:rsidRDefault="000501CC" w:rsidP="000501CC">
            <w:pPr>
              <w:widowControl/>
              <w:jc w:val="center"/>
              <w:rPr>
                <w:ins w:id="666" w:author="Author"/>
                <w:rFonts w:ascii="Times New Roman" w:eastAsia="Calibri" w:hAnsi="Times New Roman" w:cs="Times New Roman"/>
                <w:sz w:val="20"/>
                <w:szCs w:val="20"/>
              </w:rPr>
            </w:pPr>
            <w:ins w:id="667" w:author="Author">
              <w:r w:rsidRPr="009E2E9C">
                <w:rPr>
                  <w:rFonts w:ascii="Times New Roman" w:eastAsia="Calibri" w:hAnsi="Times New Roman" w:cs="Times New Roman"/>
                  <w:sz w:val="20"/>
                  <w:szCs w:val="20"/>
                </w:rPr>
                <w:t>(0.6)</w:t>
              </w:r>
            </w:ins>
          </w:p>
        </w:tc>
        <w:tc>
          <w:tcPr>
            <w:tcW w:w="1710" w:type="dxa"/>
          </w:tcPr>
          <w:p w14:paraId="22F582B4" w14:textId="77777777" w:rsidR="000501CC" w:rsidRPr="009E2E9C" w:rsidRDefault="000501CC" w:rsidP="000501CC">
            <w:pPr>
              <w:widowControl/>
              <w:jc w:val="center"/>
              <w:rPr>
                <w:ins w:id="668" w:author="Author"/>
                <w:rFonts w:ascii="Times New Roman" w:eastAsia="Calibri" w:hAnsi="Times New Roman" w:cs="Times New Roman"/>
                <w:sz w:val="20"/>
                <w:szCs w:val="20"/>
              </w:rPr>
            </w:pPr>
            <w:ins w:id="669" w:author="Author">
              <w:r w:rsidRPr="009E2E9C">
                <w:rPr>
                  <w:rFonts w:ascii="Times New Roman" w:eastAsia="Calibri" w:hAnsi="Times New Roman" w:cs="Times New Roman"/>
                  <w:sz w:val="20"/>
                  <w:szCs w:val="20"/>
                </w:rPr>
                <w:t>14</w:t>
              </w:r>
            </w:ins>
          </w:p>
          <w:p w14:paraId="3FA3EC09" w14:textId="77777777" w:rsidR="000501CC" w:rsidRPr="009E2E9C" w:rsidRDefault="000501CC" w:rsidP="000501CC">
            <w:pPr>
              <w:widowControl/>
              <w:jc w:val="center"/>
              <w:rPr>
                <w:ins w:id="670" w:author="Author"/>
                <w:rFonts w:ascii="Times New Roman" w:eastAsia="Calibri" w:hAnsi="Times New Roman" w:cs="Times New Roman"/>
                <w:sz w:val="20"/>
                <w:szCs w:val="20"/>
              </w:rPr>
            </w:pPr>
            <w:ins w:id="671" w:author="Author">
              <w:r w:rsidRPr="009E2E9C">
                <w:rPr>
                  <w:rFonts w:ascii="Times New Roman" w:eastAsia="Calibri" w:hAnsi="Times New Roman" w:cs="Times New Roman"/>
                  <w:sz w:val="20"/>
                  <w:szCs w:val="20"/>
                </w:rPr>
                <w:t>(0.4)</w:t>
              </w:r>
            </w:ins>
          </w:p>
        </w:tc>
        <w:tc>
          <w:tcPr>
            <w:tcW w:w="1710" w:type="dxa"/>
          </w:tcPr>
          <w:p w14:paraId="0EA2FB66" w14:textId="77777777" w:rsidR="000501CC" w:rsidRPr="009E2E9C" w:rsidRDefault="000501CC" w:rsidP="000501CC">
            <w:pPr>
              <w:widowControl/>
              <w:jc w:val="center"/>
              <w:rPr>
                <w:ins w:id="672" w:author="Author"/>
                <w:rFonts w:ascii="Times New Roman" w:eastAsia="Calibri" w:hAnsi="Times New Roman" w:cs="Times New Roman"/>
                <w:sz w:val="20"/>
                <w:szCs w:val="20"/>
              </w:rPr>
            </w:pPr>
            <w:ins w:id="673" w:author="Author">
              <w:r w:rsidRPr="009E2E9C">
                <w:rPr>
                  <w:rFonts w:ascii="Times New Roman" w:eastAsia="Calibri" w:hAnsi="Times New Roman" w:cs="Times New Roman"/>
                  <w:sz w:val="20"/>
                  <w:szCs w:val="20"/>
                </w:rPr>
                <w:t>8</w:t>
              </w:r>
            </w:ins>
          </w:p>
          <w:p w14:paraId="1D9341A3" w14:textId="77777777" w:rsidR="000501CC" w:rsidRPr="009E2E9C" w:rsidRDefault="000501CC" w:rsidP="000501CC">
            <w:pPr>
              <w:widowControl/>
              <w:jc w:val="center"/>
              <w:rPr>
                <w:ins w:id="674" w:author="Author"/>
                <w:rFonts w:ascii="Times New Roman" w:eastAsia="Calibri" w:hAnsi="Times New Roman" w:cs="Times New Roman"/>
                <w:sz w:val="20"/>
                <w:szCs w:val="20"/>
              </w:rPr>
            </w:pPr>
            <w:ins w:id="675" w:author="Author">
              <w:r w:rsidRPr="009E2E9C">
                <w:rPr>
                  <w:rFonts w:ascii="Times New Roman" w:eastAsia="Calibri" w:hAnsi="Times New Roman" w:cs="Times New Roman"/>
                  <w:sz w:val="20"/>
                  <w:szCs w:val="20"/>
                </w:rPr>
                <w:t>(0.2)</w:t>
              </w:r>
            </w:ins>
          </w:p>
        </w:tc>
      </w:tr>
      <w:tr w:rsidR="000501CC" w:rsidRPr="009E2E9C" w14:paraId="3D4C77A0" w14:textId="77777777" w:rsidTr="000501CC">
        <w:trPr>
          <w:ins w:id="676" w:author="Author"/>
        </w:trPr>
        <w:tc>
          <w:tcPr>
            <w:tcW w:w="2245" w:type="dxa"/>
          </w:tcPr>
          <w:p w14:paraId="6B212866" w14:textId="77777777" w:rsidR="000501CC" w:rsidRPr="009E2E9C" w:rsidRDefault="000501CC" w:rsidP="000501CC">
            <w:pPr>
              <w:widowControl/>
              <w:rPr>
                <w:ins w:id="677" w:author="Author"/>
                <w:rFonts w:ascii="Times New Roman" w:eastAsia="Calibri" w:hAnsi="Times New Roman" w:cs="Times New Roman"/>
                <w:sz w:val="20"/>
                <w:szCs w:val="20"/>
              </w:rPr>
            </w:pPr>
            <w:ins w:id="678" w:author="Author">
              <w:r w:rsidRPr="009E2E9C">
                <w:rPr>
                  <w:rFonts w:ascii="Times New Roman" w:eastAsia="Calibri" w:hAnsi="Times New Roman" w:cs="Times New Roman"/>
                  <w:sz w:val="20"/>
                  <w:szCs w:val="20"/>
                </w:rPr>
                <w:t>Swelling (hardness)</w:t>
              </w:r>
            </w:ins>
          </w:p>
        </w:tc>
        <w:tc>
          <w:tcPr>
            <w:tcW w:w="1710" w:type="dxa"/>
          </w:tcPr>
          <w:p w14:paraId="7217C112" w14:textId="77777777" w:rsidR="000501CC" w:rsidRPr="009E2E9C" w:rsidRDefault="000501CC" w:rsidP="000501CC">
            <w:pPr>
              <w:widowControl/>
              <w:jc w:val="center"/>
              <w:rPr>
                <w:ins w:id="679" w:author="Author"/>
                <w:rFonts w:ascii="Times New Roman" w:eastAsia="Calibri" w:hAnsi="Times New Roman" w:cs="Times New Roman"/>
                <w:sz w:val="20"/>
                <w:szCs w:val="20"/>
              </w:rPr>
            </w:pPr>
            <w:ins w:id="680" w:author="Author">
              <w:r w:rsidRPr="009E2E9C">
                <w:rPr>
                  <w:rFonts w:ascii="Times New Roman" w:eastAsia="Calibri" w:hAnsi="Times New Roman" w:cs="Times New Roman"/>
                  <w:sz w:val="20"/>
                  <w:szCs w:val="20"/>
                </w:rPr>
                <w:t>166</w:t>
              </w:r>
            </w:ins>
          </w:p>
          <w:p w14:paraId="1456BEA9" w14:textId="77777777" w:rsidR="000501CC" w:rsidRPr="009E2E9C" w:rsidRDefault="000501CC" w:rsidP="000501CC">
            <w:pPr>
              <w:widowControl/>
              <w:jc w:val="center"/>
              <w:rPr>
                <w:ins w:id="681" w:author="Author"/>
                <w:rFonts w:ascii="Times New Roman" w:eastAsia="Calibri" w:hAnsi="Times New Roman" w:cs="Times New Roman"/>
                <w:sz w:val="20"/>
                <w:szCs w:val="20"/>
              </w:rPr>
            </w:pPr>
            <w:ins w:id="682" w:author="Author">
              <w:r w:rsidRPr="009E2E9C">
                <w:rPr>
                  <w:rFonts w:ascii="Times New Roman" w:eastAsia="Calibri" w:hAnsi="Times New Roman" w:cs="Times New Roman"/>
                  <w:sz w:val="20"/>
                  <w:szCs w:val="20"/>
                </w:rPr>
                <w:t>(4.4)</w:t>
              </w:r>
            </w:ins>
          </w:p>
        </w:tc>
        <w:tc>
          <w:tcPr>
            <w:tcW w:w="1710" w:type="dxa"/>
          </w:tcPr>
          <w:p w14:paraId="5EDD1B41" w14:textId="77777777" w:rsidR="000501CC" w:rsidRPr="009E2E9C" w:rsidRDefault="000501CC" w:rsidP="000501CC">
            <w:pPr>
              <w:widowControl/>
              <w:jc w:val="center"/>
              <w:rPr>
                <w:ins w:id="683" w:author="Author"/>
                <w:rFonts w:ascii="Times New Roman" w:eastAsia="Calibri" w:hAnsi="Times New Roman" w:cs="Times New Roman"/>
                <w:sz w:val="20"/>
                <w:szCs w:val="20"/>
              </w:rPr>
            </w:pPr>
            <w:ins w:id="684" w:author="Author">
              <w:r w:rsidRPr="009E2E9C">
                <w:rPr>
                  <w:rFonts w:ascii="Times New Roman" w:eastAsia="Calibri" w:hAnsi="Times New Roman" w:cs="Times New Roman"/>
                  <w:sz w:val="20"/>
                  <w:szCs w:val="20"/>
                </w:rPr>
                <w:t>386</w:t>
              </w:r>
            </w:ins>
          </w:p>
          <w:p w14:paraId="636B7FDA" w14:textId="77777777" w:rsidR="000501CC" w:rsidRPr="009E2E9C" w:rsidRDefault="000501CC" w:rsidP="000501CC">
            <w:pPr>
              <w:widowControl/>
              <w:jc w:val="center"/>
              <w:rPr>
                <w:ins w:id="685" w:author="Author"/>
                <w:rFonts w:ascii="Times New Roman" w:eastAsia="Calibri" w:hAnsi="Times New Roman" w:cs="Times New Roman"/>
                <w:sz w:val="20"/>
                <w:szCs w:val="20"/>
              </w:rPr>
            </w:pPr>
            <w:ins w:id="686" w:author="Author">
              <w:r w:rsidRPr="009E2E9C">
                <w:rPr>
                  <w:rFonts w:ascii="Times New Roman" w:eastAsia="Calibri" w:hAnsi="Times New Roman" w:cs="Times New Roman"/>
                  <w:sz w:val="20"/>
                  <w:szCs w:val="20"/>
                </w:rPr>
                <w:t>(10.8)</w:t>
              </w:r>
            </w:ins>
          </w:p>
        </w:tc>
        <w:tc>
          <w:tcPr>
            <w:tcW w:w="1710" w:type="dxa"/>
          </w:tcPr>
          <w:p w14:paraId="2E14B5F9" w14:textId="77777777" w:rsidR="000501CC" w:rsidRPr="009E2E9C" w:rsidRDefault="000501CC" w:rsidP="000501CC">
            <w:pPr>
              <w:widowControl/>
              <w:jc w:val="center"/>
              <w:rPr>
                <w:ins w:id="687" w:author="Author"/>
                <w:rFonts w:ascii="Times New Roman" w:eastAsia="Calibri" w:hAnsi="Times New Roman" w:cs="Times New Roman"/>
                <w:sz w:val="20"/>
                <w:szCs w:val="20"/>
              </w:rPr>
            </w:pPr>
            <w:ins w:id="688" w:author="Author">
              <w:r w:rsidRPr="009E2E9C">
                <w:rPr>
                  <w:rFonts w:ascii="Times New Roman" w:eastAsia="Calibri" w:hAnsi="Times New Roman" w:cs="Times New Roman"/>
                  <w:sz w:val="20"/>
                  <w:szCs w:val="20"/>
                </w:rPr>
                <w:t>19</w:t>
              </w:r>
            </w:ins>
          </w:p>
          <w:p w14:paraId="6B95DAE2" w14:textId="77777777" w:rsidR="000501CC" w:rsidRPr="009E2E9C" w:rsidRDefault="000501CC" w:rsidP="000501CC">
            <w:pPr>
              <w:widowControl/>
              <w:jc w:val="center"/>
              <w:rPr>
                <w:ins w:id="689" w:author="Author"/>
                <w:rFonts w:ascii="Times New Roman" w:eastAsia="Calibri" w:hAnsi="Times New Roman" w:cs="Times New Roman"/>
                <w:sz w:val="20"/>
                <w:szCs w:val="20"/>
              </w:rPr>
            </w:pPr>
            <w:ins w:id="690" w:author="Author">
              <w:r w:rsidRPr="009E2E9C">
                <w:rPr>
                  <w:rFonts w:ascii="Times New Roman" w:eastAsia="Calibri" w:hAnsi="Times New Roman" w:cs="Times New Roman"/>
                  <w:sz w:val="20"/>
                  <w:szCs w:val="20"/>
                </w:rPr>
                <w:t>(0.5)</w:t>
              </w:r>
            </w:ins>
          </w:p>
        </w:tc>
        <w:tc>
          <w:tcPr>
            <w:tcW w:w="1710" w:type="dxa"/>
          </w:tcPr>
          <w:p w14:paraId="6EFB109A" w14:textId="77777777" w:rsidR="000501CC" w:rsidRPr="009E2E9C" w:rsidRDefault="000501CC" w:rsidP="000501CC">
            <w:pPr>
              <w:widowControl/>
              <w:jc w:val="center"/>
              <w:rPr>
                <w:ins w:id="691" w:author="Author"/>
                <w:rFonts w:ascii="Times New Roman" w:eastAsia="Calibri" w:hAnsi="Times New Roman" w:cs="Times New Roman"/>
                <w:sz w:val="20"/>
                <w:szCs w:val="20"/>
              </w:rPr>
            </w:pPr>
            <w:ins w:id="692" w:author="Author">
              <w:r w:rsidRPr="009E2E9C">
                <w:rPr>
                  <w:rFonts w:ascii="Times New Roman" w:eastAsia="Calibri" w:hAnsi="Times New Roman" w:cs="Times New Roman"/>
                  <w:sz w:val="20"/>
                  <w:szCs w:val="20"/>
                </w:rPr>
                <w:t>13</w:t>
              </w:r>
            </w:ins>
          </w:p>
          <w:p w14:paraId="30B8D191" w14:textId="77777777" w:rsidR="000501CC" w:rsidRPr="009E2E9C" w:rsidRDefault="000501CC" w:rsidP="000501CC">
            <w:pPr>
              <w:widowControl/>
              <w:jc w:val="center"/>
              <w:rPr>
                <w:ins w:id="693" w:author="Author"/>
                <w:rFonts w:ascii="Times New Roman" w:eastAsia="Calibri" w:hAnsi="Times New Roman" w:cs="Times New Roman"/>
                <w:sz w:val="20"/>
                <w:szCs w:val="20"/>
              </w:rPr>
            </w:pPr>
            <w:ins w:id="694" w:author="Author">
              <w:r w:rsidRPr="009E2E9C">
                <w:rPr>
                  <w:rFonts w:ascii="Times New Roman" w:eastAsia="Calibri" w:hAnsi="Times New Roman" w:cs="Times New Roman"/>
                  <w:sz w:val="20"/>
                  <w:szCs w:val="20"/>
                </w:rPr>
                <w:t>(0.4)</w:t>
              </w:r>
            </w:ins>
          </w:p>
        </w:tc>
      </w:tr>
      <w:tr w:rsidR="000501CC" w:rsidRPr="009E2E9C" w14:paraId="6A4BCDAC" w14:textId="77777777" w:rsidTr="000501CC">
        <w:trPr>
          <w:ins w:id="695" w:author="Author"/>
        </w:trPr>
        <w:tc>
          <w:tcPr>
            <w:tcW w:w="2245" w:type="dxa"/>
          </w:tcPr>
          <w:p w14:paraId="399607B2" w14:textId="77777777" w:rsidR="000501CC" w:rsidRPr="009E2E9C" w:rsidRDefault="000501CC" w:rsidP="000501CC">
            <w:pPr>
              <w:widowControl/>
              <w:rPr>
                <w:ins w:id="696" w:author="Author"/>
                <w:rFonts w:ascii="Times New Roman" w:eastAsia="Calibri" w:hAnsi="Times New Roman" w:cs="Times New Roman"/>
                <w:sz w:val="20"/>
                <w:szCs w:val="20"/>
              </w:rPr>
            </w:pPr>
            <w:ins w:id="697" w:author="Autho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ins>
          </w:p>
        </w:tc>
        <w:tc>
          <w:tcPr>
            <w:tcW w:w="1710" w:type="dxa"/>
          </w:tcPr>
          <w:p w14:paraId="4BB217F2" w14:textId="77777777" w:rsidR="000501CC" w:rsidRPr="009E2E9C" w:rsidRDefault="000501CC" w:rsidP="000501CC">
            <w:pPr>
              <w:widowControl/>
              <w:jc w:val="center"/>
              <w:rPr>
                <w:ins w:id="698" w:author="Author"/>
                <w:rFonts w:ascii="Times New Roman" w:eastAsia="Calibri" w:hAnsi="Times New Roman" w:cs="Times New Roman"/>
                <w:sz w:val="20"/>
                <w:szCs w:val="20"/>
              </w:rPr>
            </w:pPr>
            <w:ins w:id="699" w:author="Author">
              <w:r w:rsidRPr="009E2E9C">
                <w:rPr>
                  <w:rFonts w:ascii="Times New Roman" w:eastAsia="Calibri" w:hAnsi="Times New Roman" w:cs="Times New Roman"/>
                  <w:sz w:val="20"/>
                  <w:szCs w:val="20"/>
                </w:rPr>
                <w:t>20</w:t>
              </w:r>
            </w:ins>
          </w:p>
          <w:p w14:paraId="0A4D886B" w14:textId="77777777" w:rsidR="000501CC" w:rsidRPr="009E2E9C" w:rsidRDefault="000501CC" w:rsidP="000501CC">
            <w:pPr>
              <w:widowControl/>
              <w:jc w:val="center"/>
              <w:rPr>
                <w:ins w:id="700" w:author="Author"/>
                <w:rFonts w:ascii="Times New Roman" w:eastAsia="Calibri" w:hAnsi="Times New Roman" w:cs="Times New Roman"/>
                <w:sz w:val="20"/>
                <w:szCs w:val="20"/>
              </w:rPr>
            </w:pPr>
            <w:ins w:id="701" w:author="Author">
              <w:r w:rsidRPr="009E2E9C">
                <w:rPr>
                  <w:rFonts w:ascii="Times New Roman" w:eastAsia="Calibri" w:hAnsi="Times New Roman" w:cs="Times New Roman"/>
                  <w:sz w:val="20"/>
                  <w:szCs w:val="20"/>
                </w:rPr>
                <w:t>(0.5)</w:t>
              </w:r>
            </w:ins>
          </w:p>
        </w:tc>
        <w:tc>
          <w:tcPr>
            <w:tcW w:w="1710" w:type="dxa"/>
          </w:tcPr>
          <w:p w14:paraId="5B771AC1" w14:textId="77777777" w:rsidR="000501CC" w:rsidRPr="009E2E9C" w:rsidRDefault="000501CC" w:rsidP="000501CC">
            <w:pPr>
              <w:widowControl/>
              <w:jc w:val="center"/>
              <w:rPr>
                <w:ins w:id="702" w:author="Author"/>
                <w:rFonts w:ascii="Times New Roman" w:eastAsia="Calibri" w:hAnsi="Times New Roman" w:cs="Times New Roman"/>
                <w:sz w:val="20"/>
                <w:szCs w:val="20"/>
              </w:rPr>
            </w:pPr>
            <w:ins w:id="703" w:author="Author">
              <w:r w:rsidRPr="009E2E9C">
                <w:rPr>
                  <w:rFonts w:ascii="Times New Roman" w:eastAsia="Calibri" w:hAnsi="Times New Roman" w:cs="Times New Roman"/>
                  <w:sz w:val="20"/>
                  <w:szCs w:val="20"/>
                </w:rPr>
                <w:t>69</w:t>
              </w:r>
            </w:ins>
          </w:p>
          <w:p w14:paraId="034A4C90" w14:textId="77777777" w:rsidR="000501CC" w:rsidRPr="009E2E9C" w:rsidRDefault="000501CC" w:rsidP="000501CC">
            <w:pPr>
              <w:widowControl/>
              <w:jc w:val="center"/>
              <w:rPr>
                <w:ins w:id="704" w:author="Author"/>
                <w:rFonts w:ascii="Times New Roman" w:eastAsia="Calibri" w:hAnsi="Times New Roman" w:cs="Times New Roman"/>
                <w:sz w:val="20"/>
                <w:szCs w:val="20"/>
              </w:rPr>
            </w:pPr>
            <w:ins w:id="705" w:author="Author">
              <w:r w:rsidRPr="009E2E9C">
                <w:rPr>
                  <w:rFonts w:ascii="Times New Roman" w:eastAsia="Calibri" w:hAnsi="Times New Roman" w:cs="Times New Roman"/>
                  <w:sz w:val="20"/>
                  <w:szCs w:val="20"/>
                </w:rPr>
                <w:t>(1.9)</w:t>
              </w:r>
            </w:ins>
          </w:p>
        </w:tc>
        <w:tc>
          <w:tcPr>
            <w:tcW w:w="1710" w:type="dxa"/>
          </w:tcPr>
          <w:p w14:paraId="5467D9BF" w14:textId="77777777" w:rsidR="000501CC" w:rsidRPr="009E2E9C" w:rsidRDefault="000501CC" w:rsidP="000501CC">
            <w:pPr>
              <w:widowControl/>
              <w:jc w:val="center"/>
              <w:rPr>
                <w:ins w:id="706" w:author="Author"/>
                <w:rFonts w:ascii="Times New Roman" w:eastAsia="Calibri" w:hAnsi="Times New Roman" w:cs="Times New Roman"/>
                <w:sz w:val="20"/>
                <w:szCs w:val="20"/>
              </w:rPr>
            </w:pPr>
            <w:ins w:id="707" w:author="Author">
              <w:r w:rsidRPr="009E2E9C">
                <w:rPr>
                  <w:rFonts w:ascii="Times New Roman" w:eastAsia="Calibri" w:hAnsi="Times New Roman" w:cs="Times New Roman"/>
                  <w:sz w:val="20"/>
                  <w:szCs w:val="20"/>
                </w:rPr>
                <w:t>3</w:t>
              </w:r>
            </w:ins>
          </w:p>
          <w:p w14:paraId="2F195F63" w14:textId="77777777" w:rsidR="000501CC" w:rsidRPr="009E2E9C" w:rsidRDefault="000501CC" w:rsidP="000501CC">
            <w:pPr>
              <w:widowControl/>
              <w:jc w:val="center"/>
              <w:rPr>
                <w:ins w:id="708" w:author="Author"/>
                <w:rFonts w:ascii="Times New Roman" w:eastAsia="Calibri" w:hAnsi="Times New Roman" w:cs="Times New Roman"/>
                <w:sz w:val="20"/>
                <w:szCs w:val="20"/>
              </w:rPr>
            </w:pPr>
            <w:ins w:id="709" w:author="Author">
              <w:r w:rsidRPr="009E2E9C">
                <w:rPr>
                  <w:rFonts w:ascii="Times New Roman" w:eastAsia="Calibri" w:hAnsi="Times New Roman" w:cs="Times New Roman"/>
                  <w:sz w:val="20"/>
                  <w:szCs w:val="20"/>
                </w:rPr>
                <w:t>(&lt;0.1)</w:t>
              </w:r>
            </w:ins>
          </w:p>
        </w:tc>
        <w:tc>
          <w:tcPr>
            <w:tcW w:w="1710" w:type="dxa"/>
          </w:tcPr>
          <w:p w14:paraId="7B6D3220" w14:textId="77777777" w:rsidR="000501CC" w:rsidRPr="009E2E9C" w:rsidRDefault="000501CC" w:rsidP="000501CC">
            <w:pPr>
              <w:widowControl/>
              <w:jc w:val="center"/>
              <w:rPr>
                <w:ins w:id="710" w:author="Author"/>
                <w:rFonts w:ascii="Times New Roman" w:eastAsia="Calibri" w:hAnsi="Times New Roman" w:cs="Times New Roman"/>
                <w:sz w:val="20"/>
                <w:szCs w:val="20"/>
              </w:rPr>
            </w:pPr>
            <w:ins w:id="711" w:author="Author">
              <w:r w:rsidRPr="009E2E9C">
                <w:rPr>
                  <w:rFonts w:ascii="Times New Roman" w:eastAsia="Calibri" w:hAnsi="Times New Roman" w:cs="Times New Roman"/>
                  <w:sz w:val="20"/>
                  <w:szCs w:val="20"/>
                </w:rPr>
                <w:t>7</w:t>
              </w:r>
            </w:ins>
          </w:p>
          <w:p w14:paraId="2728FBAC" w14:textId="77777777" w:rsidR="000501CC" w:rsidRPr="009E2E9C" w:rsidRDefault="000501CC" w:rsidP="000501CC">
            <w:pPr>
              <w:widowControl/>
              <w:jc w:val="center"/>
              <w:rPr>
                <w:ins w:id="712" w:author="Author"/>
                <w:rFonts w:ascii="Times New Roman" w:eastAsia="Calibri" w:hAnsi="Times New Roman" w:cs="Times New Roman"/>
                <w:sz w:val="20"/>
                <w:szCs w:val="20"/>
              </w:rPr>
            </w:pPr>
            <w:ins w:id="713" w:author="Author">
              <w:r w:rsidRPr="009E2E9C">
                <w:rPr>
                  <w:rFonts w:ascii="Times New Roman" w:eastAsia="Calibri" w:hAnsi="Times New Roman" w:cs="Times New Roman"/>
                  <w:sz w:val="20"/>
                  <w:szCs w:val="20"/>
                </w:rPr>
                <w:t>(0.2)</w:t>
              </w:r>
            </w:ins>
          </w:p>
        </w:tc>
      </w:tr>
      <w:tr w:rsidR="000501CC" w:rsidRPr="009E2E9C" w14:paraId="34BE6D6E" w14:textId="77777777" w:rsidTr="000501CC">
        <w:trPr>
          <w:ins w:id="714" w:author="Author"/>
        </w:trPr>
        <w:tc>
          <w:tcPr>
            <w:tcW w:w="2245" w:type="dxa"/>
          </w:tcPr>
          <w:p w14:paraId="791E37AB" w14:textId="77777777" w:rsidR="000501CC" w:rsidRPr="009E2E9C" w:rsidRDefault="000501CC" w:rsidP="000501CC">
            <w:pPr>
              <w:widowControl/>
              <w:rPr>
                <w:ins w:id="715" w:author="Author"/>
                <w:rFonts w:ascii="Times New Roman" w:eastAsia="Calibri" w:hAnsi="Times New Roman" w:cs="Times New Roman"/>
                <w:sz w:val="20"/>
                <w:szCs w:val="20"/>
              </w:rPr>
            </w:pPr>
            <w:ins w:id="716" w:author="Author">
              <w:r w:rsidRPr="009E2E9C">
                <w:rPr>
                  <w:rFonts w:ascii="Times New Roman" w:eastAsia="Calibri" w:hAnsi="Times New Roman" w:cs="Times New Roman"/>
                  <w:sz w:val="20"/>
                  <w:szCs w:val="20"/>
                </w:rPr>
                <w:t>Erythema (redness)</w:t>
              </w:r>
            </w:ins>
          </w:p>
        </w:tc>
        <w:tc>
          <w:tcPr>
            <w:tcW w:w="1710" w:type="dxa"/>
          </w:tcPr>
          <w:p w14:paraId="174A8273" w14:textId="77777777" w:rsidR="000501CC" w:rsidRPr="009E2E9C" w:rsidRDefault="000501CC" w:rsidP="000501CC">
            <w:pPr>
              <w:widowControl/>
              <w:jc w:val="center"/>
              <w:rPr>
                <w:ins w:id="717" w:author="Author"/>
                <w:rFonts w:ascii="Times New Roman" w:eastAsia="Calibri" w:hAnsi="Times New Roman" w:cs="Times New Roman"/>
                <w:sz w:val="20"/>
                <w:szCs w:val="20"/>
              </w:rPr>
            </w:pPr>
            <w:ins w:id="718" w:author="Author">
              <w:r w:rsidRPr="009E2E9C">
                <w:rPr>
                  <w:rFonts w:ascii="Times New Roman" w:eastAsia="Calibri" w:hAnsi="Times New Roman" w:cs="Times New Roman"/>
                  <w:sz w:val="20"/>
                  <w:szCs w:val="20"/>
                </w:rPr>
                <w:t>86</w:t>
              </w:r>
            </w:ins>
          </w:p>
          <w:p w14:paraId="207B3BD6" w14:textId="77777777" w:rsidR="000501CC" w:rsidRPr="009E2E9C" w:rsidRDefault="000501CC" w:rsidP="000501CC">
            <w:pPr>
              <w:widowControl/>
              <w:jc w:val="center"/>
              <w:rPr>
                <w:ins w:id="719" w:author="Author"/>
                <w:rFonts w:ascii="Times New Roman" w:eastAsia="Calibri" w:hAnsi="Times New Roman" w:cs="Times New Roman"/>
                <w:sz w:val="20"/>
                <w:szCs w:val="20"/>
              </w:rPr>
            </w:pPr>
            <w:ins w:id="720" w:author="Author">
              <w:r w:rsidRPr="009E2E9C">
                <w:rPr>
                  <w:rFonts w:ascii="Times New Roman" w:eastAsia="Calibri" w:hAnsi="Times New Roman" w:cs="Times New Roman"/>
                  <w:sz w:val="20"/>
                  <w:szCs w:val="20"/>
                </w:rPr>
                <w:t>(2.3)</w:t>
              </w:r>
            </w:ins>
          </w:p>
        </w:tc>
        <w:tc>
          <w:tcPr>
            <w:tcW w:w="1710" w:type="dxa"/>
          </w:tcPr>
          <w:p w14:paraId="32B35437" w14:textId="77777777" w:rsidR="000501CC" w:rsidRPr="009E2E9C" w:rsidRDefault="000501CC" w:rsidP="000501CC">
            <w:pPr>
              <w:widowControl/>
              <w:jc w:val="center"/>
              <w:rPr>
                <w:ins w:id="721" w:author="Author"/>
                <w:rFonts w:ascii="Times New Roman" w:eastAsia="Calibri" w:hAnsi="Times New Roman" w:cs="Times New Roman"/>
                <w:sz w:val="20"/>
                <w:szCs w:val="20"/>
              </w:rPr>
            </w:pPr>
            <w:ins w:id="722" w:author="Author">
              <w:r w:rsidRPr="009E2E9C">
                <w:rPr>
                  <w:rFonts w:ascii="Times New Roman" w:eastAsia="Calibri" w:hAnsi="Times New Roman" w:cs="Times New Roman"/>
                  <w:sz w:val="20"/>
                  <w:szCs w:val="20"/>
                </w:rPr>
                <w:t>265</w:t>
              </w:r>
            </w:ins>
          </w:p>
          <w:p w14:paraId="24B282CC" w14:textId="77777777" w:rsidR="000501CC" w:rsidRPr="009E2E9C" w:rsidRDefault="000501CC" w:rsidP="000501CC">
            <w:pPr>
              <w:widowControl/>
              <w:jc w:val="center"/>
              <w:rPr>
                <w:ins w:id="723" w:author="Author"/>
                <w:rFonts w:ascii="Times New Roman" w:eastAsia="Calibri" w:hAnsi="Times New Roman" w:cs="Times New Roman"/>
                <w:sz w:val="20"/>
                <w:szCs w:val="20"/>
              </w:rPr>
            </w:pPr>
            <w:ins w:id="724" w:author="Author">
              <w:r w:rsidRPr="009E2E9C">
                <w:rPr>
                  <w:rFonts w:ascii="Times New Roman" w:eastAsia="Calibri" w:hAnsi="Times New Roman" w:cs="Times New Roman"/>
                  <w:sz w:val="20"/>
                  <w:szCs w:val="20"/>
                </w:rPr>
                <w:t>(7.4)</w:t>
              </w:r>
            </w:ins>
          </w:p>
        </w:tc>
        <w:tc>
          <w:tcPr>
            <w:tcW w:w="1710" w:type="dxa"/>
          </w:tcPr>
          <w:p w14:paraId="6F508427" w14:textId="77777777" w:rsidR="000501CC" w:rsidRPr="009E2E9C" w:rsidRDefault="000501CC" w:rsidP="000501CC">
            <w:pPr>
              <w:widowControl/>
              <w:jc w:val="center"/>
              <w:rPr>
                <w:ins w:id="725" w:author="Author"/>
                <w:rFonts w:ascii="Times New Roman" w:eastAsia="Calibri" w:hAnsi="Times New Roman" w:cs="Times New Roman"/>
                <w:sz w:val="20"/>
                <w:szCs w:val="20"/>
              </w:rPr>
            </w:pPr>
            <w:ins w:id="726" w:author="Author">
              <w:r w:rsidRPr="009E2E9C">
                <w:rPr>
                  <w:rFonts w:ascii="Times New Roman" w:eastAsia="Calibri" w:hAnsi="Times New Roman" w:cs="Times New Roman"/>
                  <w:sz w:val="20"/>
                  <w:szCs w:val="20"/>
                </w:rPr>
                <w:t>19</w:t>
              </w:r>
            </w:ins>
          </w:p>
          <w:p w14:paraId="7EEAC746" w14:textId="77777777" w:rsidR="000501CC" w:rsidRPr="009E2E9C" w:rsidRDefault="000501CC" w:rsidP="000501CC">
            <w:pPr>
              <w:widowControl/>
              <w:jc w:val="center"/>
              <w:rPr>
                <w:ins w:id="727" w:author="Author"/>
                <w:rFonts w:ascii="Times New Roman" w:eastAsia="Calibri" w:hAnsi="Times New Roman" w:cs="Times New Roman"/>
                <w:sz w:val="20"/>
                <w:szCs w:val="20"/>
              </w:rPr>
            </w:pPr>
            <w:ins w:id="728" w:author="Author">
              <w:r w:rsidRPr="009E2E9C">
                <w:rPr>
                  <w:rFonts w:ascii="Times New Roman" w:eastAsia="Calibri" w:hAnsi="Times New Roman" w:cs="Times New Roman"/>
                  <w:sz w:val="20"/>
                  <w:szCs w:val="20"/>
                </w:rPr>
                <w:t>(0.5)</w:t>
              </w:r>
            </w:ins>
          </w:p>
        </w:tc>
        <w:tc>
          <w:tcPr>
            <w:tcW w:w="1710" w:type="dxa"/>
          </w:tcPr>
          <w:p w14:paraId="0FEBB30E" w14:textId="77777777" w:rsidR="000501CC" w:rsidRPr="009E2E9C" w:rsidRDefault="000501CC" w:rsidP="000501CC">
            <w:pPr>
              <w:widowControl/>
              <w:jc w:val="center"/>
              <w:rPr>
                <w:ins w:id="729" w:author="Author"/>
                <w:rFonts w:ascii="Times New Roman" w:eastAsia="Calibri" w:hAnsi="Times New Roman" w:cs="Times New Roman"/>
                <w:sz w:val="20"/>
                <w:szCs w:val="20"/>
              </w:rPr>
            </w:pPr>
            <w:ins w:id="730" w:author="Author">
              <w:r w:rsidRPr="009E2E9C">
                <w:rPr>
                  <w:rFonts w:ascii="Times New Roman" w:eastAsia="Calibri" w:hAnsi="Times New Roman" w:cs="Times New Roman"/>
                  <w:sz w:val="20"/>
                  <w:szCs w:val="20"/>
                </w:rPr>
                <w:t>13</w:t>
              </w:r>
            </w:ins>
          </w:p>
          <w:p w14:paraId="6040E5D8" w14:textId="77777777" w:rsidR="000501CC" w:rsidRPr="009E2E9C" w:rsidRDefault="000501CC" w:rsidP="000501CC">
            <w:pPr>
              <w:widowControl/>
              <w:jc w:val="center"/>
              <w:rPr>
                <w:ins w:id="731" w:author="Author"/>
                <w:rFonts w:ascii="Times New Roman" w:eastAsia="Calibri" w:hAnsi="Times New Roman" w:cs="Times New Roman"/>
                <w:sz w:val="20"/>
                <w:szCs w:val="20"/>
              </w:rPr>
            </w:pPr>
            <w:ins w:id="732" w:author="Author">
              <w:r w:rsidRPr="009E2E9C">
                <w:rPr>
                  <w:rFonts w:ascii="Times New Roman" w:eastAsia="Calibri" w:hAnsi="Times New Roman" w:cs="Times New Roman"/>
                  <w:sz w:val="20"/>
                  <w:szCs w:val="20"/>
                </w:rPr>
                <w:t>(0.4)</w:t>
              </w:r>
            </w:ins>
          </w:p>
        </w:tc>
      </w:tr>
      <w:tr w:rsidR="000501CC" w:rsidRPr="009E2E9C" w14:paraId="2F436FF2" w14:textId="77777777" w:rsidTr="000501CC">
        <w:trPr>
          <w:ins w:id="733" w:author="Author"/>
        </w:trPr>
        <w:tc>
          <w:tcPr>
            <w:tcW w:w="2245" w:type="dxa"/>
          </w:tcPr>
          <w:p w14:paraId="0878E643" w14:textId="77777777" w:rsidR="000501CC" w:rsidRPr="009E2E9C" w:rsidRDefault="000501CC" w:rsidP="000501CC">
            <w:pPr>
              <w:widowControl/>
              <w:rPr>
                <w:ins w:id="734" w:author="Author"/>
                <w:rFonts w:ascii="Times New Roman" w:eastAsia="Calibri" w:hAnsi="Times New Roman" w:cs="Times New Roman"/>
                <w:sz w:val="20"/>
                <w:szCs w:val="20"/>
              </w:rPr>
            </w:pPr>
            <w:ins w:id="735" w:author="Author">
              <w:r w:rsidRPr="009E2E9C">
                <w:rPr>
                  <w:rFonts w:ascii="Times New Roman" w:eastAsia="Calibri" w:hAnsi="Times New Roman" w:cs="Times New Roman"/>
                  <w:sz w:val="20"/>
                  <w:szCs w:val="20"/>
                </w:rPr>
                <w:t>Erythema (redness), Grade 3</w:t>
              </w:r>
              <w:r w:rsidRPr="009E2E9C">
                <w:rPr>
                  <w:rFonts w:ascii="Times New Roman" w:eastAsia="Calibri" w:hAnsi="Times New Roman" w:cs="Times New Roman"/>
                  <w:sz w:val="20"/>
                  <w:szCs w:val="20"/>
                  <w:vertAlign w:val="superscript"/>
                </w:rPr>
                <w:t>c</w:t>
              </w:r>
            </w:ins>
          </w:p>
        </w:tc>
        <w:tc>
          <w:tcPr>
            <w:tcW w:w="1710" w:type="dxa"/>
          </w:tcPr>
          <w:p w14:paraId="21264EE4" w14:textId="77777777" w:rsidR="000501CC" w:rsidRPr="009E2E9C" w:rsidRDefault="000501CC" w:rsidP="000501CC">
            <w:pPr>
              <w:widowControl/>
              <w:jc w:val="center"/>
              <w:rPr>
                <w:ins w:id="736" w:author="Author"/>
                <w:rFonts w:ascii="Times New Roman" w:eastAsia="Calibri" w:hAnsi="Times New Roman" w:cs="Times New Roman"/>
                <w:sz w:val="20"/>
                <w:szCs w:val="20"/>
              </w:rPr>
            </w:pPr>
            <w:ins w:id="737" w:author="Author">
              <w:r w:rsidRPr="009E2E9C">
                <w:rPr>
                  <w:rFonts w:ascii="Times New Roman" w:eastAsia="Calibri" w:hAnsi="Times New Roman" w:cs="Times New Roman"/>
                  <w:sz w:val="20"/>
                  <w:szCs w:val="20"/>
                </w:rPr>
                <w:t>8</w:t>
              </w:r>
            </w:ins>
          </w:p>
          <w:p w14:paraId="55AD3D4B" w14:textId="77777777" w:rsidR="000501CC" w:rsidRPr="009E2E9C" w:rsidRDefault="000501CC" w:rsidP="000501CC">
            <w:pPr>
              <w:widowControl/>
              <w:jc w:val="center"/>
              <w:rPr>
                <w:ins w:id="738" w:author="Author"/>
                <w:rFonts w:ascii="Times New Roman" w:eastAsia="Calibri" w:hAnsi="Times New Roman" w:cs="Times New Roman"/>
                <w:sz w:val="20"/>
                <w:szCs w:val="20"/>
              </w:rPr>
            </w:pPr>
            <w:ins w:id="739" w:author="Author">
              <w:r w:rsidRPr="009E2E9C">
                <w:rPr>
                  <w:rFonts w:ascii="Times New Roman" w:eastAsia="Calibri" w:hAnsi="Times New Roman" w:cs="Times New Roman"/>
                  <w:sz w:val="20"/>
                  <w:szCs w:val="20"/>
                </w:rPr>
                <w:t>(0.2)</w:t>
              </w:r>
            </w:ins>
          </w:p>
        </w:tc>
        <w:tc>
          <w:tcPr>
            <w:tcW w:w="1710" w:type="dxa"/>
          </w:tcPr>
          <w:p w14:paraId="7215567C" w14:textId="77777777" w:rsidR="000501CC" w:rsidRPr="009E2E9C" w:rsidRDefault="000501CC" w:rsidP="000501CC">
            <w:pPr>
              <w:widowControl/>
              <w:jc w:val="center"/>
              <w:rPr>
                <w:ins w:id="740" w:author="Author"/>
                <w:rFonts w:ascii="Times New Roman" w:eastAsia="Calibri" w:hAnsi="Times New Roman" w:cs="Times New Roman"/>
                <w:sz w:val="20"/>
                <w:szCs w:val="20"/>
              </w:rPr>
            </w:pPr>
            <w:ins w:id="741" w:author="Author">
              <w:r w:rsidRPr="009E2E9C">
                <w:rPr>
                  <w:rFonts w:ascii="Times New Roman" w:eastAsia="Calibri" w:hAnsi="Times New Roman" w:cs="Times New Roman"/>
                  <w:sz w:val="20"/>
                  <w:szCs w:val="20"/>
                </w:rPr>
                <w:t>75</w:t>
              </w:r>
            </w:ins>
          </w:p>
          <w:p w14:paraId="37A3D6FF" w14:textId="77777777" w:rsidR="000501CC" w:rsidRPr="009E2E9C" w:rsidRDefault="000501CC" w:rsidP="000501CC">
            <w:pPr>
              <w:widowControl/>
              <w:jc w:val="center"/>
              <w:rPr>
                <w:ins w:id="742" w:author="Author"/>
                <w:rFonts w:ascii="Times New Roman" w:eastAsia="Calibri" w:hAnsi="Times New Roman" w:cs="Times New Roman"/>
                <w:sz w:val="20"/>
                <w:szCs w:val="20"/>
              </w:rPr>
            </w:pPr>
            <w:ins w:id="743" w:author="Author">
              <w:r w:rsidRPr="009E2E9C">
                <w:rPr>
                  <w:rFonts w:ascii="Times New Roman" w:eastAsia="Calibri" w:hAnsi="Times New Roman" w:cs="Times New Roman"/>
                  <w:sz w:val="20"/>
                  <w:szCs w:val="20"/>
                </w:rPr>
                <w:t>(2.1)</w:t>
              </w:r>
            </w:ins>
          </w:p>
        </w:tc>
        <w:tc>
          <w:tcPr>
            <w:tcW w:w="1710" w:type="dxa"/>
          </w:tcPr>
          <w:p w14:paraId="237BC988" w14:textId="77777777" w:rsidR="000501CC" w:rsidRPr="009E2E9C" w:rsidRDefault="000501CC" w:rsidP="000501CC">
            <w:pPr>
              <w:widowControl/>
              <w:jc w:val="center"/>
              <w:rPr>
                <w:ins w:id="744" w:author="Author"/>
                <w:rFonts w:ascii="Times New Roman" w:eastAsia="Calibri" w:hAnsi="Times New Roman" w:cs="Times New Roman"/>
                <w:sz w:val="20"/>
                <w:szCs w:val="20"/>
              </w:rPr>
            </w:pPr>
            <w:ins w:id="745" w:author="Author">
              <w:r w:rsidRPr="009E2E9C">
                <w:rPr>
                  <w:rFonts w:ascii="Times New Roman" w:eastAsia="Calibri" w:hAnsi="Times New Roman" w:cs="Times New Roman"/>
                  <w:sz w:val="20"/>
                  <w:szCs w:val="20"/>
                </w:rPr>
                <w:t>2</w:t>
              </w:r>
            </w:ins>
          </w:p>
          <w:p w14:paraId="5EEF3887" w14:textId="77777777" w:rsidR="000501CC" w:rsidRPr="009E2E9C" w:rsidRDefault="000501CC" w:rsidP="000501CC">
            <w:pPr>
              <w:widowControl/>
              <w:jc w:val="center"/>
              <w:rPr>
                <w:ins w:id="746" w:author="Author"/>
                <w:rFonts w:ascii="Times New Roman" w:eastAsia="Calibri" w:hAnsi="Times New Roman" w:cs="Times New Roman"/>
                <w:sz w:val="20"/>
                <w:szCs w:val="20"/>
              </w:rPr>
            </w:pPr>
            <w:ins w:id="747" w:author="Author">
              <w:r w:rsidRPr="009E2E9C">
                <w:rPr>
                  <w:rFonts w:ascii="Times New Roman" w:eastAsia="Calibri" w:hAnsi="Times New Roman" w:cs="Times New Roman"/>
                  <w:sz w:val="20"/>
                  <w:szCs w:val="20"/>
                </w:rPr>
                <w:t>(&lt;0.1)</w:t>
              </w:r>
            </w:ins>
          </w:p>
        </w:tc>
        <w:tc>
          <w:tcPr>
            <w:tcW w:w="1710" w:type="dxa"/>
          </w:tcPr>
          <w:p w14:paraId="1A586FE2" w14:textId="77777777" w:rsidR="000501CC" w:rsidRPr="009E2E9C" w:rsidRDefault="000501CC" w:rsidP="000501CC">
            <w:pPr>
              <w:widowControl/>
              <w:jc w:val="center"/>
              <w:rPr>
                <w:ins w:id="748" w:author="Author"/>
                <w:rFonts w:ascii="Times New Roman" w:eastAsia="Calibri" w:hAnsi="Times New Roman" w:cs="Times New Roman"/>
                <w:sz w:val="20"/>
                <w:szCs w:val="20"/>
              </w:rPr>
            </w:pPr>
            <w:ins w:id="749" w:author="Author">
              <w:r w:rsidRPr="009E2E9C">
                <w:rPr>
                  <w:rFonts w:ascii="Times New Roman" w:eastAsia="Calibri" w:hAnsi="Times New Roman" w:cs="Times New Roman"/>
                  <w:sz w:val="20"/>
                  <w:szCs w:val="20"/>
                </w:rPr>
                <w:t>3</w:t>
              </w:r>
            </w:ins>
          </w:p>
          <w:p w14:paraId="4DC8E69A" w14:textId="77777777" w:rsidR="000501CC" w:rsidRPr="009E2E9C" w:rsidRDefault="000501CC" w:rsidP="000501CC">
            <w:pPr>
              <w:widowControl/>
              <w:jc w:val="center"/>
              <w:rPr>
                <w:ins w:id="750" w:author="Author"/>
                <w:rFonts w:ascii="Times New Roman" w:eastAsia="Calibri" w:hAnsi="Times New Roman" w:cs="Times New Roman"/>
                <w:sz w:val="20"/>
                <w:szCs w:val="20"/>
              </w:rPr>
            </w:pPr>
            <w:ins w:id="751" w:author="Author">
              <w:r w:rsidRPr="009E2E9C">
                <w:rPr>
                  <w:rFonts w:ascii="Times New Roman" w:eastAsia="Calibri" w:hAnsi="Times New Roman" w:cs="Times New Roman"/>
                  <w:sz w:val="20"/>
                  <w:szCs w:val="20"/>
                </w:rPr>
                <w:t>(&lt;0.1)</w:t>
              </w:r>
            </w:ins>
          </w:p>
        </w:tc>
      </w:tr>
      <w:tr w:rsidR="000501CC" w:rsidRPr="009E2E9C" w14:paraId="7F28AA66" w14:textId="77777777" w:rsidTr="000501CC">
        <w:trPr>
          <w:ins w:id="752" w:author="Author"/>
        </w:trPr>
        <w:tc>
          <w:tcPr>
            <w:tcW w:w="2245" w:type="dxa"/>
          </w:tcPr>
          <w:p w14:paraId="492A7420" w14:textId="77777777" w:rsidR="000501CC" w:rsidRPr="009E2E9C" w:rsidRDefault="000501CC" w:rsidP="000501CC">
            <w:pPr>
              <w:widowControl/>
              <w:rPr>
                <w:ins w:id="753" w:author="Author"/>
                <w:rFonts w:ascii="Times New Roman" w:eastAsia="Calibri" w:hAnsi="Times New Roman" w:cs="Times New Roman"/>
                <w:b/>
                <w:bCs/>
                <w:sz w:val="20"/>
                <w:szCs w:val="20"/>
              </w:rPr>
            </w:pPr>
            <w:ins w:id="754" w:author="Author">
              <w:r w:rsidRPr="009E2E9C">
                <w:rPr>
                  <w:rFonts w:ascii="Times New Roman" w:eastAsia="Calibri" w:hAnsi="Times New Roman" w:cs="Times New Roman"/>
                  <w:b/>
                  <w:bCs/>
                  <w:sz w:val="20"/>
                  <w:szCs w:val="20"/>
                </w:rPr>
                <w:t>Systemic Adverse Reactions</w:t>
              </w:r>
            </w:ins>
          </w:p>
        </w:tc>
        <w:tc>
          <w:tcPr>
            <w:tcW w:w="1710" w:type="dxa"/>
          </w:tcPr>
          <w:p w14:paraId="7CB5C7F6" w14:textId="77777777" w:rsidR="000501CC" w:rsidRPr="009E2E9C" w:rsidRDefault="000501CC" w:rsidP="000501CC">
            <w:pPr>
              <w:widowControl/>
              <w:jc w:val="center"/>
              <w:rPr>
                <w:ins w:id="755" w:author="Author"/>
                <w:rFonts w:ascii="Times New Roman" w:eastAsia="Calibri" w:hAnsi="Times New Roman" w:cs="Times New Roman"/>
                <w:sz w:val="20"/>
                <w:szCs w:val="20"/>
              </w:rPr>
            </w:pPr>
          </w:p>
        </w:tc>
        <w:tc>
          <w:tcPr>
            <w:tcW w:w="1710" w:type="dxa"/>
          </w:tcPr>
          <w:p w14:paraId="64C52E7D" w14:textId="77777777" w:rsidR="000501CC" w:rsidRPr="009E2E9C" w:rsidRDefault="000501CC" w:rsidP="000501CC">
            <w:pPr>
              <w:widowControl/>
              <w:jc w:val="center"/>
              <w:rPr>
                <w:ins w:id="756" w:author="Author"/>
                <w:rFonts w:ascii="Times New Roman" w:eastAsia="Calibri" w:hAnsi="Times New Roman" w:cs="Times New Roman"/>
                <w:sz w:val="20"/>
                <w:szCs w:val="20"/>
              </w:rPr>
            </w:pPr>
          </w:p>
        </w:tc>
        <w:tc>
          <w:tcPr>
            <w:tcW w:w="1710" w:type="dxa"/>
          </w:tcPr>
          <w:p w14:paraId="7B9550A4" w14:textId="77777777" w:rsidR="000501CC" w:rsidRPr="009E2E9C" w:rsidRDefault="000501CC" w:rsidP="000501CC">
            <w:pPr>
              <w:widowControl/>
              <w:jc w:val="center"/>
              <w:rPr>
                <w:ins w:id="757" w:author="Author"/>
                <w:rFonts w:ascii="Times New Roman" w:eastAsia="Calibri" w:hAnsi="Times New Roman" w:cs="Times New Roman"/>
                <w:sz w:val="20"/>
                <w:szCs w:val="20"/>
              </w:rPr>
            </w:pPr>
          </w:p>
        </w:tc>
        <w:tc>
          <w:tcPr>
            <w:tcW w:w="1710" w:type="dxa"/>
          </w:tcPr>
          <w:p w14:paraId="2A439E9D" w14:textId="77777777" w:rsidR="000501CC" w:rsidRPr="009E2E9C" w:rsidRDefault="000501CC" w:rsidP="000501CC">
            <w:pPr>
              <w:widowControl/>
              <w:jc w:val="center"/>
              <w:rPr>
                <w:ins w:id="758" w:author="Author"/>
                <w:rFonts w:ascii="Times New Roman" w:eastAsia="Calibri" w:hAnsi="Times New Roman" w:cs="Times New Roman"/>
                <w:sz w:val="20"/>
                <w:szCs w:val="20"/>
              </w:rPr>
            </w:pPr>
          </w:p>
        </w:tc>
      </w:tr>
      <w:tr w:rsidR="000501CC" w:rsidRPr="009E2E9C" w14:paraId="6EA529F9" w14:textId="77777777" w:rsidTr="000501CC">
        <w:trPr>
          <w:ins w:id="759" w:author="Author"/>
        </w:trPr>
        <w:tc>
          <w:tcPr>
            <w:tcW w:w="2245" w:type="dxa"/>
          </w:tcPr>
          <w:p w14:paraId="561E0231" w14:textId="77777777" w:rsidR="000501CC" w:rsidRPr="009E2E9C" w:rsidRDefault="000501CC" w:rsidP="000501CC">
            <w:pPr>
              <w:widowControl/>
              <w:rPr>
                <w:ins w:id="760" w:author="Author"/>
                <w:rFonts w:ascii="Times New Roman" w:eastAsia="Calibri" w:hAnsi="Times New Roman" w:cs="Times New Roman"/>
                <w:sz w:val="20"/>
                <w:szCs w:val="20"/>
              </w:rPr>
            </w:pPr>
            <w:ins w:id="761" w:author="Author">
              <w:r w:rsidRPr="009E2E9C">
                <w:rPr>
                  <w:rFonts w:ascii="Times New Roman" w:eastAsia="Calibri" w:hAnsi="Times New Roman" w:cs="Times New Roman"/>
                  <w:sz w:val="20"/>
                  <w:szCs w:val="20"/>
                </w:rPr>
                <w:t>Fatigue</w:t>
              </w:r>
            </w:ins>
          </w:p>
        </w:tc>
        <w:tc>
          <w:tcPr>
            <w:tcW w:w="1710" w:type="dxa"/>
          </w:tcPr>
          <w:p w14:paraId="5846E472" w14:textId="77777777" w:rsidR="000501CC" w:rsidRPr="009E2E9C" w:rsidRDefault="000501CC" w:rsidP="000501CC">
            <w:pPr>
              <w:widowControl/>
              <w:jc w:val="center"/>
              <w:rPr>
                <w:ins w:id="762" w:author="Author"/>
                <w:rFonts w:ascii="Times New Roman" w:eastAsia="Calibri" w:hAnsi="Times New Roman" w:cs="Times New Roman"/>
                <w:sz w:val="20"/>
                <w:szCs w:val="20"/>
              </w:rPr>
            </w:pPr>
            <w:ins w:id="763" w:author="Author">
              <w:r w:rsidRPr="009E2E9C">
                <w:rPr>
                  <w:rFonts w:ascii="Times New Roman" w:eastAsia="Calibri" w:hAnsi="Times New Roman" w:cs="Times New Roman"/>
                  <w:sz w:val="20"/>
                  <w:szCs w:val="20"/>
                </w:rPr>
                <w:t>1,251</w:t>
              </w:r>
            </w:ins>
          </w:p>
          <w:p w14:paraId="32B6D0AB" w14:textId="77777777" w:rsidR="000501CC" w:rsidRPr="009E2E9C" w:rsidRDefault="000501CC" w:rsidP="000501CC">
            <w:pPr>
              <w:widowControl/>
              <w:jc w:val="center"/>
              <w:rPr>
                <w:ins w:id="764" w:author="Author"/>
                <w:rFonts w:ascii="Times New Roman" w:eastAsia="Calibri" w:hAnsi="Times New Roman" w:cs="Times New Roman"/>
                <w:sz w:val="20"/>
                <w:szCs w:val="20"/>
              </w:rPr>
            </w:pPr>
            <w:ins w:id="765" w:author="Author">
              <w:r w:rsidRPr="009E2E9C">
                <w:rPr>
                  <w:rFonts w:ascii="Times New Roman" w:eastAsia="Calibri" w:hAnsi="Times New Roman" w:cs="Times New Roman"/>
                  <w:sz w:val="20"/>
                  <w:szCs w:val="20"/>
                </w:rPr>
                <w:t>(33.3)</w:t>
              </w:r>
            </w:ins>
          </w:p>
        </w:tc>
        <w:tc>
          <w:tcPr>
            <w:tcW w:w="1710" w:type="dxa"/>
          </w:tcPr>
          <w:p w14:paraId="2A6FEF23" w14:textId="77777777" w:rsidR="000501CC" w:rsidRPr="009E2E9C" w:rsidRDefault="000501CC" w:rsidP="000501CC">
            <w:pPr>
              <w:widowControl/>
              <w:jc w:val="center"/>
              <w:rPr>
                <w:ins w:id="766" w:author="Author"/>
                <w:rFonts w:ascii="Times New Roman" w:eastAsia="Calibri" w:hAnsi="Times New Roman" w:cs="Times New Roman"/>
                <w:sz w:val="20"/>
                <w:szCs w:val="20"/>
              </w:rPr>
            </w:pPr>
            <w:ins w:id="767" w:author="Author">
              <w:r w:rsidRPr="009E2E9C">
                <w:rPr>
                  <w:rFonts w:ascii="Times New Roman" w:eastAsia="Calibri" w:hAnsi="Times New Roman" w:cs="Times New Roman"/>
                  <w:sz w:val="20"/>
                  <w:szCs w:val="20"/>
                </w:rPr>
                <w:t>2,094</w:t>
              </w:r>
            </w:ins>
          </w:p>
          <w:p w14:paraId="2335E257" w14:textId="77777777" w:rsidR="000501CC" w:rsidRPr="009E2E9C" w:rsidRDefault="000501CC" w:rsidP="000501CC">
            <w:pPr>
              <w:widowControl/>
              <w:jc w:val="center"/>
              <w:rPr>
                <w:ins w:id="768" w:author="Author"/>
                <w:rFonts w:ascii="Times New Roman" w:eastAsia="Calibri" w:hAnsi="Times New Roman" w:cs="Times New Roman"/>
                <w:sz w:val="20"/>
                <w:szCs w:val="20"/>
              </w:rPr>
            </w:pPr>
            <w:ins w:id="769" w:author="Author">
              <w:r w:rsidRPr="009E2E9C">
                <w:rPr>
                  <w:rFonts w:ascii="Times New Roman" w:eastAsia="Calibri" w:hAnsi="Times New Roman" w:cs="Times New Roman"/>
                  <w:sz w:val="20"/>
                  <w:szCs w:val="20"/>
                </w:rPr>
                <w:t>(58.4)</w:t>
              </w:r>
            </w:ins>
          </w:p>
        </w:tc>
        <w:tc>
          <w:tcPr>
            <w:tcW w:w="1710" w:type="dxa"/>
          </w:tcPr>
          <w:p w14:paraId="6538E82A" w14:textId="77777777" w:rsidR="000501CC" w:rsidRPr="009E2E9C" w:rsidRDefault="000501CC" w:rsidP="000501CC">
            <w:pPr>
              <w:widowControl/>
              <w:jc w:val="center"/>
              <w:rPr>
                <w:ins w:id="770" w:author="Author"/>
                <w:rFonts w:ascii="Times New Roman" w:eastAsia="Calibri" w:hAnsi="Times New Roman" w:cs="Times New Roman"/>
                <w:sz w:val="20"/>
                <w:szCs w:val="20"/>
              </w:rPr>
            </w:pPr>
            <w:ins w:id="771" w:author="Author">
              <w:r w:rsidRPr="009E2E9C">
                <w:rPr>
                  <w:rFonts w:ascii="Times New Roman" w:eastAsia="Calibri" w:hAnsi="Times New Roman" w:cs="Times New Roman"/>
                  <w:sz w:val="20"/>
                  <w:szCs w:val="20"/>
                </w:rPr>
                <w:t>851</w:t>
              </w:r>
            </w:ins>
          </w:p>
          <w:p w14:paraId="532F74D0" w14:textId="77777777" w:rsidR="000501CC" w:rsidRPr="009E2E9C" w:rsidRDefault="000501CC" w:rsidP="000501CC">
            <w:pPr>
              <w:widowControl/>
              <w:jc w:val="center"/>
              <w:rPr>
                <w:ins w:id="772" w:author="Author"/>
                <w:rFonts w:ascii="Times New Roman" w:eastAsia="Calibri" w:hAnsi="Times New Roman" w:cs="Times New Roman"/>
                <w:sz w:val="20"/>
                <w:szCs w:val="20"/>
              </w:rPr>
            </w:pPr>
            <w:ins w:id="773" w:author="Author">
              <w:r w:rsidRPr="009E2E9C">
                <w:rPr>
                  <w:rFonts w:ascii="Times New Roman" w:eastAsia="Calibri" w:hAnsi="Times New Roman" w:cs="Times New Roman"/>
                  <w:sz w:val="20"/>
                  <w:szCs w:val="20"/>
                </w:rPr>
                <w:t>(22.7)</w:t>
              </w:r>
            </w:ins>
          </w:p>
        </w:tc>
        <w:tc>
          <w:tcPr>
            <w:tcW w:w="1710" w:type="dxa"/>
          </w:tcPr>
          <w:p w14:paraId="5EA13C6F" w14:textId="77777777" w:rsidR="000501CC" w:rsidRPr="009E2E9C" w:rsidRDefault="000501CC" w:rsidP="000501CC">
            <w:pPr>
              <w:widowControl/>
              <w:jc w:val="center"/>
              <w:rPr>
                <w:ins w:id="774" w:author="Author"/>
                <w:rFonts w:ascii="Times New Roman" w:eastAsia="Calibri" w:hAnsi="Times New Roman" w:cs="Times New Roman"/>
                <w:sz w:val="20"/>
                <w:szCs w:val="20"/>
              </w:rPr>
            </w:pPr>
            <w:ins w:id="775" w:author="Author">
              <w:r w:rsidRPr="009E2E9C">
                <w:rPr>
                  <w:rFonts w:ascii="Times New Roman" w:eastAsia="Calibri" w:hAnsi="Times New Roman" w:cs="Times New Roman"/>
                  <w:sz w:val="20"/>
                  <w:szCs w:val="20"/>
                </w:rPr>
                <w:t>695</w:t>
              </w:r>
            </w:ins>
          </w:p>
          <w:p w14:paraId="6A98453D" w14:textId="77777777" w:rsidR="000501CC" w:rsidRPr="009E2E9C" w:rsidRDefault="000501CC" w:rsidP="000501CC">
            <w:pPr>
              <w:widowControl/>
              <w:jc w:val="center"/>
              <w:rPr>
                <w:ins w:id="776" w:author="Author"/>
                <w:rFonts w:ascii="Times New Roman" w:eastAsia="Calibri" w:hAnsi="Times New Roman" w:cs="Times New Roman"/>
                <w:sz w:val="20"/>
                <w:szCs w:val="20"/>
              </w:rPr>
            </w:pPr>
            <w:ins w:id="777" w:author="Author">
              <w:r w:rsidRPr="009E2E9C">
                <w:rPr>
                  <w:rFonts w:ascii="Times New Roman" w:eastAsia="Calibri" w:hAnsi="Times New Roman" w:cs="Times New Roman"/>
                  <w:sz w:val="20"/>
                  <w:szCs w:val="20"/>
                </w:rPr>
                <w:t>(19.6)</w:t>
              </w:r>
            </w:ins>
          </w:p>
        </w:tc>
      </w:tr>
      <w:tr w:rsidR="000501CC" w:rsidRPr="009E2E9C" w14:paraId="738981EA" w14:textId="77777777" w:rsidTr="000501CC">
        <w:trPr>
          <w:ins w:id="778" w:author="Author"/>
        </w:trPr>
        <w:tc>
          <w:tcPr>
            <w:tcW w:w="2245" w:type="dxa"/>
          </w:tcPr>
          <w:p w14:paraId="5148161D" w14:textId="77777777" w:rsidR="000501CC" w:rsidRPr="009E2E9C" w:rsidRDefault="000501CC" w:rsidP="000501CC">
            <w:pPr>
              <w:widowControl/>
              <w:rPr>
                <w:ins w:id="779" w:author="Author"/>
                <w:rFonts w:ascii="Times New Roman" w:eastAsia="Calibri" w:hAnsi="Times New Roman" w:cs="Times New Roman"/>
                <w:sz w:val="20"/>
                <w:szCs w:val="20"/>
              </w:rPr>
            </w:pPr>
            <w:ins w:id="780" w:author="Autho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ins>
          </w:p>
        </w:tc>
        <w:tc>
          <w:tcPr>
            <w:tcW w:w="1710" w:type="dxa"/>
          </w:tcPr>
          <w:p w14:paraId="55853CA9" w14:textId="77777777" w:rsidR="000501CC" w:rsidRPr="009E2E9C" w:rsidRDefault="000501CC" w:rsidP="000501CC">
            <w:pPr>
              <w:widowControl/>
              <w:jc w:val="center"/>
              <w:rPr>
                <w:ins w:id="781" w:author="Author"/>
                <w:rFonts w:ascii="Times New Roman" w:eastAsia="Calibri" w:hAnsi="Times New Roman" w:cs="Times New Roman"/>
                <w:sz w:val="20"/>
                <w:szCs w:val="20"/>
              </w:rPr>
            </w:pPr>
            <w:ins w:id="782" w:author="Author">
              <w:r w:rsidRPr="009E2E9C">
                <w:rPr>
                  <w:rFonts w:ascii="Times New Roman" w:eastAsia="Calibri" w:hAnsi="Times New Roman" w:cs="Times New Roman"/>
                  <w:sz w:val="20"/>
                  <w:szCs w:val="20"/>
                </w:rPr>
                <w:t>30</w:t>
              </w:r>
            </w:ins>
          </w:p>
          <w:p w14:paraId="73750F56" w14:textId="77777777" w:rsidR="000501CC" w:rsidRPr="009E2E9C" w:rsidRDefault="000501CC" w:rsidP="000501CC">
            <w:pPr>
              <w:widowControl/>
              <w:jc w:val="center"/>
              <w:rPr>
                <w:ins w:id="783" w:author="Author"/>
                <w:rFonts w:ascii="Times New Roman" w:eastAsia="Calibri" w:hAnsi="Times New Roman" w:cs="Times New Roman"/>
                <w:sz w:val="20"/>
                <w:szCs w:val="20"/>
              </w:rPr>
            </w:pPr>
            <w:ins w:id="784" w:author="Author">
              <w:r w:rsidRPr="009E2E9C">
                <w:rPr>
                  <w:rFonts w:ascii="Times New Roman" w:eastAsia="Calibri" w:hAnsi="Times New Roman" w:cs="Times New Roman"/>
                  <w:sz w:val="20"/>
                  <w:szCs w:val="20"/>
                </w:rPr>
                <w:t>(0.8)</w:t>
              </w:r>
            </w:ins>
          </w:p>
        </w:tc>
        <w:tc>
          <w:tcPr>
            <w:tcW w:w="1710" w:type="dxa"/>
          </w:tcPr>
          <w:p w14:paraId="6CDA3E51" w14:textId="77777777" w:rsidR="000501CC" w:rsidRPr="009E2E9C" w:rsidRDefault="000501CC" w:rsidP="000501CC">
            <w:pPr>
              <w:widowControl/>
              <w:jc w:val="center"/>
              <w:rPr>
                <w:ins w:id="785" w:author="Author"/>
                <w:rFonts w:ascii="Times New Roman" w:eastAsia="Calibri" w:hAnsi="Times New Roman" w:cs="Times New Roman"/>
                <w:sz w:val="20"/>
                <w:szCs w:val="20"/>
              </w:rPr>
            </w:pPr>
            <w:ins w:id="786" w:author="Author">
              <w:r w:rsidRPr="009E2E9C">
                <w:rPr>
                  <w:rFonts w:ascii="Times New Roman" w:eastAsia="Calibri" w:hAnsi="Times New Roman" w:cs="Times New Roman"/>
                  <w:sz w:val="20"/>
                  <w:szCs w:val="20"/>
                </w:rPr>
                <w:t>248</w:t>
              </w:r>
            </w:ins>
          </w:p>
          <w:p w14:paraId="0B958ECF" w14:textId="77777777" w:rsidR="000501CC" w:rsidRPr="009E2E9C" w:rsidRDefault="000501CC" w:rsidP="000501CC">
            <w:pPr>
              <w:widowControl/>
              <w:jc w:val="center"/>
              <w:rPr>
                <w:ins w:id="787" w:author="Author"/>
                <w:rFonts w:ascii="Times New Roman" w:eastAsia="Calibri" w:hAnsi="Times New Roman" w:cs="Times New Roman"/>
                <w:sz w:val="20"/>
                <w:szCs w:val="20"/>
              </w:rPr>
            </w:pPr>
            <w:ins w:id="788" w:author="Author">
              <w:r w:rsidRPr="009E2E9C">
                <w:rPr>
                  <w:rFonts w:ascii="Times New Roman" w:eastAsia="Calibri" w:hAnsi="Times New Roman" w:cs="Times New Roman"/>
                  <w:sz w:val="20"/>
                  <w:szCs w:val="20"/>
                </w:rPr>
                <w:t>(6.9)</w:t>
              </w:r>
            </w:ins>
          </w:p>
        </w:tc>
        <w:tc>
          <w:tcPr>
            <w:tcW w:w="1710" w:type="dxa"/>
          </w:tcPr>
          <w:p w14:paraId="0394458A" w14:textId="77777777" w:rsidR="000501CC" w:rsidRPr="009E2E9C" w:rsidRDefault="000501CC" w:rsidP="000501CC">
            <w:pPr>
              <w:widowControl/>
              <w:jc w:val="center"/>
              <w:rPr>
                <w:ins w:id="789" w:author="Author"/>
                <w:rFonts w:ascii="Times New Roman" w:eastAsia="Calibri" w:hAnsi="Times New Roman" w:cs="Times New Roman"/>
                <w:sz w:val="20"/>
                <w:szCs w:val="20"/>
              </w:rPr>
            </w:pPr>
            <w:ins w:id="790" w:author="Author">
              <w:r w:rsidRPr="009E2E9C">
                <w:rPr>
                  <w:rFonts w:ascii="Times New Roman" w:eastAsia="Calibri" w:hAnsi="Times New Roman" w:cs="Times New Roman"/>
                  <w:sz w:val="20"/>
                  <w:szCs w:val="20"/>
                </w:rPr>
                <w:t>23</w:t>
              </w:r>
            </w:ins>
          </w:p>
          <w:p w14:paraId="6A3C644C" w14:textId="77777777" w:rsidR="000501CC" w:rsidRPr="009E2E9C" w:rsidRDefault="000501CC" w:rsidP="000501CC">
            <w:pPr>
              <w:widowControl/>
              <w:jc w:val="center"/>
              <w:rPr>
                <w:ins w:id="791" w:author="Author"/>
                <w:rFonts w:ascii="Times New Roman" w:eastAsia="Calibri" w:hAnsi="Times New Roman" w:cs="Times New Roman"/>
                <w:sz w:val="20"/>
                <w:szCs w:val="20"/>
              </w:rPr>
            </w:pPr>
            <w:ins w:id="792" w:author="Author">
              <w:r w:rsidRPr="009E2E9C">
                <w:rPr>
                  <w:rFonts w:ascii="Times New Roman" w:eastAsia="Calibri" w:hAnsi="Times New Roman" w:cs="Times New Roman"/>
                  <w:sz w:val="20"/>
                  <w:szCs w:val="20"/>
                </w:rPr>
                <w:t>(0.6)</w:t>
              </w:r>
            </w:ins>
          </w:p>
        </w:tc>
        <w:tc>
          <w:tcPr>
            <w:tcW w:w="1710" w:type="dxa"/>
          </w:tcPr>
          <w:p w14:paraId="29E0950C" w14:textId="77777777" w:rsidR="000501CC" w:rsidRPr="009E2E9C" w:rsidRDefault="000501CC" w:rsidP="000501CC">
            <w:pPr>
              <w:widowControl/>
              <w:jc w:val="center"/>
              <w:rPr>
                <w:ins w:id="793" w:author="Author"/>
                <w:rFonts w:ascii="Times New Roman" w:eastAsia="Calibri" w:hAnsi="Times New Roman" w:cs="Times New Roman"/>
                <w:sz w:val="20"/>
                <w:szCs w:val="20"/>
              </w:rPr>
            </w:pPr>
            <w:ins w:id="794" w:author="Author">
              <w:r w:rsidRPr="009E2E9C">
                <w:rPr>
                  <w:rFonts w:ascii="Times New Roman" w:eastAsia="Calibri" w:hAnsi="Times New Roman" w:cs="Times New Roman"/>
                  <w:sz w:val="20"/>
                  <w:szCs w:val="20"/>
                </w:rPr>
                <w:t>20</w:t>
              </w:r>
            </w:ins>
          </w:p>
          <w:p w14:paraId="27C2B43E" w14:textId="77777777" w:rsidR="000501CC" w:rsidRPr="009E2E9C" w:rsidRDefault="000501CC" w:rsidP="000501CC">
            <w:pPr>
              <w:widowControl/>
              <w:jc w:val="center"/>
              <w:rPr>
                <w:ins w:id="795" w:author="Author"/>
                <w:rFonts w:ascii="Times New Roman" w:eastAsia="Calibri" w:hAnsi="Times New Roman" w:cs="Times New Roman"/>
                <w:sz w:val="20"/>
                <w:szCs w:val="20"/>
              </w:rPr>
            </w:pPr>
            <w:ins w:id="796" w:author="Author">
              <w:r w:rsidRPr="009E2E9C">
                <w:rPr>
                  <w:rFonts w:ascii="Times New Roman" w:eastAsia="Calibri" w:hAnsi="Times New Roman" w:cs="Times New Roman"/>
                  <w:sz w:val="20"/>
                  <w:szCs w:val="20"/>
                </w:rPr>
                <w:t>(0.6)</w:t>
              </w:r>
            </w:ins>
          </w:p>
        </w:tc>
      </w:tr>
      <w:tr w:rsidR="000501CC" w:rsidRPr="009E2E9C" w14:paraId="57203566" w14:textId="77777777" w:rsidTr="000501CC">
        <w:trPr>
          <w:ins w:id="797" w:author="Author"/>
        </w:trPr>
        <w:tc>
          <w:tcPr>
            <w:tcW w:w="2245" w:type="dxa"/>
          </w:tcPr>
          <w:p w14:paraId="7D49F493" w14:textId="77777777" w:rsidR="000501CC" w:rsidRPr="009E2E9C" w:rsidRDefault="000501CC" w:rsidP="000501CC">
            <w:pPr>
              <w:widowControl/>
              <w:rPr>
                <w:ins w:id="798" w:author="Author"/>
                <w:rFonts w:ascii="Times New Roman" w:eastAsia="Calibri" w:hAnsi="Times New Roman" w:cs="Times New Roman"/>
                <w:sz w:val="20"/>
                <w:szCs w:val="20"/>
              </w:rPr>
            </w:pPr>
            <w:ins w:id="799" w:author="Author">
              <w:r w:rsidRPr="009E2E9C">
                <w:rPr>
                  <w:rFonts w:ascii="Times New Roman" w:eastAsia="Calibri" w:hAnsi="Times New Roman" w:cs="Times New Roman"/>
                  <w:sz w:val="20"/>
                  <w:szCs w:val="20"/>
                </w:rPr>
                <w:t>Headache</w:t>
              </w:r>
            </w:ins>
          </w:p>
        </w:tc>
        <w:tc>
          <w:tcPr>
            <w:tcW w:w="1710" w:type="dxa"/>
          </w:tcPr>
          <w:p w14:paraId="1938B44D" w14:textId="77777777" w:rsidR="000501CC" w:rsidRPr="009E2E9C" w:rsidRDefault="000501CC" w:rsidP="000501CC">
            <w:pPr>
              <w:widowControl/>
              <w:jc w:val="center"/>
              <w:rPr>
                <w:ins w:id="800" w:author="Author"/>
                <w:rFonts w:ascii="Times New Roman" w:eastAsia="Calibri" w:hAnsi="Times New Roman" w:cs="Times New Roman"/>
                <w:sz w:val="20"/>
                <w:szCs w:val="20"/>
              </w:rPr>
            </w:pPr>
            <w:ins w:id="801" w:author="Author">
              <w:r w:rsidRPr="009E2E9C">
                <w:rPr>
                  <w:rFonts w:ascii="Times New Roman" w:eastAsia="Calibri" w:hAnsi="Times New Roman" w:cs="Times New Roman"/>
                  <w:sz w:val="20"/>
                  <w:szCs w:val="20"/>
                </w:rPr>
                <w:t>921</w:t>
              </w:r>
            </w:ins>
          </w:p>
          <w:p w14:paraId="2F699C0E" w14:textId="77777777" w:rsidR="000501CC" w:rsidRPr="009E2E9C" w:rsidRDefault="000501CC" w:rsidP="000501CC">
            <w:pPr>
              <w:widowControl/>
              <w:jc w:val="center"/>
              <w:rPr>
                <w:ins w:id="802" w:author="Author"/>
                <w:rFonts w:ascii="Times New Roman" w:eastAsia="Calibri" w:hAnsi="Times New Roman" w:cs="Times New Roman"/>
                <w:sz w:val="20"/>
                <w:szCs w:val="20"/>
              </w:rPr>
            </w:pPr>
            <w:ins w:id="803" w:author="Author">
              <w:r w:rsidRPr="009E2E9C">
                <w:rPr>
                  <w:rFonts w:ascii="Times New Roman" w:eastAsia="Calibri" w:hAnsi="Times New Roman" w:cs="Times New Roman"/>
                  <w:sz w:val="20"/>
                  <w:szCs w:val="20"/>
                </w:rPr>
                <w:t>(24.5)</w:t>
              </w:r>
            </w:ins>
          </w:p>
        </w:tc>
        <w:tc>
          <w:tcPr>
            <w:tcW w:w="1710" w:type="dxa"/>
          </w:tcPr>
          <w:p w14:paraId="019493C4" w14:textId="77777777" w:rsidR="000501CC" w:rsidRPr="009E2E9C" w:rsidRDefault="000501CC" w:rsidP="000501CC">
            <w:pPr>
              <w:widowControl/>
              <w:jc w:val="center"/>
              <w:rPr>
                <w:ins w:id="804" w:author="Author"/>
                <w:rFonts w:ascii="Times New Roman" w:eastAsia="Calibri" w:hAnsi="Times New Roman" w:cs="Times New Roman"/>
                <w:sz w:val="20"/>
                <w:szCs w:val="20"/>
              </w:rPr>
            </w:pPr>
            <w:ins w:id="805" w:author="Author">
              <w:r w:rsidRPr="009E2E9C">
                <w:rPr>
                  <w:rFonts w:ascii="Times New Roman" w:eastAsia="Calibri" w:hAnsi="Times New Roman" w:cs="Times New Roman"/>
                  <w:sz w:val="20"/>
                  <w:szCs w:val="20"/>
                </w:rPr>
                <w:t>1,665</w:t>
              </w:r>
            </w:ins>
          </w:p>
          <w:p w14:paraId="3BF56F0A" w14:textId="77777777" w:rsidR="000501CC" w:rsidRPr="009E2E9C" w:rsidRDefault="000501CC" w:rsidP="000501CC">
            <w:pPr>
              <w:widowControl/>
              <w:jc w:val="center"/>
              <w:rPr>
                <w:ins w:id="806" w:author="Author"/>
                <w:rFonts w:ascii="Times New Roman" w:eastAsia="Calibri" w:hAnsi="Times New Roman" w:cs="Times New Roman"/>
                <w:sz w:val="20"/>
                <w:szCs w:val="20"/>
              </w:rPr>
            </w:pPr>
            <w:ins w:id="807" w:author="Author">
              <w:r w:rsidRPr="009E2E9C">
                <w:rPr>
                  <w:rFonts w:ascii="Times New Roman" w:eastAsia="Calibri" w:hAnsi="Times New Roman" w:cs="Times New Roman"/>
                  <w:sz w:val="20"/>
                  <w:szCs w:val="20"/>
                </w:rPr>
                <w:t>(46.4)</w:t>
              </w:r>
            </w:ins>
          </w:p>
        </w:tc>
        <w:tc>
          <w:tcPr>
            <w:tcW w:w="1710" w:type="dxa"/>
          </w:tcPr>
          <w:p w14:paraId="51B1AC3F" w14:textId="77777777" w:rsidR="000501CC" w:rsidRPr="009E2E9C" w:rsidRDefault="000501CC" w:rsidP="000501CC">
            <w:pPr>
              <w:widowControl/>
              <w:jc w:val="center"/>
              <w:rPr>
                <w:ins w:id="808" w:author="Author"/>
                <w:rFonts w:ascii="Times New Roman" w:eastAsia="Calibri" w:hAnsi="Times New Roman" w:cs="Times New Roman"/>
                <w:sz w:val="20"/>
                <w:szCs w:val="20"/>
              </w:rPr>
            </w:pPr>
            <w:ins w:id="809" w:author="Author">
              <w:r w:rsidRPr="009E2E9C">
                <w:rPr>
                  <w:rFonts w:ascii="Times New Roman" w:eastAsia="Calibri" w:hAnsi="Times New Roman" w:cs="Times New Roman"/>
                  <w:sz w:val="20"/>
                  <w:szCs w:val="20"/>
                </w:rPr>
                <w:t>724</w:t>
              </w:r>
            </w:ins>
          </w:p>
          <w:p w14:paraId="2829DB7C" w14:textId="77777777" w:rsidR="000501CC" w:rsidRPr="009E2E9C" w:rsidRDefault="000501CC" w:rsidP="000501CC">
            <w:pPr>
              <w:widowControl/>
              <w:jc w:val="center"/>
              <w:rPr>
                <w:ins w:id="810" w:author="Author"/>
                <w:rFonts w:ascii="Times New Roman" w:eastAsia="Calibri" w:hAnsi="Times New Roman" w:cs="Times New Roman"/>
                <w:sz w:val="20"/>
                <w:szCs w:val="20"/>
              </w:rPr>
            </w:pPr>
            <w:ins w:id="811" w:author="Author">
              <w:r w:rsidRPr="009E2E9C">
                <w:rPr>
                  <w:rFonts w:ascii="Times New Roman" w:eastAsia="Calibri" w:hAnsi="Times New Roman" w:cs="Times New Roman"/>
                  <w:sz w:val="20"/>
                  <w:szCs w:val="20"/>
                </w:rPr>
                <w:t>(19.3)</w:t>
              </w:r>
            </w:ins>
          </w:p>
        </w:tc>
        <w:tc>
          <w:tcPr>
            <w:tcW w:w="1710" w:type="dxa"/>
          </w:tcPr>
          <w:p w14:paraId="68D5DB6B" w14:textId="77777777" w:rsidR="000501CC" w:rsidRPr="009E2E9C" w:rsidRDefault="000501CC" w:rsidP="000501CC">
            <w:pPr>
              <w:widowControl/>
              <w:jc w:val="center"/>
              <w:rPr>
                <w:ins w:id="812" w:author="Author"/>
                <w:rFonts w:ascii="Times New Roman" w:eastAsia="Calibri" w:hAnsi="Times New Roman" w:cs="Times New Roman"/>
                <w:sz w:val="20"/>
                <w:szCs w:val="20"/>
              </w:rPr>
            </w:pPr>
            <w:ins w:id="813" w:author="Author">
              <w:r w:rsidRPr="009E2E9C">
                <w:rPr>
                  <w:rFonts w:ascii="Times New Roman" w:eastAsia="Calibri" w:hAnsi="Times New Roman" w:cs="Times New Roman"/>
                  <w:sz w:val="20"/>
                  <w:szCs w:val="20"/>
                </w:rPr>
                <w:t>635</w:t>
              </w:r>
            </w:ins>
          </w:p>
          <w:p w14:paraId="6F4F7AA0" w14:textId="77777777" w:rsidR="000501CC" w:rsidRPr="009E2E9C" w:rsidRDefault="000501CC" w:rsidP="000501CC">
            <w:pPr>
              <w:widowControl/>
              <w:jc w:val="center"/>
              <w:rPr>
                <w:ins w:id="814" w:author="Author"/>
                <w:rFonts w:ascii="Times New Roman" w:eastAsia="Calibri" w:hAnsi="Times New Roman" w:cs="Times New Roman"/>
                <w:sz w:val="20"/>
                <w:szCs w:val="20"/>
              </w:rPr>
            </w:pPr>
            <w:ins w:id="815" w:author="Author">
              <w:r w:rsidRPr="009E2E9C">
                <w:rPr>
                  <w:rFonts w:ascii="Times New Roman" w:eastAsia="Calibri" w:hAnsi="Times New Roman" w:cs="Times New Roman"/>
                  <w:sz w:val="20"/>
                  <w:szCs w:val="20"/>
                </w:rPr>
                <w:t>(17.9)</w:t>
              </w:r>
            </w:ins>
          </w:p>
        </w:tc>
      </w:tr>
      <w:tr w:rsidR="000501CC" w:rsidRPr="009E2E9C" w14:paraId="719EE574" w14:textId="77777777" w:rsidTr="000501CC">
        <w:trPr>
          <w:ins w:id="816" w:author="Author"/>
        </w:trPr>
        <w:tc>
          <w:tcPr>
            <w:tcW w:w="2245" w:type="dxa"/>
          </w:tcPr>
          <w:p w14:paraId="09AD6BD7" w14:textId="77777777" w:rsidR="000501CC" w:rsidRPr="009E2E9C" w:rsidRDefault="000501CC" w:rsidP="000501CC">
            <w:pPr>
              <w:widowControl/>
              <w:rPr>
                <w:ins w:id="817" w:author="Author"/>
                <w:rFonts w:ascii="Times New Roman" w:eastAsia="Calibri" w:hAnsi="Times New Roman" w:cs="Times New Roman"/>
                <w:sz w:val="20"/>
                <w:szCs w:val="20"/>
              </w:rPr>
            </w:pPr>
            <w:ins w:id="818" w:author="Autho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e</w:t>
              </w:r>
            </w:ins>
          </w:p>
        </w:tc>
        <w:tc>
          <w:tcPr>
            <w:tcW w:w="1710" w:type="dxa"/>
          </w:tcPr>
          <w:p w14:paraId="5D0ECC27" w14:textId="77777777" w:rsidR="000501CC" w:rsidRPr="009E2E9C" w:rsidRDefault="000501CC" w:rsidP="000501CC">
            <w:pPr>
              <w:widowControl/>
              <w:jc w:val="center"/>
              <w:rPr>
                <w:ins w:id="819" w:author="Author"/>
                <w:rFonts w:ascii="Times New Roman" w:eastAsia="Calibri" w:hAnsi="Times New Roman" w:cs="Times New Roman"/>
                <w:sz w:val="20"/>
                <w:szCs w:val="20"/>
              </w:rPr>
            </w:pPr>
            <w:ins w:id="820" w:author="Author">
              <w:r w:rsidRPr="009E2E9C">
                <w:rPr>
                  <w:rFonts w:ascii="Times New Roman" w:eastAsia="Calibri" w:hAnsi="Times New Roman" w:cs="Times New Roman"/>
                  <w:sz w:val="20"/>
                  <w:szCs w:val="20"/>
                </w:rPr>
                <w:t>52</w:t>
              </w:r>
            </w:ins>
          </w:p>
          <w:p w14:paraId="1BBAE516" w14:textId="77777777" w:rsidR="000501CC" w:rsidRPr="009E2E9C" w:rsidRDefault="000501CC" w:rsidP="000501CC">
            <w:pPr>
              <w:widowControl/>
              <w:jc w:val="center"/>
              <w:rPr>
                <w:ins w:id="821" w:author="Author"/>
                <w:rFonts w:ascii="Times New Roman" w:eastAsia="Calibri" w:hAnsi="Times New Roman" w:cs="Times New Roman"/>
                <w:sz w:val="20"/>
                <w:szCs w:val="20"/>
              </w:rPr>
            </w:pPr>
            <w:ins w:id="822" w:author="Author">
              <w:r w:rsidRPr="009E2E9C">
                <w:rPr>
                  <w:rFonts w:ascii="Times New Roman" w:eastAsia="Calibri" w:hAnsi="Times New Roman" w:cs="Times New Roman"/>
                  <w:sz w:val="20"/>
                  <w:szCs w:val="20"/>
                </w:rPr>
                <w:t>(1.4)</w:t>
              </w:r>
            </w:ins>
          </w:p>
        </w:tc>
        <w:tc>
          <w:tcPr>
            <w:tcW w:w="1710" w:type="dxa"/>
          </w:tcPr>
          <w:p w14:paraId="6BF34C90" w14:textId="77777777" w:rsidR="000501CC" w:rsidRPr="009E2E9C" w:rsidRDefault="000501CC" w:rsidP="000501CC">
            <w:pPr>
              <w:widowControl/>
              <w:jc w:val="center"/>
              <w:rPr>
                <w:ins w:id="823" w:author="Author"/>
                <w:rFonts w:ascii="Times New Roman" w:eastAsia="Calibri" w:hAnsi="Times New Roman" w:cs="Times New Roman"/>
                <w:sz w:val="20"/>
                <w:szCs w:val="20"/>
              </w:rPr>
            </w:pPr>
            <w:ins w:id="824" w:author="Author">
              <w:r w:rsidRPr="009E2E9C">
                <w:rPr>
                  <w:rFonts w:ascii="Times New Roman" w:eastAsia="Calibri" w:hAnsi="Times New Roman" w:cs="Times New Roman"/>
                  <w:sz w:val="20"/>
                  <w:szCs w:val="20"/>
                </w:rPr>
                <w:t>107</w:t>
              </w:r>
            </w:ins>
          </w:p>
          <w:p w14:paraId="6FCD2CC4" w14:textId="77777777" w:rsidR="000501CC" w:rsidRPr="009E2E9C" w:rsidRDefault="000501CC" w:rsidP="000501CC">
            <w:pPr>
              <w:widowControl/>
              <w:jc w:val="center"/>
              <w:rPr>
                <w:ins w:id="825" w:author="Author"/>
                <w:rFonts w:ascii="Times New Roman" w:eastAsia="Calibri" w:hAnsi="Times New Roman" w:cs="Times New Roman"/>
                <w:sz w:val="20"/>
                <w:szCs w:val="20"/>
              </w:rPr>
            </w:pPr>
            <w:ins w:id="826" w:author="Author">
              <w:r w:rsidRPr="009E2E9C">
                <w:rPr>
                  <w:rFonts w:ascii="Times New Roman" w:eastAsia="Calibri" w:hAnsi="Times New Roman" w:cs="Times New Roman"/>
                  <w:sz w:val="20"/>
                  <w:szCs w:val="20"/>
                </w:rPr>
                <w:t>(3.0)</w:t>
              </w:r>
            </w:ins>
          </w:p>
        </w:tc>
        <w:tc>
          <w:tcPr>
            <w:tcW w:w="1710" w:type="dxa"/>
          </w:tcPr>
          <w:p w14:paraId="2D3B502B" w14:textId="77777777" w:rsidR="000501CC" w:rsidRPr="009E2E9C" w:rsidRDefault="000501CC" w:rsidP="000501CC">
            <w:pPr>
              <w:widowControl/>
              <w:jc w:val="center"/>
              <w:rPr>
                <w:ins w:id="827" w:author="Author"/>
                <w:rFonts w:ascii="Times New Roman" w:eastAsia="Calibri" w:hAnsi="Times New Roman" w:cs="Times New Roman"/>
                <w:sz w:val="20"/>
                <w:szCs w:val="20"/>
              </w:rPr>
            </w:pPr>
            <w:ins w:id="828" w:author="Author">
              <w:r w:rsidRPr="009E2E9C">
                <w:rPr>
                  <w:rFonts w:ascii="Times New Roman" w:eastAsia="Calibri" w:hAnsi="Times New Roman" w:cs="Times New Roman"/>
                  <w:sz w:val="20"/>
                  <w:szCs w:val="20"/>
                </w:rPr>
                <w:t>34</w:t>
              </w:r>
            </w:ins>
          </w:p>
          <w:p w14:paraId="577F49ED" w14:textId="77777777" w:rsidR="000501CC" w:rsidRPr="009E2E9C" w:rsidRDefault="000501CC" w:rsidP="000501CC">
            <w:pPr>
              <w:widowControl/>
              <w:jc w:val="center"/>
              <w:rPr>
                <w:ins w:id="829" w:author="Author"/>
                <w:rFonts w:ascii="Times New Roman" w:eastAsia="Calibri" w:hAnsi="Times New Roman" w:cs="Times New Roman"/>
                <w:sz w:val="20"/>
                <w:szCs w:val="20"/>
              </w:rPr>
            </w:pPr>
            <w:ins w:id="830" w:author="Author">
              <w:r w:rsidRPr="009E2E9C">
                <w:rPr>
                  <w:rFonts w:ascii="Times New Roman" w:eastAsia="Calibri" w:hAnsi="Times New Roman" w:cs="Times New Roman"/>
                  <w:sz w:val="20"/>
                  <w:szCs w:val="20"/>
                </w:rPr>
                <w:t>(0.9)</w:t>
              </w:r>
            </w:ins>
          </w:p>
        </w:tc>
        <w:tc>
          <w:tcPr>
            <w:tcW w:w="1710" w:type="dxa"/>
          </w:tcPr>
          <w:p w14:paraId="4943EDCD" w14:textId="77777777" w:rsidR="000501CC" w:rsidRPr="009E2E9C" w:rsidRDefault="000501CC" w:rsidP="000501CC">
            <w:pPr>
              <w:widowControl/>
              <w:jc w:val="center"/>
              <w:rPr>
                <w:ins w:id="831" w:author="Author"/>
                <w:rFonts w:ascii="Times New Roman" w:eastAsia="Calibri" w:hAnsi="Times New Roman" w:cs="Times New Roman"/>
                <w:sz w:val="20"/>
                <w:szCs w:val="20"/>
              </w:rPr>
            </w:pPr>
            <w:ins w:id="832" w:author="Author">
              <w:r w:rsidRPr="009E2E9C">
                <w:rPr>
                  <w:rFonts w:ascii="Times New Roman" w:eastAsia="Calibri" w:hAnsi="Times New Roman" w:cs="Times New Roman"/>
                  <w:sz w:val="20"/>
                  <w:szCs w:val="20"/>
                </w:rPr>
                <w:t>32</w:t>
              </w:r>
            </w:ins>
          </w:p>
          <w:p w14:paraId="4E06B01B" w14:textId="77777777" w:rsidR="000501CC" w:rsidRPr="009E2E9C" w:rsidRDefault="000501CC" w:rsidP="000501CC">
            <w:pPr>
              <w:widowControl/>
              <w:jc w:val="center"/>
              <w:rPr>
                <w:ins w:id="833" w:author="Author"/>
                <w:rFonts w:ascii="Times New Roman" w:eastAsia="Calibri" w:hAnsi="Times New Roman" w:cs="Times New Roman"/>
                <w:sz w:val="20"/>
                <w:szCs w:val="20"/>
              </w:rPr>
            </w:pPr>
            <w:ins w:id="834" w:author="Author">
              <w:r w:rsidRPr="009E2E9C">
                <w:rPr>
                  <w:rFonts w:ascii="Times New Roman" w:eastAsia="Calibri" w:hAnsi="Times New Roman" w:cs="Times New Roman"/>
                  <w:sz w:val="20"/>
                  <w:szCs w:val="20"/>
                </w:rPr>
                <w:t>(0.9)</w:t>
              </w:r>
            </w:ins>
          </w:p>
        </w:tc>
      </w:tr>
      <w:tr w:rsidR="000501CC" w:rsidRPr="009E2E9C" w14:paraId="72E46CF0" w14:textId="77777777" w:rsidTr="000501CC">
        <w:trPr>
          <w:ins w:id="835" w:author="Author"/>
        </w:trPr>
        <w:tc>
          <w:tcPr>
            <w:tcW w:w="2245" w:type="dxa"/>
          </w:tcPr>
          <w:p w14:paraId="77D597B0" w14:textId="77777777" w:rsidR="000501CC" w:rsidRPr="009E2E9C" w:rsidRDefault="000501CC" w:rsidP="000501CC">
            <w:pPr>
              <w:widowControl/>
              <w:rPr>
                <w:ins w:id="836" w:author="Author"/>
                <w:rFonts w:ascii="Times New Roman" w:eastAsia="Calibri" w:hAnsi="Times New Roman" w:cs="Times New Roman"/>
                <w:sz w:val="20"/>
                <w:szCs w:val="20"/>
              </w:rPr>
            </w:pPr>
            <w:ins w:id="837" w:author="Author">
              <w:r w:rsidRPr="009E2E9C">
                <w:rPr>
                  <w:rFonts w:ascii="Times New Roman" w:eastAsia="Calibri" w:hAnsi="Times New Roman" w:cs="Times New Roman"/>
                  <w:sz w:val="20"/>
                  <w:szCs w:val="20"/>
                </w:rPr>
                <w:t>Myalgia</w:t>
              </w:r>
            </w:ins>
          </w:p>
        </w:tc>
        <w:tc>
          <w:tcPr>
            <w:tcW w:w="1710" w:type="dxa"/>
          </w:tcPr>
          <w:p w14:paraId="58292137" w14:textId="77777777" w:rsidR="000501CC" w:rsidRPr="009E2E9C" w:rsidRDefault="000501CC" w:rsidP="000501CC">
            <w:pPr>
              <w:widowControl/>
              <w:jc w:val="center"/>
              <w:rPr>
                <w:ins w:id="838" w:author="Author"/>
                <w:rFonts w:ascii="Times New Roman" w:eastAsia="Calibri" w:hAnsi="Times New Roman" w:cs="Times New Roman"/>
                <w:sz w:val="20"/>
                <w:szCs w:val="20"/>
              </w:rPr>
            </w:pPr>
            <w:ins w:id="839" w:author="Author">
              <w:r w:rsidRPr="009E2E9C">
                <w:rPr>
                  <w:rFonts w:ascii="Times New Roman" w:eastAsia="Calibri" w:hAnsi="Times New Roman" w:cs="Times New Roman"/>
                  <w:sz w:val="20"/>
                  <w:szCs w:val="20"/>
                </w:rPr>
                <w:t>743</w:t>
              </w:r>
            </w:ins>
          </w:p>
          <w:p w14:paraId="3CEC1292" w14:textId="77777777" w:rsidR="000501CC" w:rsidRPr="009E2E9C" w:rsidRDefault="000501CC" w:rsidP="000501CC">
            <w:pPr>
              <w:widowControl/>
              <w:jc w:val="center"/>
              <w:rPr>
                <w:ins w:id="840" w:author="Author"/>
                <w:rFonts w:ascii="Times New Roman" w:eastAsia="Calibri" w:hAnsi="Times New Roman" w:cs="Times New Roman"/>
                <w:sz w:val="20"/>
                <w:szCs w:val="20"/>
              </w:rPr>
            </w:pPr>
            <w:ins w:id="841" w:author="Author">
              <w:r w:rsidRPr="009E2E9C">
                <w:rPr>
                  <w:rFonts w:ascii="Times New Roman" w:eastAsia="Calibri" w:hAnsi="Times New Roman" w:cs="Times New Roman"/>
                  <w:sz w:val="20"/>
                  <w:szCs w:val="20"/>
                </w:rPr>
                <w:t>(19.8)</w:t>
              </w:r>
            </w:ins>
          </w:p>
        </w:tc>
        <w:tc>
          <w:tcPr>
            <w:tcW w:w="1710" w:type="dxa"/>
          </w:tcPr>
          <w:p w14:paraId="479151D7" w14:textId="77777777" w:rsidR="000501CC" w:rsidRPr="009E2E9C" w:rsidRDefault="000501CC" w:rsidP="000501CC">
            <w:pPr>
              <w:widowControl/>
              <w:jc w:val="center"/>
              <w:rPr>
                <w:ins w:id="842" w:author="Author"/>
                <w:rFonts w:ascii="Times New Roman" w:eastAsia="Calibri" w:hAnsi="Times New Roman" w:cs="Times New Roman"/>
                <w:sz w:val="20"/>
                <w:szCs w:val="20"/>
              </w:rPr>
            </w:pPr>
            <w:ins w:id="843" w:author="Author">
              <w:r w:rsidRPr="009E2E9C">
                <w:rPr>
                  <w:rFonts w:ascii="Times New Roman" w:eastAsia="Calibri" w:hAnsi="Times New Roman" w:cs="Times New Roman"/>
                  <w:sz w:val="20"/>
                  <w:szCs w:val="20"/>
                </w:rPr>
                <w:t>1,683</w:t>
              </w:r>
            </w:ins>
          </w:p>
          <w:p w14:paraId="2CFD870A" w14:textId="77777777" w:rsidR="000501CC" w:rsidRPr="009E2E9C" w:rsidRDefault="000501CC" w:rsidP="000501CC">
            <w:pPr>
              <w:widowControl/>
              <w:jc w:val="center"/>
              <w:rPr>
                <w:ins w:id="844" w:author="Author"/>
                <w:rFonts w:ascii="Times New Roman" w:eastAsia="Calibri" w:hAnsi="Times New Roman" w:cs="Times New Roman"/>
                <w:sz w:val="20"/>
                <w:szCs w:val="20"/>
              </w:rPr>
            </w:pPr>
            <w:ins w:id="845" w:author="Author">
              <w:r w:rsidRPr="009E2E9C">
                <w:rPr>
                  <w:rFonts w:ascii="Times New Roman" w:eastAsia="Calibri" w:hAnsi="Times New Roman" w:cs="Times New Roman"/>
                  <w:sz w:val="20"/>
                  <w:szCs w:val="20"/>
                </w:rPr>
                <w:t>(46.9)</w:t>
              </w:r>
            </w:ins>
          </w:p>
        </w:tc>
        <w:tc>
          <w:tcPr>
            <w:tcW w:w="1710" w:type="dxa"/>
          </w:tcPr>
          <w:p w14:paraId="15324D9F" w14:textId="77777777" w:rsidR="000501CC" w:rsidRPr="009E2E9C" w:rsidRDefault="000501CC" w:rsidP="000501CC">
            <w:pPr>
              <w:widowControl/>
              <w:jc w:val="center"/>
              <w:rPr>
                <w:ins w:id="846" w:author="Author"/>
                <w:rFonts w:ascii="Times New Roman" w:eastAsia="Calibri" w:hAnsi="Times New Roman" w:cs="Times New Roman"/>
                <w:sz w:val="20"/>
                <w:szCs w:val="20"/>
              </w:rPr>
            </w:pPr>
            <w:ins w:id="847" w:author="Author">
              <w:r w:rsidRPr="009E2E9C">
                <w:rPr>
                  <w:rFonts w:ascii="Times New Roman" w:eastAsia="Calibri" w:hAnsi="Times New Roman" w:cs="Times New Roman"/>
                  <w:sz w:val="20"/>
                  <w:szCs w:val="20"/>
                </w:rPr>
                <w:t>443</w:t>
              </w:r>
            </w:ins>
          </w:p>
          <w:p w14:paraId="45D88F13" w14:textId="77777777" w:rsidR="000501CC" w:rsidRPr="009E2E9C" w:rsidRDefault="000501CC" w:rsidP="000501CC">
            <w:pPr>
              <w:widowControl/>
              <w:jc w:val="center"/>
              <w:rPr>
                <w:ins w:id="848" w:author="Author"/>
                <w:rFonts w:ascii="Times New Roman" w:eastAsia="Calibri" w:hAnsi="Times New Roman" w:cs="Times New Roman"/>
                <w:sz w:val="20"/>
                <w:szCs w:val="20"/>
              </w:rPr>
            </w:pPr>
            <w:ins w:id="849" w:author="Author">
              <w:r w:rsidRPr="009E2E9C">
                <w:rPr>
                  <w:rFonts w:ascii="Times New Roman" w:eastAsia="Calibri" w:hAnsi="Times New Roman" w:cs="Times New Roman"/>
                  <w:sz w:val="20"/>
                  <w:szCs w:val="20"/>
                </w:rPr>
                <w:t>(11.8)</w:t>
              </w:r>
            </w:ins>
          </w:p>
        </w:tc>
        <w:tc>
          <w:tcPr>
            <w:tcW w:w="1710" w:type="dxa"/>
          </w:tcPr>
          <w:p w14:paraId="1FF59C3A" w14:textId="77777777" w:rsidR="000501CC" w:rsidRPr="009E2E9C" w:rsidRDefault="000501CC" w:rsidP="000501CC">
            <w:pPr>
              <w:widowControl/>
              <w:jc w:val="center"/>
              <w:rPr>
                <w:ins w:id="850" w:author="Author"/>
                <w:rFonts w:ascii="Times New Roman" w:eastAsia="Calibri" w:hAnsi="Times New Roman" w:cs="Times New Roman"/>
                <w:sz w:val="20"/>
                <w:szCs w:val="20"/>
              </w:rPr>
            </w:pPr>
            <w:ins w:id="851" w:author="Author">
              <w:r w:rsidRPr="009E2E9C">
                <w:rPr>
                  <w:rFonts w:ascii="Times New Roman" w:eastAsia="Calibri" w:hAnsi="Times New Roman" w:cs="Times New Roman"/>
                  <w:sz w:val="20"/>
                  <w:szCs w:val="20"/>
                </w:rPr>
                <w:t>385</w:t>
              </w:r>
            </w:ins>
          </w:p>
          <w:p w14:paraId="2C772C1F" w14:textId="77777777" w:rsidR="000501CC" w:rsidRPr="009E2E9C" w:rsidRDefault="000501CC" w:rsidP="000501CC">
            <w:pPr>
              <w:widowControl/>
              <w:jc w:val="center"/>
              <w:rPr>
                <w:ins w:id="852" w:author="Author"/>
                <w:rFonts w:ascii="Times New Roman" w:eastAsia="Calibri" w:hAnsi="Times New Roman" w:cs="Times New Roman"/>
                <w:sz w:val="20"/>
                <w:szCs w:val="20"/>
              </w:rPr>
            </w:pPr>
            <w:ins w:id="853" w:author="Author">
              <w:r w:rsidRPr="009E2E9C">
                <w:rPr>
                  <w:rFonts w:ascii="Times New Roman" w:eastAsia="Calibri" w:hAnsi="Times New Roman" w:cs="Times New Roman"/>
                  <w:sz w:val="20"/>
                  <w:szCs w:val="20"/>
                </w:rPr>
                <w:t>(10.8)</w:t>
              </w:r>
            </w:ins>
          </w:p>
        </w:tc>
      </w:tr>
      <w:tr w:rsidR="000501CC" w:rsidRPr="009E2E9C" w14:paraId="3217A624" w14:textId="77777777" w:rsidTr="000501CC">
        <w:trPr>
          <w:ins w:id="854" w:author="Author"/>
        </w:trPr>
        <w:tc>
          <w:tcPr>
            <w:tcW w:w="2245" w:type="dxa"/>
          </w:tcPr>
          <w:p w14:paraId="40341E8F" w14:textId="77777777" w:rsidR="000501CC" w:rsidRPr="009E2E9C" w:rsidRDefault="000501CC" w:rsidP="000501CC">
            <w:pPr>
              <w:widowControl/>
              <w:rPr>
                <w:ins w:id="855" w:author="Author"/>
                <w:rFonts w:ascii="Times New Roman" w:eastAsia="Calibri" w:hAnsi="Times New Roman" w:cs="Times New Roman"/>
                <w:sz w:val="20"/>
                <w:szCs w:val="20"/>
              </w:rPr>
            </w:pPr>
            <w:ins w:id="856" w:author="Autho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ins>
          </w:p>
        </w:tc>
        <w:tc>
          <w:tcPr>
            <w:tcW w:w="1710" w:type="dxa"/>
          </w:tcPr>
          <w:p w14:paraId="2A853907" w14:textId="77777777" w:rsidR="000501CC" w:rsidRPr="009E2E9C" w:rsidRDefault="000501CC" w:rsidP="000501CC">
            <w:pPr>
              <w:widowControl/>
              <w:jc w:val="center"/>
              <w:rPr>
                <w:ins w:id="857" w:author="Author"/>
                <w:rFonts w:ascii="Times New Roman" w:eastAsia="Calibri" w:hAnsi="Times New Roman" w:cs="Times New Roman"/>
                <w:sz w:val="20"/>
                <w:szCs w:val="20"/>
              </w:rPr>
            </w:pPr>
            <w:ins w:id="858" w:author="Author">
              <w:r w:rsidRPr="009E2E9C">
                <w:rPr>
                  <w:rFonts w:ascii="Times New Roman" w:eastAsia="Calibri" w:hAnsi="Times New Roman" w:cs="Times New Roman"/>
                  <w:sz w:val="20"/>
                  <w:szCs w:val="20"/>
                </w:rPr>
                <w:t>17</w:t>
              </w:r>
            </w:ins>
          </w:p>
          <w:p w14:paraId="53E99CA8" w14:textId="77777777" w:rsidR="000501CC" w:rsidRPr="009E2E9C" w:rsidRDefault="000501CC" w:rsidP="000501CC">
            <w:pPr>
              <w:widowControl/>
              <w:jc w:val="center"/>
              <w:rPr>
                <w:ins w:id="859" w:author="Author"/>
                <w:rFonts w:ascii="Times New Roman" w:eastAsia="Calibri" w:hAnsi="Times New Roman" w:cs="Times New Roman"/>
                <w:sz w:val="20"/>
                <w:szCs w:val="20"/>
              </w:rPr>
            </w:pPr>
            <w:ins w:id="860" w:author="Author">
              <w:r w:rsidRPr="009E2E9C">
                <w:rPr>
                  <w:rFonts w:ascii="Times New Roman" w:eastAsia="Calibri" w:hAnsi="Times New Roman" w:cs="Times New Roman"/>
                  <w:sz w:val="20"/>
                  <w:szCs w:val="20"/>
                </w:rPr>
                <w:t>(0.5)</w:t>
              </w:r>
            </w:ins>
          </w:p>
        </w:tc>
        <w:tc>
          <w:tcPr>
            <w:tcW w:w="1710" w:type="dxa"/>
          </w:tcPr>
          <w:p w14:paraId="442BAE13" w14:textId="77777777" w:rsidR="000501CC" w:rsidRPr="009E2E9C" w:rsidRDefault="000501CC" w:rsidP="000501CC">
            <w:pPr>
              <w:widowControl/>
              <w:jc w:val="center"/>
              <w:rPr>
                <w:ins w:id="861" w:author="Author"/>
                <w:rFonts w:ascii="Times New Roman" w:eastAsia="Calibri" w:hAnsi="Times New Roman" w:cs="Times New Roman"/>
                <w:sz w:val="20"/>
                <w:szCs w:val="20"/>
              </w:rPr>
            </w:pPr>
            <w:ins w:id="862" w:author="Author">
              <w:r w:rsidRPr="009E2E9C">
                <w:rPr>
                  <w:rFonts w:ascii="Times New Roman" w:eastAsia="Calibri" w:hAnsi="Times New Roman" w:cs="Times New Roman"/>
                  <w:sz w:val="20"/>
                  <w:szCs w:val="20"/>
                </w:rPr>
                <w:t>201</w:t>
              </w:r>
            </w:ins>
          </w:p>
          <w:p w14:paraId="5AC1EEF6" w14:textId="77777777" w:rsidR="000501CC" w:rsidRPr="009E2E9C" w:rsidRDefault="000501CC" w:rsidP="000501CC">
            <w:pPr>
              <w:widowControl/>
              <w:jc w:val="center"/>
              <w:rPr>
                <w:ins w:id="863" w:author="Author"/>
                <w:rFonts w:ascii="Times New Roman" w:eastAsia="Calibri" w:hAnsi="Times New Roman" w:cs="Times New Roman"/>
                <w:sz w:val="20"/>
                <w:szCs w:val="20"/>
              </w:rPr>
            </w:pPr>
            <w:ins w:id="864" w:author="Author">
              <w:r w:rsidRPr="009E2E9C">
                <w:rPr>
                  <w:rFonts w:ascii="Times New Roman" w:eastAsia="Calibri" w:hAnsi="Times New Roman" w:cs="Times New Roman"/>
                  <w:sz w:val="20"/>
                  <w:szCs w:val="20"/>
                </w:rPr>
                <w:t>(5.6)</w:t>
              </w:r>
            </w:ins>
          </w:p>
        </w:tc>
        <w:tc>
          <w:tcPr>
            <w:tcW w:w="1710" w:type="dxa"/>
          </w:tcPr>
          <w:p w14:paraId="5CF927F6" w14:textId="77777777" w:rsidR="000501CC" w:rsidRPr="009E2E9C" w:rsidRDefault="000501CC" w:rsidP="000501CC">
            <w:pPr>
              <w:widowControl/>
              <w:jc w:val="center"/>
              <w:rPr>
                <w:ins w:id="865" w:author="Author"/>
                <w:rFonts w:ascii="Times New Roman" w:eastAsia="Calibri" w:hAnsi="Times New Roman" w:cs="Times New Roman"/>
                <w:sz w:val="20"/>
                <w:szCs w:val="20"/>
              </w:rPr>
            </w:pPr>
            <w:ins w:id="866" w:author="Author">
              <w:r w:rsidRPr="009E2E9C">
                <w:rPr>
                  <w:rFonts w:ascii="Times New Roman" w:eastAsia="Calibri" w:hAnsi="Times New Roman" w:cs="Times New Roman"/>
                  <w:sz w:val="20"/>
                  <w:szCs w:val="20"/>
                </w:rPr>
                <w:t>9</w:t>
              </w:r>
            </w:ins>
          </w:p>
          <w:p w14:paraId="5D7EE4FA" w14:textId="77777777" w:rsidR="000501CC" w:rsidRPr="009E2E9C" w:rsidRDefault="000501CC" w:rsidP="000501CC">
            <w:pPr>
              <w:widowControl/>
              <w:jc w:val="center"/>
              <w:rPr>
                <w:ins w:id="867" w:author="Author"/>
                <w:rFonts w:ascii="Times New Roman" w:eastAsia="Calibri" w:hAnsi="Times New Roman" w:cs="Times New Roman"/>
                <w:sz w:val="20"/>
                <w:szCs w:val="20"/>
              </w:rPr>
            </w:pPr>
            <w:ins w:id="868" w:author="Author">
              <w:r w:rsidRPr="009E2E9C">
                <w:rPr>
                  <w:rFonts w:ascii="Times New Roman" w:eastAsia="Calibri" w:hAnsi="Times New Roman" w:cs="Times New Roman"/>
                  <w:sz w:val="20"/>
                  <w:szCs w:val="20"/>
                </w:rPr>
                <w:t>(0.2)</w:t>
              </w:r>
            </w:ins>
          </w:p>
        </w:tc>
        <w:tc>
          <w:tcPr>
            <w:tcW w:w="1710" w:type="dxa"/>
          </w:tcPr>
          <w:p w14:paraId="68233823" w14:textId="77777777" w:rsidR="000501CC" w:rsidRPr="009E2E9C" w:rsidRDefault="000501CC" w:rsidP="000501CC">
            <w:pPr>
              <w:widowControl/>
              <w:jc w:val="center"/>
              <w:rPr>
                <w:ins w:id="869" w:author="Author"/>
                <w:rFonts w:ascii="Times New Roman" w:eastAsia="Calibri" w:hAnsi="Times New Roman" w:cs="Times New Roman"/>
                <w:sz w:val="20"/>
                <w:szCs w:val="20"/>
              </w:rPr>
            </w:pPr>
            <w:ins w:id="870" w:author="Author">
              <w:r w:rsidRPr="009E2E9C">
                <w:rPr>
                  <w:rFonts w:ascii="Times New Roman" w:eastAsia="Calibri" w:hAnsi="Times New Roman" w:cs="Times New Roman"/>
                  <w:sz w:val="20"/>
                  <w:szCs w:val="20"/>
                </w:rPr>
                <w:t>10</w:t>
              </w:r>
            </w:ins>
          </w:p>
          <w:p w14:paraId="2A2D9771" w14:textId="77777777" w:rsidR="000501CC" w:rsidRPr="009E2E9C" w:rsidRDefault="000501CC" w:rsidP="000501CC">
            <w:pPr>
              <w:widowControl/>
              <w:jc w:val="center"/>
              <w:rPr>
                <w:ins w:id="871" w:author="Author"/>
                <w:rFonts w:ascii="Times New Roman" w:eastAsia="Calibri" w:hAnsi="Times New Roman" w:cs="Times New Roman"/>
                <w:sz w:val="20"/>
                <w:szCs w:val="20"/>
              </w:rPr>
            </w:pPr>
            <w:ins w:id="872" w:author="Author">
              <w:r w:rsidRPr="009E2E9C">
                <w:rPr>
                  <w:rFonts w:ascii="Times New Roman" w:eastAsia="Calibri" w:hAnsi="Times New Roman" w:cs="Times New Roman"/>
                  <w:sz w:val="20"/>
                  <w:szCs w:val="20"/>
                </w:rPr>
                <w:t>(0.3)</w:t>
              </w:r>
            </w:ins>
          </w:p>
        </w:tc>
      </w:tr>
      <w:tr w:rsidR="000501CC" w:rsidRPr="009E2E9C" w14:paraId="04B76030" w14:textId="77777777" w:rsidTr="000501CC">
        <w:trPr>
          <w:ins w:id="873" w:author="Author"/>
        </w:trPr>
        <w:tc>
          <w:tcPr>
            <w:tcW w:w="2245" w:type="dxa"/>
          </w:tcPr>
          <w:p w14:paraId="504D6F9F" w14:textId="77777777" w:rsidR="000501CC" w:rsidRPr="009E2E9C" w:rsidRDefault="000501CC" w:rsidP="000501CC">
            <w:pPr>
              <w:widowControl/>
              <w:rPr>
                <w:ins w:id="874" w:author="Author"/>
                <w:rFonts w:ascii="Times New Roman" w:eastAsia="Calibri" w:hAnsi="Times New Roman" w:cs="Times New Roman"/>
                <w:sz w:val="20"/>
                <w:szCs w:val="20"/>
              </w:rPr>
            </w:pPr>
            <w:ins w:id="875" w:author="Author">
              <w:r w:rsidRPr="009E2E9C">
                <w:rPr>
                  <w:rFonts w:ascii="Times New Roman" w:eastAsia="Calibri" w:hAnsi="Times New Roman" w:cs="Times New Roman"/>
                  <w:sz w:val="20"/>
                  <w:szCs w:val="20"/>
                </w:rPr>
                <w:t>Arthralgia</w:t>
              </w:r>
            </w:ins>
          </w:p>
        </w:tc>
        <w:tc>
          <w:tcPr>
            <w:tcW w:w="1710" w:type="dxa"/>
          </w:tcPr>
          <w:p w14:paraId="45BFF79C" w14:textId="77777777" w:rsidR="000501CC" w:rsidRPr="009E2E9C" w:rsidRDefault="000501CC" w:rsidP="000501CC">
            <w:pPr>
              <w:widowControl/>
              <w:jc w:val="center"/>
              <w:rPr>
                <w:ins w:id="876" w:author="Author"/>
                <w:rFonts w:ascii="Times New Roman" w:eastAsia="Calibri" w:hAnsi="Times New Roman" w:cs="Times New Roman"/>
                <w:sz w:val="20"/>
                <w:szCs w:val="20"/>
              </w:rPr>
            </w:pPr>
            <w:ins w:id="877" w:author="Author">
              <w:r w:rsidRPr="009E2E9C">
                <w:rPr>
                  <w:rFonts w:ascii="Times New Roman" w:eastAsia="Calibri" w:hAnsi="Times New Roman" w:cs="Times New Roman"/>
                  <w:sz w:val="20"/>
                  <w:szCs w:val="20"/>
                </w:rPr>
                <w:t>618</w:t>
              </w:r>
            </w:ins>
          </w:p>
          <w:p w14:paraId="708AF522" w14:textId="77777777" w:rsidR="000501CC" w:rsidRPr="009E2E9C" w:rsidRDefault="000501CC" w:rsidP="000501CC">
            <w:pPr>
              <w:widowControl/>
              <w:jc w:val="center"/>
              <w:rPr>
                <w:ins w:id="878" w:author="Author"/>
                <w:rFonts w:ascii="Times New Roman" w:eastAsia="Calibri" w:hAnsi="Times New Roman" w:cs="Times New Roman"/>
                <w:sz w:val="20"/>
                <w:szCs w:val="20"/>
              </w:rPr>
            </w:pPr>
            <w:ins w:id="879" w:author="Author">
              <w:r w:rsidRPr="009E2E9C">
                <w:rPr>
                  <w:rFonts w:ascii="Times New Roman" w:eastAsia="Calibri" w:hAnsi="Times New Roman" w:cs="Times New Roman"/>
                  <w:sz w:val="20"/>
                  <w:szCs w:val="20"/>
                </w:rPr>
                <w:t>(16.4)</w:t>
              </w:r>
            </w:ins>
          </w:p>
        </w:tc>
        <w:tc>
          <w:tcPr>
            <w:tcW w:w="1710" w:type="dxa"/>
          </w:tcPr>
          <w:p w14:paraId="1DEB14E9" w14:textId="77777777" w:rsidR="000501CC" w:rsidRPr="009E2E9C" w:rsidRDefault="000501CC" w:rsidP="000501CC">
            <w:pPr>
              <w:widowControl/>
              <w:jc w:val="center"/>
              <w:rPr>
                <w:ins w:id="880" w:author="Author"/>
                <w:rFonts w:ascii="Times New Roman" w:eastAsia="Calibri" w:hAnsi="Times New Roman" w:cs="Times New Roman"/>
                <w:sz w:val="20"/>
                <w:szCs w:val="20"/>
              </w:rPr>
            </w:pPr>
            <w:ins w:id="881" w:author="Author">
              <w:r w:rsidRPr="009E2E9C">
                <w:rPr>
                  <w:rFonts w:ascii="Times New Roman" w:eastAsia="Calibri" w:hAnsi="Times New Roman" w:cs="Times New Roman"/>
                  <w:sz w:val="20"/>
                  <w:szCs w:val="20"/>
                </w:rPr>
                <w:t>1,252</w:t>
              </w:r>
            </w:ins>
          </w:p>
          <w:p w14:paraId="5E8DF659" w14:textId="77777777" w:rsidR="000501CC" w:rsidRPr="009E2E9C" w:rsidRDefault="000501CC" w:rsidP="000501CC">
            <w:pPr>
              <w:widowControl/>
              <w:jc w:val="center"/>
              <w:rPr>
                <w:ins w:id="882" w:author="Author"/>
                <w:rFonts w:ascii="Times New Roman" w:eastAsia="Calibri" w:hAnsi="Times New Roman" w:cs="Times New Roman"/>
                <w:sz w:val="20"/>
                <w:szCs w:val="20"/>
              </w:rPr>
            </w:pPr>
            <w:ins w:id="883" w:author="Author">
              <w:r w:rsidRPr="009E2E9C">
                <w:rPr>
                  <w:rFonts w:ascii="Times New Roman" w:eastAsia="Calibri" w:hAnsi="Times New Roman" w:cs="Times New Roman"/>
                  <w:sz w:val="20"/>
                  <w:szCs w:val="20"/>
                </w:rPr>
                <w:t>(34.9)</w:t>
              </w:r>
            </w:ins>
          </w:p>
        </w:tc>
        <w:tc>
          <w:tcPr>
            <w:tcW w:w="1710" w:type="dxa"/>
          </w:tcPr>
          <w:p w14:paraId="0730AE05" w14:textId="77777777" w:rsidR="000501CC" w:rsidRPr="009E2E9C" w:rsidRDefault="000501CC" w:rsidP="000501CC">
            <w:pPr>
              <w:widowControl/>
              <w:jc w:val="center"/>
              <w:rPr>
                <w:ins w:id="884" w:author="Author"/>
                <w:rFonts w:ascii="Times New Roman" w:eastAsia="Calibri" w:hAnsi="Times New Roman" w:cs="Times New Roman"/>
                <w:sz w:val="20"/>
                <w:szCs w:val="20"/>
              </w:rPr>
            </w:pPr>
            <w:ins w:id="885" w:author="Author">
              <w:r w:rsidRPr="009E2E9C">
                <w:rPr>
                  <w:rFonts w:ascii="Times New Roman" w:eastAsia="Calibri" w:hAnsi="Times New Roman" w:cs="Times New Roman"/>
                  <w:sz w:val="20"/>
                  <w:szCs w:val="20"/>
                </w:rPr>
                <w:t>456</w:t>
              </w:r>
            </w:ins>
          </w:p>
          <w:p w14:paraId="7190A8B1" w14:textId="77777777" w:rsidR="000501CC" w:rsidRPr="009E2E9C" w:rsidRDefault="000501CC" w:rsidP="000501CC">
            <w:pPr>
              <w:widowControl/>
              <w:jc w:val="center"/>
              <w:rPr>
                <w:ins w:id="886" w:author="Author"/>
                <w:rFonts w:ascii="Times New Roman" w:eastAsia="Calibri" w:hAnsi="Times New Roman" w:cs="Times New Roman"/>
                <w:sz w:val="20"/>
                <w:szCs w:val="20"/>
              </w:rPr>
            </w:pPr>
            <w:ins w:id="887" w:author="Author">
              <w:r w:rsidRPr="009E2E9C">
                <w:rPr>
                  <w:rFonts w:ascii="Times New Roman" w:eastAsia="Calibri" w:hAnsi="Times New Roman" w:cs="Times New Roman"/>
                  <w:sz w:val="20"/>
                  <w:szCs w:val="20"/>
                </w:rPr>
                <w:t>(12.2)</w:t>
              </w:r>
            </w:ins>
          </w:p>
        </w:tc>
        <w:tc>
          <w:tcPr>
            <w:tcW w:w="1710" w:type="dxa"/>
          </w:tcPr>
          <w:p w14:paraId="55A474F4" w14:textId="77777777" w:rsidR="000501CC" w:rsidRPr="009E2E9C" w:rsidRDefault="000501CC" w:rsidP="000501CC">
            <w:pPr>
              <w:widowControl/>
              <w:jc w:val="center"/>
              <w:rPr>
                <w:ins w:id="888" w:author="Author"/>
                <w:rFonts w:ascii="Times New Roman" w:eastAsia="Calibri" w:hAnsi="Times New Roman" w:cs="Times New Roman"/>
                <w:sz w:val="20"/>
                <w:szCs w:val="20"/>
              </w:rPr>
            </w:pPr>
            <w:ins w:id="889" w:author="Author">
              <w:r w:rsidRPr="009E2E9C">
                <w:rPr>
                  <w:rFonts w:ascii="Times New Roman" w:eastAsia="Calibri" w:hAnsi="Times New Roman" w:cs="Times New Roman"/>
                  <w:sz w:val="20"/>
                  <w:szCs w:val="20"/>
                </w:rPr>
                <w:t>381</w:t>
              </w:r>
            </w:ins>
          </w:p>
          <w:p w14:paraId="212788CA" w14:textId="77777777" w:rsidR="000501CC" w:rsidRPr="009E2E9C" w:rsidRDefault="000501CC" w:rsidP="000501CC">
            <w:pPr>
              <w:widowControl/>
              <w:jc w:val="center"/>
              <w:rPr>
                <w:ins w:id="890" w:author="Author"/>
                <w:rFonts w:ascii="Times New Roman" w:eastAsia="Calibri" w:hAnsi="Times New Roman" w:cs="Times New Roman"/>
                <w:sz w:val="20"/>
                <w:szCs w:val="20"/>
              </w:rPr>
            </w:pPr>
            <w:ins w:id="891" w:author="Author">
              <w:r w:rsidRPr="009E2E9C">
                <w:rPr>
                  <w:rFonts w:ascii="Times New Roman" w:eastAsia="Calibri" w:hAnsi="Times New Roman" w:cs="Times New Roman"/>
                  <w:sz w:val="20"/>
                  <w:szCs w:val="20"/>
                </w:rPr>
                <w:t>(10.7)</w:t>
              </w:r>
            </w:ins>
          </w:p>
        </w:tc>
      </w:tr>
      <w:tr w:rsidR="000501CC" w:rsidRPr="009E2E9C" w14:paraId="30E321E8" w14:textId="77777777" w:rsidTr="000501CC">
        <w:trPr>
          <w:ins w:id="892" w:author="Author"/>
        </w:trPr>
        <w:tc>
          <w:tcPr>
            <w:tcW w:w="2245" w:type="dxa"/>
          </w:tcPr>
          <w:p w14:paraId="09F1CAC3" w14:textId="77777777" w:rsidR="000501CC" w:rsidRPr="009E2E9C" w:rsidRDefault="000501CC" w:rsidP="000501CC">
            <w:pPr>
              <w:widowControl/>
              <w:rPr>
                <w:ins w:id="893" w:author="Author"/>
                <w:rFonts w:ascii="Times New Roman" w:eastAsia="Calibri" w:hAnsi="Times New Roman" w:cs="Times New Roman"/>
                <w:sz w:val="20"/>
                <w:szCs w:val="20"/>
              </w:rPr>
            </w:pPr>
            <w:ins w:id="894" w:author="Autho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ins>
          </w:p>
        </w:tc>
        <w:tc>
          <w:tcPr>
            <w:tcW w:w="1710" w:type="dxa"/>
          </w:tcPr>
          <w:p w14:paraId="1BFC4C98" w14:textId="77777777" w:rsidR="000501CC" w:rsidRPr="009E2E9C" w:rsidRDefault="000501CC" w:rsidP="000501CC">
            <w:pPr>
              <w:widowControl/>
              <w:jc w:val="center"/>
              <w:rPr>
                <w:ins w:id="895" w:author="Author"/>
                <w:rFonts w:ascii="Times New Roman" w:eastAsia="Calibri" w:hAnsi="Times New Roman" w:cs="Times New Roman"/>
                <w:sz w:val="20"/>
                <w:szCs w:val="20"/>
              </w:rPr>
            </w:pPr>
            <w:ins w:id="896" w:author="Author">
              <w:r w:rsidRPr="009E2E9C">
                <w:rPr>
                  <w:rFonts w:ascii="Times New Roman" w:eastAsia="Calibri" w:hAnsi="Times New Roman" w:cs="Times New Roman"/>
                  <w:sz w:val="20"/>
                  <w:szCs w:val="20"/>
                </w:rPr>
                <w:t>13</w:t>
              </w:r>
            </w:ins>
          </w:p>
          <w:p w14:paraId="39132E13" w14:textId="77777777" w:rsidR="000501CC" w:rsidRPr="009E2E9C" w:rsidRDefault="000501CC" w:rsidP="000501CC">
            <w:pPr>
              <w:widowControl/>
              <w:jc w:val="center"/>
              <w:rPr>
                <w:ins w:id="897" w:author="Author"/>
                <w:rFonts w:ascii="Times New Roman" w:eastAsia="Calibri" w:hAnsi="Times New Roman" w:cs="Times New Roman"/>
                <w:sz w:val="20"/>
                <w:szCs w:val="20"/>
              </w:rPr>
            </w:pPr>
            <w:ins w:id="898" w:author="Author">
              <w:r w:rsidRPr="009E2E9C">
                <w:rPr>
                  <w:rFonts w:ascii="Times New Roman" w:eastAsia="Calibri" w:hAnsi="Times New Roman" w:cs="Times New Roman"/>
                  <w:sz w:val="20"/>
                  <w:szCs w:val="20"/>
                </w:rPr>
                <w:t>(0.3)</w:t>
              </w:r>
            </w:ins>
          </w:p>
        </w:tc>
        <w:tc>
          <w:tcPr>
            <w:tcW w:w="1710" w:type="dxa"/>
          </w:tcPr>
          <w:p w14:paraId="2FDB53FD" w14:textId="77777777" w:rsidR="000501CC" w:rsidRPr="009E2E9C" w:rsidRDefault="000501CC" w:rsidP="000501CC">
            <w:pPr>
              <w:widowControl/>
              <w:jc w:val="center"/>
              <w:rPr>
                <w:ins w:id="899" w:author="Author"/>
                <w:rFonts w:ascii="Times New Roman" w:eastAsia="Calibri" w:hAnsi="Times New Roman" w:cs="Times New Roman"/>
                <w:sz w:val="20"/>
                <w:szCs w:val="20"/>
              </w:rPr>
            </w:pPr>
            <w:ins w:id="900" w:author="Author">
              <w:r w:rsidRPr="009E2E9C">
                <w:rPr>
                  <w:rFonts w:ascii="Times New Roman" w:eastAsia="Calibri" w:hAnsi="Times New Roman" w:cs="Times New Roman"/>
                  <w:sz w:val="20"/>
                  <w:szCs w:val="20"/>
                </w:rPr>
                <w:t>122</w:t>
              </w:r>
            </w:ins>
          </w:p>
          <w:p w14:paraId="0C31D686" w14:textId="77777777" w:rsidR="000501CC" w:rsidRPr="009E2E9C" w:rsidRDefault="000501CC" w:rsidP="000501CC">
            <w:pPr>
              <w:widowControl/>
              <w:jc w:val="center"/>
              <w:rPr>
                <w:ins w:id="901" w:author="Author"/>
                <w:rFonts w:ascii="Times New Roman" w:eastAsia="Calibri" w:hAnsi="Times New Roman" w:cs="Times New Roman"/>
                <w:sz w:val="20"/>
                <w:szCs w:val="20"/>
              </w:rPr>
            </w:pPr>
            <w:ins w:id="902" w:author="Author">
              <w:r w:rsidRPr="009E2E9C">
                <w:rPr>
                  <w:rFonts w:ascii="Times New Roman" w:eastAsia="Calibri" w:hAnsi="Times New Roman" w:cs="Times New Roman"/>
                  <w:sz w:val="20"/>
                  <w:szCs w:val="20"/>
                </w:rPr>
                <w:t>(3.4)</w:t>
              </w:r>
            </w:ins>
          </w:p>
        </w:tc>
        <w:tc>
          <w:tcPr>
            <w:tcW w:w="1710" w:type="dxa"/>
          </w:tcPr>
          <w:p w14:paraId="6EFF7C56" w14:textId="77777777" w:rsidR="000501CC" w:rsidRPr="009E2E9C" w:rsidRDefault="000501CC" w:rsidP="000501CC">
            <w:pPr>
              <w:widowControl/>
              <w:jc w:val="center"/>
              <w:rPr>
                <w:ins w:id="903" w:author="Author"/>
                <w:rFonts w:ascii="Times New Roman" w:eastAsia="Calibri" w:hAnsi="Times New Roman" w:cs="Times New Roman"/>
                <w:sz w:val="20"/>
                <w:szCs w:val="20"/>
              </w:rPr>
            </w:pPr>
            <w:ins w:id="904" w:author="Author">
              <w:r w:rsidRPr="009E2E9C">
                <w:rPr>
                  <w:rFonts w:ascii="Times New Roman" w:eastAsia="Calibri" w:hAnsi="Times New Roman" w:cs="Times New Roman"/>
                  <w:sz w:val="20"/>
                  <w:szCs w:val="20"/>
                </w:rPr>
                <w:t>8</w:t>
              </w:r>
            </w:ins>
          </w:p>
          <w:p w14:paraId="5A51EF25" w14:textId="77777777" w:rsidR="000501CC" w:rsidRPr="009E2E9C" w:rsidRDefault="000501CC" w:rsidP="000501CC">
            <w:pPr>
              <w:widowControl/>
              <w:jc w:val="center"/>
              <w:rPr>
                <w:ins w:id="905" w:author="Author"/>
                <w:rFonts w:ascii="Times New Roman" w:eastAsia="Calibri" w:hAnsi="Times New Roman" w:cs="Times New Roman"/>
                <w:sz w:val="20"/>
                <w:szCs w:val="20"/>
              </w:rPr>
            </w:pPr>
            <w:ins w:id="906" w:author="Author">
              <w:r w:rsidRPr="009E2E9C">
                <w:rPr>
                  <w:rFonts w:ascii="Times New Roman" w:eastAsia="Calibri" w:hAnsi="Times New Roman" w:cs="Times New Roman"/>
                  <w:sz w:val="20"/>
                  <w:szCs w:val="20"/>
                </w:rPr>
                <w:t>(0.2)</w:t>
              </w:r>
            </w:ins>
          </w:p>
        </w:tc>
        <w:tc>
          <w:tcPr>
            <w:tcW w:w="1710" w:type="dxa"/>
          </w:tcPr>
          <w:p w14:paraId="14503AAE" w14:textId="77777777" w:rsidR="000501CC" w:rsidRPr="009E2E9C" w:rsidRDefault="000501CC" w:rsidP="000501CC">
            <w:pPr>
              <w:widowControl/>
              <w:jc w:val="center"/>
              <w:rPr>
                <w:ins w:id="907" w:author="Author"/>
                <w:rFonts w:ascii="Times New Roman" w:eastAsia="Calibri" w:hAnsi="Times New Roman" w:cs="Times New Roman"/>
                <w:sz w:val="20"/>
                <w:szCs w:val="20"/>
              </w:rPr>
            </w:pPr>
            <w:ins w:id="908" w:author="Author">
              <w:r w:rsidRPr="009E2E9C">
                <w:rPr>
                  <w:rFonts w:ascii="Times New Roman" w:eastAsia="Calibri" w:hAnsi="Times New Roman" w:cs="Times New Roman"/>
                  <w:sz w:val="20"/>
                  <w:szCs w:val="20"/>
                </w:rPr>
                <w:t>7</w:t>
              </w:r>
            </w:ins>
          </w:p>
          <w:p w14:paraId="64E7EFB0" w14:textId="77777777" w:rsidR="000501CC" w:rsidRPr="009E2E9C" w:rsidRDefault="000501CC" w:rsidP="000501CC">
            <w:pPr>
              <w:widowControl/>
              <w:jc w:val="center"/>
              <w:rPr>
                <w:ins w:id="909" w:author="Author"/>
                <w:rFonts w:ascii="Times New Roman" w:eastAsia="Calibri" w:hAnsi="Times New Roman" w:cs="Times New Roman"/>
                <w:sz w:val="20"/>
                <w:szCs w:val="20"/>
              </w:rPr>
            </w:pPr>
            <w:ins w:id="910" w:author="Author">
              <w:r w:rsidRPr="009E2E9C">
                <w:rPr>
                  <w:rFonts w:ascii="Times New Roman" w:eastAsia="Calibri" w:hAnsi="Times New Roman" w:cs="Times New Roman"/>
                  <w:sz w:val="20"/>
                  <w:szCs w:val="20"/>
                </w:rPr>
                <w:t>(0.2)</w:t>
              </w:r>
            </w:ins>
          </w:p>
        </w:tc>
      </w:tr>
      <w:tr w:rsidR="000501CC" w:rsidRPr="009E2E9C" w14:paraId="749C7930" w14:textId="77777777" w:rsidTr="000501CC">
        <w:trPr>
          <w:ins w:id="911" w:author="Author"/>
        </w:trPr>
        <w:tc>
          <w:tcPr>
            <w:tcW w:w="2245" w:type="dxa"/>
          </w:tcPr>
          <w:p w14:paraId="14989B7F" w14:textId="77777777" w:rsidR="000501CC" w:rsidRPr="009E2E9C" w:rsidRDefault="000501CC" w:rsidP="000501CC">
            <w:pPr>
              <w:widowControl/>
              <w:rPr>
                <w:ins w:id="912" w:author="Author"/>
                <w:rFonts w:ascii="Times New Roman" w:eastAsia="Calibri" w:hAnsi="Times New Roman" w:cs="Times New Roman"/>
                <w:sz w:val="20"/>
                <w:szCs w:val="20"/>
              </w:rPr>
            </w:pPr>
            <w:ins w:id="913" w:author="Author">
              <w:r w:rsidRPr="009E2E9C">
                <w:rPr>
                  <w:rFonts w:ascii="Times New Roman" w:eastAsia="Calibri" w:hAnsi="Times New Roman" w:cs="Times New Roman"/>
                  <w:sz w:val="20"/>
                  <w:szCs w:val="20"/>
                </w:rPr>
                <w:t>Chills</w:t>
              </w:r>
            </w:ins>
          </w:p>
        </w:tc>
        <w:tc>
          <w:tcPr>
            <w:tcW w:w="1710" w:type="dxa"/>
          </w:tcPr>
          <w:p w14:paraId="3D92254A" w14:textId="77777777" w:rsidR="000501CC" w:rsidRPr="009E2E9C" w:rsidRDefault="000501CC" w:rsidP="000501CC">
            <w:pPr>
              <w:widowControl/>
              <w:jc w:val="center"/>
              <w:rPr>
                <w:ins w:id="914" w:author="Author"/>
                <w:rFonts w:ascii="Times New Roman" w:eastAsia="Calibri" w:hAnsi="Times New Roman" w:cs="Times New Roman"/>
                <w:sz w:val="20"/>
                <w:szCs w:val="20"/>
              </w:rPr>
            </w:pPr>
            <w:ins w:id="915" w:author="Author">
              <w:r w:rsidRPr="009E2E9C">
                <w:rPr>
                  <w:rFonts w:ascii="Times New Roman" w:eastAsia="Calibri" w:hAnsi="Times New Roman" w:cs="Times New Roman"/>
                  <w:sz w:val="20"/>
                  <w:szCs w:val="20"/>
                </w:rPr>
                <w:t>202</w:t>
              </w:r>
            </w:ins>
          </w:p>
          <w:p w14:paraId="2AAD4CAB" w14:textId="77777777" w:rsidR="000501CC" w:rsidRPr="009E2E9C" w:rsidRDefault="000501CC" w:rsidP="000501CC">
            <w:pPr>
              <w:widowControl/>
              <w:jc w:val="center"/>
              <w:rPr>
                <w:ins w:id="916" w:author="Author"/>
                <w:rFonts w:ascii="Times New Roman" w:eastAsia="Calibri" w:hAnsi="Times New Roman" w:cs="Times New Roman"/>
                <w:sz w:val="20"/>
                <w:szCs w:val="20"/>
              </w:rPr>
            </w:pPr>
            <w:ins w:id="917" w:author="Author">
              <w:r w:rsidRPr="009E2E9C">
                <w:rPr>
                  <w:rFonts w:ascii="Times New Roman" w:eastAsia="Calibri" w:hAnsi="Times New Roman" w:cs="Times New Roman"/>
                  <w:sz w:val="20"/>
                  <w:szCs w:val="20"/>
                </w:rPr>
                <w:t>(5.4)</w:t>
              </w:r>
            </w:ins>
          </w:p>
        </w:tc>
        <w:tc>
          <w:tcPr>
            <w:tcW w:w="1710" w:type="dxa"/>
          </w:tcPr>
          <w:p w14:paraId="55630C38" w14:textId="77777777" w:rsidR="000501CC" w:rsidRPr="009E2E9C" w:rsidRDefault="000501CC" w:rsidP="000501CC">
            <w:pPr>
              <w:widowControl/>
              <w:jc w:val="center"/>
              <w:rPr>
                <w:ins w:id="918" w:author="Author"/>
                <w:rFonts w:ascii="Times New Roman" w:eastAsia="Calibri" w:hAnsi="Times New Roman" w:cs="Times New Roman"/>
                <w:sz w:val="20"/>
                <w:szCs w:val="20"/>
              </w:rPr>
            </w:pPr>
            <w:ins w:id="919" w:author="Author">
              <w:r w:rsidRPr="009E2E9C">
                <w:rPr>
                  <w:rFonts w:ascii="Times New Roman" w:eastAsia="Calibri" w:hAnsi="Times New Roman" w:cs="Times New Roman"/>
                  <w:sz w:val="20"/>
                  <w:szCs w:val="20"/>
                </w:rPr>
                <w:t>1,099</w:t>
              </w:r>
            </w:ins>
          </w:p>
          <w:p w14:paraId="53D8A0DA" w14:textId="77777777" w:rsidR="000501CC" w:rsidRPr="009E2E9C" w:rsidRDefault="000501CC" w:rsidP="000501CC">
            <w:pPr>
              <w:widowControl/>
              <w:jc w:val="center"/>
              <w:rPr>
                <w:ins w:id="920" w:author="Author"/>
                <w:rFonts w:ascii="Times New Roman" w:eastAsia="Calibri" w:hAnsi="Times New Roman" w:cs="Times New Roman"/>
                <w:sz w:val="20"/>
                <w:szCs w:val="20"/>
              </w:rPr>
            </w:pPr>
            <w:ins w:id="921" w:author="Author">
              <w:r w:rsidRPr="009E2E9C">
                <w:rPr>
                  <w:rFonts w:ascii="Times New Roman" w:eastAsia="Calibri" w:hAnsi="Times New Roman" w:cs="Times New Roman"/>
                  <w:sz w:val="20"/>
                  <w:szCs w:val="20"/>
                </w:rPr>
                <w:t>(30.6)</w:t>
              </w:r>
            </w:ins>
          </w:p>
        </w:tc>
        <w:tc>
          <w:tcPr>
            <w:tcW w:w="1710" w:type="dxa"/>
          </w:tcPr>
          <w:p w14:paraId="389FA33D" w14:textId="77777777" w:rsidR="000501CC" w:rsidRPr="009E2E9C" w:rsidRDefault="000501CC" w:rsidP="000501CC">
            <w:pPr>
              <w:widowControl/>
              <w:jc w:val="center"/>
              <w:rPr>
                <w:ins w:id="922" w:author="Author"/>
                <w:rFonts w:ascii="Times New Roman" w:eastAsia="Calibri" w:hAnsi="Times New Roman" w:cs="Times New Roman"/>
                <w:sz w:val="20"/>
                <w:szCs w:val="20"/>
              </w:rPr>
            </w:pPr>
            <w:ins w:id="923" w:author="Author">
              <w:r w:rsidRPr="009E2E9C">
                <w:rPr>
                  <w:rFonts w:ascii="Times New Roman" w:eastAsia="Calibri" w:hAnsi="Times New Roman" w:cs="Times New Roman"/>
                  <w:sz w:val="20"/>
                  <w:szCs w:val="20"/>
                </w:rPr>
                <w:t>148</w:t>
              </w:r>
            </w:ins>
          </w:p>
          <w:p w14:paraId="5F461F0B" w14:textId="77777777" w:rsidR="000501CC" w:rsidRPr="009E2E9C" w:rsidRDefault="000501CC" w:rsidP="000501CC">
            <w:pPr>
              <w:widowControl/>
              <w:jc w:val="center"/>
              <w:rPr>
                <w:ins w:id="924" w:author="Author"/>
                <w:rFonts w:ascii="Times New Roman" w:eastAsia="Calibri" w:hAnsi="Times New Roman" w:cs="Times New Roman"/>
                <w:sz w:val="20"/>
                <w:szCs w:val="20"/>
              </w:rPr>
            </w:pPr>
            <w:ins w:id="925" w:author="Author">
              <w:r w:rsidRPr="009E2E9C">
                <w:rPr>
                  <w:rFonts w:ascii="Times New Roman" w:eastAsia="Calibri" w:hAnsi="Times New Roman" w:cs="Times New Roman"/>
                  <w:sz w:val="20"/>
                  <w:szCs w:val="20"/>
                </w:rPr>
                <w:t>(4.0)</w:t>
              </w:r>
            </w:ins>
          </w:p>
        </w:tc>
        <w:tc>
          <w:tcPr>
            <w:tcW w:w="1710" w:type="dxa"/>
          </w:tcPr>
          <w:p w14:paraId="2021D891" w14:textId="77777777" w:rsidR="000501CC" w:rsidRPr="009E2E9C" w:rsidRDefault="000501CC" w:rsidP="000501CC">
            <w:pPr>
              <w:widowControl/>
              <w:jc w:val="center"/>
              <w:rPr>
                <w:ins w:id="926" w:author="Author"/>
                <w:rFonts w:ascii="Times New Roman" w:eastAsia="Calibri" w:hAnsi="Times New Roman" w:cs="Times New Roman"/>
                <w:sz w:val="20"/>
                <w:szCs w:val="20"/>
              </w:rPr>
            </w:pPr>
            <w:ins w:id="927" w:author="Author">
              <w:r w:rsidRPr="009E2E9C">
                <w:rPr>
                  <w:rFonts w:ascii="Times New Roman" w:eastAsia="Calibri" w:hAnsi="Times New Roman" w:cs="Times New Roman"/>
                  <w:sz w:val="20"/>
                  <w:szCs w:val="20"/>
                </w:rPr>
                <w:t>144</w:t>
              </w:r>
            </w:ins>
          </w:p>
          <w:p w14:paraId="4D7DF7E9" w14:textId="77777777" w:rsidR="000501CC" w:rsidRPr="009E2E9C" w:rsidRDefault="000501CC" w:rsidP="000501CC">
            <w:pPr>
              <w:widowControl/>
              <w:jc w:val="center"/>
              <w:rPr>
                <w:ins w:id="928" w:author="Author"/>
                <w:rFonts w:ascii="Times New Roman" w:eastAsia="Calibri" w:hAnsi="Times New Roman" w:cs="Times New Roman"/>
                <w:sz w:val="20"/>
                <w:szCs w:val="20"/>
              </w:rPr>
            </w:pPr>
            <w:ins w:id="929" w:author="Author">
              <w:r w:rsidRPr="009E2E9C">
                <w:rPr>
                  <w:rFonts w:ascii="Times New Roman" w:eastAsia="Calibri" w:hAnsi="Times New Roman" w:cs="Times New Roman"/>
                  <w:sz w:val="20"/>
                  <w:szCs w:val="20"/>
                </w:rPr>
                <w:t>(4.1)</w:t>
              </w:r>
            </w:ins>
          </w:p>
        </w:tc>
      </w:tr>
      <w:tr w:rsidR="000501CC" w:rsidRPr="009E2E9C" w14:paraId="43E3B38F" w14:textId="77777777" w:rsidTr="000501CC">
        <w:trPr>
          <w:ins w:id="930" w:author="Author"/>
        </w:trPr>
        <w:tc>
          <w:tcPr>
            <w:tcW w:w="2245" w:type="dxa"/>
          </w:tcPr>
          <w:p w14:paraId="31E21495" w14:textId="77777777" w:rsidR="000501CC" w:rsidRPr="009E2E9C" w:rsidRDefault="000501CC" w:rsidP="000501CC">
            <w:pPr>
              <w:widowControl/>
              <w:rPr>
                <w:ins w:id="931" w:author="Author"/>
                <w:rFonts w:ascii="Times New Roman" w:eastAsia="Calibri" w:hAnsi="Times New Roman" w:cs="Times New Roman"/>
                <w:sz w:val="20"/>
                <w:szCs w:val="20"/>
              </w:rPr>
            </w:pPr>
            <w:ins w:id="932" w:author="Autho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f</w:t>
              </w:r>
            </w:ins>
          </w:p>
        </w:tc>
        <w:tc>
          <w:tcPr>
            <w:tcW w:w="1710" w:type="dxa"/>
          </w:tcPr>
          <w:p w14:paraId="493C7291" w14:textId="77777777" w:rsidR="000501CC" w:rsidRPr="009E2E9C" w:rsidRDefault="000501CC" w:rsidP="000501CC">
            <w:pPr>
              <w:widowControl/>
              <w:jc w:val="center"/>
              <w:rPr>
                <w:ins w:id="933" w:author="Author"/>
                <w:rFonts w:ascii="Times New Roman" w:eastAsia="Calibri" w:hAnsi="Times New Roman" w:cs="Times New Roman"/>
                <w:sz w:val="20"/>
                <w:szCs w:val="20"/>
              </w:rPr>
            </w:pPr>
            <w:ins w:id="934" w:author="Author">
              <w:r w:rsidRPr="009E2E9C">
                <w:rPr>
                  <w:rFonts w:ascii="Times New Roman" w:eastAsia="Calibri" w:hAnsi="Times New Roman" w:cs="Times New Roman"/>
                  <w:sz w:val="20"/>
                  <w:szCs w:val="20"/>
                </w:rPr>
                <w:t>7</w:t>
              </w:r>
            </w:ins>
          </w:p>
          <w:p w14:paraId="2F0407BB" w14:textId="77777777" w:rsidR="000501CC" w:rsidRPr="009E2E9C" w:rsidRDefault="000501CC" w:rsidP="000501CC">
            <w:pPr>
              <w:widowControl/>
              <w:jc w:val="center"/>
              <w:rPr>
                <w:ins w:id="935" w:author="Author"/>
                <w:rFonts w:ascii="Times New Roman" w:eastAsia="Calibri" w:hAnsi="Times New Roman" w:cs="Times New Roman"/>
                <w:sz w:val="20"/>
                <w:szCs w:val="20"/>
              </w:rPr>
            </w:pPr>
            <w:ins w:id="936" w:author="Author">
              <w:r w:rsidRPr="009E2E9C">
                <w:rPr>
                  <w:rFonts w:ascii="Times New Roman" w:eastAsia="Calibri" w:hAnsi="Times New Roman" w:cs="Times New Roman"/>
                  <w:sz w:val="20"/>
                  <w:szCs w:val="20"/>
                </w:rPr>
                <w:t>(0.2)</w:t>
              </w:r>
            </w:ins>
          </w:p>
        </w:tc>
        <w:tc>
          <w:tcPr>
            <w:tcW w:w="1710" w:type="dxa"/>
          </w:tcPr>
          <w:p w14:paraId="48A96FB8" w14:textId="77777777" w:rsidR="000501CC" w:rsidRPr="009E2E9C" w:rsidRDefault="000501CC" w:rsidP="000501CC">
            <w:pPr>
              <w:widowControl/>
              <w:jc w:val="center"/>
              <w:rPr>
                <w:ins w:id="937" w:author="Author"/>
                <w:rFonts w:ascii="Times New Roman" w:eastAsia="Calibri" w:hAnsi="Times New Roman" w:cs="Times New Roman"/>
                <w:sz w:val="20"/>
                <w:szCs w:val="20"/>
              </w:rPr>
            </w:pPr>
            <w:ins w:id="938" w:author="Author">
              <w:r w:rsidRPr="009E2E9C">
                <w:rPr>
                  <w:rFonts w:ascii="Times New Roman" w:eastAsia="Calibri" w:hAnsi="Times New Roman" w:cs="Times New Roman"/>
                  <w:sz w:val="20"/>
                  <w:szCs w:val="20"/>
                </w:rPr>
                <w:t>27</w:t>
              </w:r>
            </w:ins>
          </w:p>
          <w:p w14:paraId="272FB711" w14:textId="77777777" w:rsidR="000501CC" w:rsidRPr="009E2E9C" w:rsidRDefault="000501CC" w:rsidP="000501CC">
            <w:pPr>
              <w:widowControl/>
              <w:jc w:val="center"/>
              <w:rPr>
                <w:ins w:id="939" w:author="Author"/>
                <w:rFonts w:ascii="Times New Roman" w:eastAsia="Calibri" w:hAnsi="Times New Roman" w:cs="Times New Roman"/>
                <w:sz w:val="20"/>
                <w:szCs w:val="20"/>
              </w:rPr>
            </w:pPr>
            <w:ins w:id="940" w:author="Author">
              <w:r w:rsidRPr="009E2E9C">
                <w:rPr>
                  <w:rFonts w:ascii="Times New Roman" w:eastAsia="Calibri" w:hAnsi="Times New Roman" w:cs="Times New Roman"/>
                  <w:sz w:val="20"/>
                  <w:szCs w:val="20"/>
                </w:rPr>
                <w:t>(0.8)</w:t>
              </w:r>
            </w:ins>
          </w:p>
        </w:tc>
        <w:tc>
          <w:tcPr>
            <w:tcW w:w="1710" w:type="dxa"/>
          </w:tcPr>
          <w:p w14:paraId="6C8EDD1E" w14:textId="77777777" w:rsidR="000501CC" w:rsidRPr="009E2E9C" w:rsidRDefault="000501CC" w:rsidP="000501CC">
            <w:pPr>
              <w:widowControl/>
              <w:jc w:val="center"/>
              <w:rPr>
                <w:ins w:id="941" w:author="Author"/>
                <w:rFonts w:ascii="Times New Roman" w:eastAsia="Calibri" w:hAnsi="Times New Roman" w:cs="Times New Roman"/>
                <w:sz w:val="20"/>
                <w:szCs w:val="20"/>
              </w:rPr>
            </w:pPr>
            <w:ins w:id="942" w:author="Author">
              <w:r w:rsidRPr="009E2E9C">
                <w:rPr>
                  <w:rFonts w:ascii="Times New Roman" w:eastAsia="Calibri" w:hAnsi="Times New Roman" w:cs="Times New Roman"/>
                  <w:sz w:val="20"/>
                  <w:szCs w:val="20"/>
                </w:rPr>
                <w:t>6</w:t>
              </w:r>
            </w:ins>
          </w:p>
          <w:p w14:paraId="3FC5AEDA" w14:textId="77777777" w:rsidR="000501CC" w:rsidRPr="009E2E9C" w:rsidRDefault="000501CC" w:rsidP="000501CC">
            <w:pPr>
              <w:widowControl/>
              <w:jc w:val="center"/>
              <w:rPr>
                <w:ins w:id="943" w:author="Author"/>
                <w:rFonts w:ascii="Times New Roman" w:eastAsia="Calibri" w:hAnsi="Times New Roman" w:cs="Times New Roman"/>
                <w:sz w:val="20"/>
                <w:szCs w:val="20"/>
              </w:rPr>
            </w:pPr>
            <w:ins w:id="944" w:author="Author">
              <w:r w:rsidRPr="009E2E9C">
                <w:rPr>
                  <w:rFonts w:ascii="Times New Roman" w:eastAsia="Calibri" w:hAnsi="Times New Roman" w:cs="Times New Roman"/>
                  <w:sz w:val="20"/>
                  <w:szCs w:val="20"/>
                </w:rPr>
                <w:t>(0.2)</w:t>
              </w:r>
            </w:ins>
          </w:p>
        </w:tc>
        <w:tc>
          <w:tcPr>
            <w:tcW w:w="1710" w:type="dxa"/>
          </w:tcPr>
          <w:p w14:paraId="1DD1AADA" w14:textId="77777777" w:rsidR="000501CC" w:rsidRPr="009E2E9C" w:rsidRDefault="000501CC" w:rsidP="000501CC">
            <w:pPr>
              <w:widowControl/>
              <w:jc w:val="center"/>
              <w:rPr>
                <w:ins w:id="945" w:author="Author"/>
                <w:rFonts w:ascii="Times New Roman" w:eastAsia="Calibri" w:hAnsi="Times New Roman" w:cs="Times New Roman"/>
                <w:sz w:val="20"/>
                <w:szCs w:val="20"/>
              </w:rPr>
            </w:pPr>
            <w:ins w:id="946" w:author="Author">
              <w:r w:rsidRPr="009E2E9C">
                <w:rPr>
                  <w:rFonts w:ascii="Times New Roman" w:eastAsia="Calibri" w:hAnsi="Times New Roman" w:cs="Times New Roman"/>
                  <w:sz w:val="20"/>
                  <w:szCs w:val="20"/>
                </w:rPr>
                <w:t>2</w:t>
              </w:r>
            </w:ins>
          </w:p>
          <w:p w14:paraId="0F9435E1" w14:textId="77777777" w:rsidR="000501CC" w:rsidRPr="009E2E9C" w:rsidRDefault="000501CC" w:rsidP="000501CC">
            <w:pPr>
              <w:widowControl/>
              <w:jc w:val="center"/>
              <w:rPr>
                <w:ins w:id="947" w:author="Author"/>
                <w:rFonts w:ascii="Times New Roman" w:eastAsia="Calibri" w:hAnsi="Times New Roman" w:cs="Times New Roman"/>
                <w:sz w:val="20"/>
                <w:szCs w:val="20"/>
              </w:rPr>
            </w:pPr>
            <w:ins w:id="948" w:author="Author">
              <w:r w:rsidRPr="009E2E9C">
                <w:rPr>
                  <w:rFonts w:ascii="Times New Roman" w:eastAsia="Calibri" w:hAnsi="Times New Roman" w:cs="Times New Roman"/>
                  <w:sz w:val="20"/>
                  <w:szCs w:val="20"/>
                </w:rPr>
                <w:t>(&lt;0.1)</w:t>
              </w:r>
            </w:ins>
          </w:p>
        </w:tc>
      </w:tr>
      <w:tr w:rsidR="000501CC" w:rsidRPr="009E2E9C" w14:paraId="308C0934" w14:textId="77777777" w:rsidTr="000501CC">
        <w:trPr>
          <w:ins w:id="949" w:author="Author"/>
        </w:trPr>
        <w:tc>
          <w:tcPr>
            <w:tcW w:w="2245" w:type="dxa"/>
          </w:tcPr>
          <w:p w14:paraId="116C3EFB" w14:textId="77777777" w:rsidR="000501CC" w:rsidRPr="009E2E9C" w:rsidRDefault="000501CC" w:rsidP="000501CC">
            <w:pPr>
              <w:widowControl/>
              <w:rPr>
                <w:ins w:id="950" w:author="Author"/>
                <w:rFonts w:ascii="Times New Roman" w:eastAsia="Calibri" w:hAnsi="Times New Roman" w:cs="Times New Roman"/>
                <w:sz w:val="20"/>
                <w:szCs w:val="20"/>
              </w:rPr>
            </w:pPr>
            <w:ins w:id="951" w:author="Autho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sidRPr="009E2E9C">
                <w:rPr>
                  <w:rFonts w:ascii="Times New Roman" w:eastAsia="Calibri" w:hAnsi="Times New Roman" w:cs="Times New Roman"/>
                  <w:sz w:val="20"/>
                  <w:szCs w:val="20"/>
                  <w:vertAlign w:val="superscript"/>
                </w:rPr>
                <w:t>g</w:t>
              </w:r>
            </w:ins>
          </w:p>
        </w:tc>
        <w:tc>
          <w:tcPr>
            <w:tcW w:w="1710" w:type="dxa"/>
          </w:tcPr>
          <w:p w14:paraId="00B8E859" w14:textId="77777777" w:rsidR="000501CC" w:rsidRPr="009E2E9C" w:rsidRDefault="000501CC" w:rsidP="000501CC">
            <w:pPr>
              <w:widowControl/>
              <w:jc w:val="center"/>
              <w:rPr>
                <w:ins w:id="952" w:author="Author"/>
                <w:rFonts w:ascii="Times New Roman" w:eastAsia="Calibri" w:hAnsi="Times New Roman" w:cs="Times New Roman"/>
                <w:sz w:val="20"/>
                <w:szCs w:val="20"/>
              </w:rPr>
            </w:pPr>
            <w:ins w:id="953" w:author="Author">
              <w:r w:rsidRPr="009E2E9C">
                <w:rPr>
                  <w:rFonts w:ascii="Times New Roman" w:eastAsia="Calibri" w:hAnsi="Times New Roman" w:cs="Times New Roman"/>
                  <w:sz w:val="20"/>
                  <w:szCs w:val="20"/>
                </w:rPr>
                <w:t>194</w:t>
              </w:r>
            </w:ins>
          </w:p>
          <w:p w14:paraId="50B6448B" w14:textId="77777777" w:rsidR="000501CC" w:rsidRPr="009E2E9C" w:rsidRDefault="000501CC" w:rsidP="000501CC">
            <w:pPr>
              <w:widowControl/>
              <w:jc w:val="center"/>
              <w:rPr>
                <w:ins w:id="954" w:author="Author"/>
                <w:rFonts w:ascii="Times New Roman" w:eastAsia="Calibri" w:hAnsi="Times New Roman" w:cs="Times New Roman"/>
                <w:sz w:val="20"/>
                <w:szCs w:val="20"/>
              </w:rPr>
            </w:pPr>
            <w:ins w:id="955" w:author="Author">
              <w:r w:rsidRPr="009E2E9C">
                <w:rPr>
                  <w:rFonts w:ascii="Times New Roman" w:eastAsia="Calibri" w:hAnsi="Times New Roman" w:cs="Times New Roman"/>
                  <w:sz w:val="20"/>
                  <w:szCs w:val="20"/>
                </w:rPr>
                <w:t>(5.2)</w:t>
              </w:r>
            </w:ins>
          </w:p>
        </w:tc>
        <w:tc>
          <w:tcPr>
            <w:tcW w:w="1710" w:type="dxa"/>
          </w:tcPr>
          <w:p w14:paraId="7B707AC2" w14:textId="77777777" w:rsidR="000501CC" w:rsidRPr="009E2E9C" w:rsidRDefault="000501CC" w:rsidP="000501CC">
            <w:pPr>
              <w:widowControl/>
              <w:jc w:val="center"/>
              <w:rPr>
                <w:ins w:id="956" w:author="Author"/>
                <w:rFonts w:ascii="Times New Roman" w:eastAsia="Calibri" w:hAnsi="Times New Roman" w:cs="Times New Roman"/>
                <w:sz w:val="20"/>
                <w:szCs w:val="20"/>
              </w:rPr>
            </w:pPr>
            <w:ins w:id="957" w:author="Author">
              <w:r w:rsidRPr="009E2E9C">
                <w:rPr>
                  <w:rFonts w:ascii="Times New Roman" w:eastAsia="Calibri" w:hAnsi="Times New Roman" w:cs="Times New Roman"/>
                  <w:sz w:val="20"/>
                  <w:szCs w:val="20"/>
                </w:rPr>
                <w:t>425</w:t>
              </w:r>
            </w:ins>
          </w:p>
          <w:p w14:paraId="25227038" w14:textId="77777777" w:rsidR="000501CC" w:rsidRPr="009E2E9C" w:rsidRDefault="000501CC" w:rsidP="000501CC">
            <w:pPr>
              <w:widowControl/>
              <w:jc w:val="center"/>
              <w:rPr>
                <w:ins w:id="958" w:author="Author"/>
                <w:rFonts w:ascii="Times New Roman" w:eastAsia="Calibri" w:hAnsi="Times New Roman" w:cs="Times New Roman"/>
                <w:sz w:val="20"/>
                <w:szCs w:val="20"/>
              </w:rPr>
            </w:pPr>
            <w:ins w:id="959" w:author="Author">
              <w:r w:rsidRPr="009E2E9C">
                <w:rPr>
                  <w:rFonts w:ascii="Times New Roman" w:eastAsia="Calibri" w:hAnsi="Times New Roman" w:cs="Times New Roman"/>
                  <w:sz w:val="20"/>
                  <w:szCs w:val="20"/>
                </w:rPr>
                <w:t>(11.8)</w:t>
              </w:r>
            </w:ins>
          </w:p>
        </w:tc>
        <w:tc>
          <w:tcPr>
            <w:tcW w:w="1710" w:type="dxa"/>
          </w:tcPr>
          <w:p w14:paraId="3537E50B" w14:textId="77777777" w:rsidR="000501CC" w:rsidRPr="009E2E9C" w:rsidRDefault="000501CC" w:rsidP="000501CC">
            <w:pPr>
              <w:widowControl/>
              <w:jc w:val="center"/>
              <w:rPr>
                <w:ins w:id="960" w:author="Author"/>
                <w:rFonts w:ascii="Times New Roman" w:eastAsia="Calibri" w:hAnsi="Times New Roman" w:cs="Times New Roman"/>
                <w:sz w:val="20"/>
                <w:szCs w:val="20"/>
              </w:rPr>
            </w:pPr>
            <w:ins w:id="961" w:author="Author">
              <w:r w:rsidRPr="009E2E9C">
                <w:rPr>
                  <w:rFonts w:ascii="Times New Roman" w:eastAsia="Calibri" w:hAnsi="Times New Roman" w:cs="Times New Roman"/>
                  <w:sz w:val="20"/>
                  <w:szCs w:val="20"/>
                </w:rPr>
                <w:t>166</w:t>
              </w:r>
            </w:ins>
          </w:p>
          <w:p w14:paraId="3C5AA286" w14:textId="77777777" w:rsidR="000501CC" w:rsidRPr="009E2E9C" w:rsidRDefault="000501CC" w:rsidP="000501CC">
            <w:pPr>
              <w:widowControl/>
              <w:jc w:val="center"/>
              <w:rPr>
                <w:ins w:id="962" w:author="Author"/>
                <w:rFonts w:ascii="Times New Roman" w:eastAsia="Calibri" w:hAnsi="Times New Roman" w:cs="Times New Roman"/>
                <w:sz w:val="20"/>
                <w:szCs w:val="20"/>
              </w:rPr>
            </w:pPr>
            <w:ins w:id="963" w:author="Author">
              <w:r w:rsidRPr="009E2E9C">
                <w:rPr>
                  <w:rFonts w:ascii="Times New Roman" w:eastAsia="Calibri" w:hAnsi="Times New Roman" w:cs="Times New Roman"/>
                  <w:sz w:val="20"/>
                  <w:szCs w:val="20"/>
                </w:rPr>
                <w:t>(4.4)</w:t>
              </w:r>
            </w:ins>
          </w:p>
        </w:tc>
        <w:tc>
          <w:tcPr>
            <w:tcW w:w="1710" w:type="dxa"/>
          </w:tcPr>
          <w:p w14:paraId="7C19CC1D" w14:textId="77777777" w:rsidR="000501CC" w:rsidRPr="009E2E9C" w:rsidRDefault="000501CC" w:rsidP="000501CC">
            <w:pPr>
              <w:widowControl/>
              <w:jc w:val="center"/>
              <w:rPr>
                <w:ins w:id="964" w:author="Author"/>
                <w:rFonts w:ascii="Times New Roman" w:eastAsia="Calibri" w:hAnsi="Times New Roman" w:cs="Times New Roman"/>
                <w:sz w:val="20"/>
                <w:szCs w:val="20"/>
              </w:rPr>
            </w:pPr>
            <w:ins w:id="965" w:author="Author">
              <w:r w:rsidRPr="009E2E9C">
                <w:rPr>
                  <w:rFonts w:ascii="Times New Roman" w:eastAsia="Calibri" w:hAnsi="Times New Roman" w:cs="Times New Roman"/>
                  <w:sz w:val="20"/>
                  <w:szCs w:val="20"/>
                </w:rPr>
                <w:t>129</w:t>
              </w:r>
            </w:ins>
          </w:p>
          <w:p w14:paraId="04B861C9" w14:textId="77777777" w:rsidR="000501CC" w:rsidRPr="009E2E9C" w:rsidRDefault="000501CC" w:rsidP="000501CC">
            <w:pPr>
              <w:widowControl/>
              <w:jc w:val="center"/>
              <w:rPr>
                <w:ins w:id="966" w:author="Author"/>
                <w:rFonts w:ascii="Times New Roman" w:eastAsia="Calibri" w:hAnsi="Times New Roman" w:cs="Times New Roman"/>
                <w:sz w:val="20"/>
                <w:szCs w:val="20"/>
              </w:rPr>
            </w:pPr>
            <w:ins w:id="967" w:author="Author">
              <w:r w:rsidRPr="009E2E9C">
                <w:rPr>
                  <w:rFonts w:ascii="Times New Roman" w:eastAsia="Calibri" w:hAnsi="Times New Roman" w:cs="Times New Roman"/>
                  <w:sz w:val="20"/>
                  <w:szCs w:val="20"/>
                </w:rPr>
                <w:t>(3.6)</w:t>
              </w:r>
            </w:ins>
          </w:p>
        </w:tc>
      </w:tr>
      <w:tr w:rsidR="000501CC" w:rsidRPr="009E2E9C" w14:paraId="5859FE69" w14:textId="77777777" w:rsidTr="000501CC">
        <w:trPr>
          <w:ins w:id="968" w:author="Author"/>
        </w:trPr>
        <w:tc>
          <w:tcPr>
            <w:tcW w:w="2245" w:type="dxa"/>
          </w:tcPr>
          <w:p w14:paraId="0749D7AD" w14:textId="77777777" w:rsidR="000501CC" w:rsidRPr="009E2E9C" w:rsidRDefault="000501CC" w:rsidP="000501CC">
            <w:pPr>
              <w:widowControl/>
              <w:rPr>
                <w:ins w:id="969" w:author="Author"/>
                <w:rFonts w:ascii="Times New Roman" w:eastAsia="Calibri" w:hAnsi="Times New Roman" w:cs="Times New Roman"/>
                <w:sz w:val="20"/>
                <w:szCs w:val="20"/>
              </w:rPr>
            </w:pPr>
            <w:ins w:id="970" w:author="Author">
              <w:r w:rsidRPr="009E2E9C">
                <w:rPr>
                  <w:rFonts w:ascii="Times New Roman" w:eastAsia="Calibri" w:hAnsi="Times New Roman" w:cs="Times New Roman"/>
                  <w:sz w:val="20"/>
                  <w:szCs w:val="20"/>
                </w:rPr>
                <w:t>Gastrointestinal</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symptoms,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g,h</w:t>
              </w:r>
            </w:ins>
          </w:p>
        </w:tc>
        <w:tc>
          <w:tcPr>
            <w:tcW w:w="1710" w:type="dxa"/>
          </w:tcPr>
          <w:p w14:paraId="36E3BBC6" w14:textId="77777777" w:rsidR="000501CC" w:rsidRPr="009E2E9C" w:rsidRDefault="000501CC" w:rsidP="000501CC">
            <w:pPr>
              <w:widowControl/>
              <w:jc w:val="center"/>
              <w:rPr>
                <w:ins w:id="971" w:author="Author"/>
                <w:rFonts w:ascii="Times New Roman" w:eastAsia="Calibri" w:hAnsi="Times New Roman" w:cs="Times New Roman"/>
                <w:sz w:val="20"/>
                <w:szCs w:val="20"/>
              </w:rPr>
            </w:pPr>
            <w:ins w:id="972" w:author="Author">
              <w:r w:rsidRPr="009E2E9C">
                <w:rPr>
                  <w:rFonts w:ascii="Times New Roman" w:eastAsia="Calibri" w:hAnsi="Times New Roman" w:cs="Times New Roman"/>
                  <w:sz w:val="20"/>
                  <w:szCs w:val="20"/>
                </w:rPr>
                <w:t>4</w:t>
              </w:r>
            </w:ins>
          </w:p>
          <w:p w14:paraId="59A7700C" w14:textId="77777777" w:rsidR="000501CC" w:rsidRPr="009E2E9C" w:rsidRDefault="000501CC" w:rsidP="000501CC">
            <w:pPr>
              <w:widowControl/>
              <w:jc w:val="center"/>
              <w:rPr>
                <w:ins w:id="973" w:author="Author"/>
                <w:rFonts w:ascii="Times New Roman" w:eastAsia="Calibri" w:hAnsi="Times New Roman" w:cs="Times New Roman"/>
                <w:sz w:val="20"/>
                <w:szCs w:val="20"/>
              </w:rPr>
            </w:pPr>
            <w:ins w:id="974" w:author="Author">
              <w:r w:rsidRPr="009E2E9C">
                <w:rPr>
                  <w:rFonts w:ascii="Times New Roman" w:eastAsia="Calibri" w:hAnsi="Times New Roman" w:cs="Times New Roman"/>
                  <w:sz w:val="20"/>
                  <w:szCs w:val="20"/>
                </w:rPr>
                <w:t>(0.1)</w:t>
              </w:r>
            </w:ins>
          </w:p>
        </w:tc>
        <w:tc>
          <w:tcPr>
            <w:tcW w:w="1710" w:type="dxa"/>
          </w:tcPr>
          <w:p w14:paraId="07826364" w14:textId="77777777" w:rsidR="000501CC" w:rsidRPr="009E2E9C" w:rsidRDefault="000501CC" w:rsidP="000501CC">
            <w:pPr>
              <w:widowControl/>
              <w:jc w:val="center"/>
              <w:rPr>
                <w:ins w:id="975" w:author="Author"/>
                <w:rFonts w:ascii="Times New Roman" w:eastAsia="Calibri" w:hAnsi="Times New Roman" w:cs="Times New Roman"/>
                <w:sz w:val="20"/>
                <w:szCs w:val="20"/>
              </w:rPr>
            </w:pPr>
            <w:ins w:id="976" w:author="Author">
              <w:r w:rsidRPr="009E2E9C">
                <w:rPr>
                  <w:rFonts w:ascii="Times New Roman" w:eastAsia="Calibri" w:hAnsi="Times New Roman" w:cs="Times New Roman"/>
                  <w:sz w:val="20"/>
                  <w:szCs w:val="20"/>
                </w:rPr>
                <w:t>10</w:t>
              </w:r>
            </w:ins>
          </w:p>
          <w:p w14:paraId="302B9D70" w14:textId="77777777" w:rsidR="000501CC" w:rsidRPr="009E2E9C" w:rsidRDefault="000501CC" w:rsidP="000501CC">
            <w:pPr>
              <w:widowControl/>
              <w:jc w:val="center"/>
              <w:rPr>
                <w:ins w:id="977" w:author="Author"/>
                <w:rFonts w:ascii="Times New Roman" w:eastAsia="Calibri" w:hAnsi="Times New Roman" w:cs="Times New Roman"/>
                <w:sz w:val="20"/>
                <w:szCs w:val="20"/>
              </w:rPr>
            </w:pPr>
            <w:ins w:id="978" w:author="Author">
              <w:r w:rsidRPr="009E2E9C">
                <w:rPr>
                  <w:rFonts w:ascii="Times New Roman" w:eastAsia="Calibri" w:hAnsi="Times New Roman" w:cs="Times New Roman"/>
                  <w:sz w:val="20"/>
                  <w:szCs w:val="20"/>
                </w:rPr>
                <w:t>(0.3)</w:t>
              </w:r>
            </w:ins>
          </w:p>
        </w:tc>
        <w:tc>
          <w:tcPr>
            <w:tcW w:w="1710" w:type="dxa"/>
          </w:tcPr>
          <w:p w14:paraId="1443AEAD" w14:textId="77777777" w:rsidR="000501CC" w:rsidRPr="009E2E9C" w:rsidRDefault="000501CC" w:rsidP="000501CC">
            <w:pPr>
              <w:widowControl/>
              <w:jc w:val="center"/>
              <w:rPr>
                <w:ins w:id="979" w:author="Author"/>
                <w:rFonts w:ascii="Times New Roman" w:eastAsia="Calibri" w:hAnsi="Times New Roman" w:cs="Times New Roman"/>
                <w:sz w:val="20"/>
                <w:szCs w:val="20"/>
              </w:rPr>
            </w:pPr>
            <w:ins w:id="980" w:author="Author">
              <w:r w:rsidRPr="009E2E9C">
                <w:rPr>
                  <w:rFonts w:ascii="Times New Roman" w:eastAsia="Calibri" w:hAnsi="Times New Roman" w:cs="Times New Roman"/>
                  <w:sz w:val="20"/>
                  <w:szCs w:val="20"/>
                </w:rPr>
                <w:t>4</w:t>
              </w:r>
            </w:ins>
          </w:p>
          <w:p w14:paraId="0390E64A" w14:textId="77777777" w:rsidR="000501CC" w:rsidRPr="009E2E9C" w:rsidRDefault="000501CC" w:rsidP="000501CC">
            <w:pPr>
              <w:widowControl/>
              <w:jc w:val="center"/>
              <w:rPr>
                <w:ins w:id="981" w:author="Author"/>
                <w:rFonts w:ascii="Times New Roman" w:eastAsia="Calibri" w:hAnsi="Times New Roman" w:cs="Times New Roman"/>
                <w:sz w:val="20"/>
                <w:szCs w:val="20"/>
              </w:rPr>
            </w:pPr>
            <w:ins w:id="982" w:author="Author">
              <w:r w:rsidRPr="009E2E9C">
                <w:rPr>
                  <w:rFonts w:ascii="Times New Roman" w:eastAsia="Calibri" w:hAnsi="Times New Roman" w:cs="Times New Roman"/>
                  <w:sz w:val="20"/>
                  <w:szCs w:val="20"/>
                </w:rPr>
                <w:t>(0.1)</w:t>
              </w:r>
            </w:ins>
          </w:p>
        </w:tc>
        <w:tc>
          <w:tcPr>
            <w:tcW w:w="1710" w:type="dxa"/>
          </w:tcPr>
          <w:p w14:paraId="68DF4447" w14:textId="77777777" w:rsidR="000501CC" w:rsidRPr="009E2E9C" w:rsidRDefault="000501CC" w:rsidP="000501CC">
            <w:pPr>
              <w:widowControl/>
              <w:jc w:val="center"/>
              <w:rPr>
                <w:ins w:id="983" w:author="Author"/>
                <w:rFonts w:ascii="Times New Roman" w:eastAsia="Calibri" w:hAnsi="Times New Roman" w:cs="Times New Roman"/>
                <w:sz w:val="20"/>
                <w:szCs w:val="20"/>
              </w:rPr>
            </w:pPr>
            <w:ins w:id="984" w:author="Author">
              <w:r w:rsidRPr="009E2E9C">
                <w:rPr>
                  <w:rFonts w:ascii="Times New Roman" w:eastAsia="Calibri" w:hAnsi="Times New Roman" w:cs="Times New Roman"/>
                  <w:sz w:val="20"/>
                  <w:szCs w:val="20"/>
                </w:rPr>
                <w:t>3</w:t>
              </w:r>
            </w:ins>
          </w:p>
          <w:p w14:paraId="584B35C0" w14:textId="77777777" w:rsidR="000501CC" w:rsidRPr="009E2E9C" w:rsidRDefault="000501CC" w:rsidP="000501CC">
            <w:pPr>
              <w:widowControl/>
              <w:jc w:val="center"/>
              <w:rPr>
                <w:ins w:id="985" w:author="Author"/>
                <w:rFonts w:ascii="Times New Roman" w:eastAsia="Calibri" w:hAnsi="Times New Roman" w:cs="Times New Roman"/>
                <w:sz w:val="20"/>
                <w:szCs w:val="20"/>
              </w:rPr>
            </w:pPr>
            <w:ins w:id="986" w:author="Author">
              <w:r w:rsidRPr="009E2E9C">
                <w:rPr>
                  <w:rFonts w:ascii="Times New Roman" w:eastAsia="Calibri" w:hAnsi="Times New Roman" w:cs="Times New Roman"/>
                  <w:sz w:val="20"/>
                  <w:szCs w:val="20"/>
                </w:rPr>
                <w:t>(&lt;0.1)</w:t>
              </w:r>
            </w:ins>
          </w:p>
        </w:tc>
      </w:tr>
      <w:tr w:rsidR="000501CC" w:rsidRPr="009E2E9C" w14:paraId="262C3538" w14:textId="77777777" w:rsidTr="000501CC">
        <w:trPr>
          <w:ins w:id="987" w:author="Author"/>
        </w:trPr>
        <w:tc>
          <w:tcPr>
            <w:tcW w:w="2245" w:type="dxa"/>
          </w:tcPr>
          <w:p w14:paraId="0F81DF0F" w14:textId="77777777" w:rsidR="000501CC" w:rsidRPr="009E2E9C" w:rsidRDefault="000501CC" w:rsidP="000501CC">
            <w:pPr>
              <w:widowControl/>
              <w:rPr>
                <w:ins w:id="988" w:author="Author"/>
                <w:rFonts w:ascii="Times New Roman" w:eastAsia="Calibri" w:hAnsi="Times New Roman" w:cs="Times New Roman"/>
                <w:sz w:val="20"/>
                <w:szCs w:val="20"/>
              </w:rPr>
            </w:pPr>
            <w:ins w:id="989" w:author="Author">
              <w:r w:rsidRPr="009E2E9C">
                <w:rPr>
                  <w:rFonts w:ascii="Times New Roman" w:eastAsia="Calibri" w:hAnsi="Times New Roman" w:cs="Times New Roman"/>
                  <w:sz w:val="20"/>
                  <w:szCs w:val="20"/>
                </w:rPr>
                <w:t>Gastrointestinal symptoms, Grade 4</w:t>
              </w:r>
              <w:r w:rsidRPr="009E2E9C">
                <w:rPr>
                  <w:rFonts w:ascii="Times New Roman" w:eastAsia="Calibri" w:hAnsi="Times New Roman" w:cs="Times New Roman"/>
                  <w:sz w:val="20"/>
                  <w:szCs w:val="20"/>
                  <w:vertAlign w:val="superscript"/>
                </w:rPr>
                <w:t>g,i</w:t>
              </w:r>
            </w:ins>
          </w:p>
        </w:tc>
        <w:tc>
          <w:tcPr>
            <w:tcW w:w="1710" w:type="dxa"/>
          </w:tcPr>
          <w:p w14:paraId="0456FEEC" w14:textId="77777777" w:rsidR="000501CC" w:rsidRPr="009E2E9C" w:rsidRDefault="000501CC" w:rsidP="000501CC">
            <w:pPr>
              <w:widowControl/>
              <w:jc w:val="center"/>
              <w:rPr>
                <w:ins w:id="990" w:author="Author"/>
                <w:rFonts w:ascii="Times New Roman" w:eastAsia="Calibri" w:hAnsi="Times New Roman" w:cs="Times New Roman"/>
                <w:sz w:val="20"/>
                <w:szCs w:val="20"/>
              </w:rPr>
            </w:pPr>
            <w:ins w:id="991" w:author="Author">
              <w:r w:rsidRPr="009E2E9C">
                <w:rPr>
                  <w:rFonts w:ascii="Times New Roman" w:eastAsia="Calibri" w:hAnsi="Times New Roman" w:cs="Times New Roman"/>
                  <w:sz w:val="20"/>
                  <w:szCs w:val="20"/>
                </w:rPr>
                <w:t>0</w:t>
              </w:r>
            </w:ins>
          </w:p>
          <w:p w14:paraId="187E4741" w14:textId="77777777" w:rsidR="000501CC" w:rsidRPr="009E2E9C" w:rsidRDefault="000501CC" w:rsidP="000501CC">
            <w:pPr>
              <w:widowControl/>
              <w:jc w:val="center"/>
              <w:rPr>
                <w:ins w:id="992" w:author="Author"/>
                <w:rFonts w:ascii="Times New Roman" w:eastAsia="Calibri" w:hAnsi="Times New Roman" w:cs="Times New Roman"/>
                <w:sz w:val="20"/>
                <w:szCs w:val="20"/>
              </w:rPr>
            </w:pPr>
            <w:ins w:id="993" w:author="Author">
              <w:r w:rsidRPr="009E2E9C">
                <w:rPr>
                  <w:rFonts w:ascii="Times New Roman" w:eastAsia="Calibri" w:hAnsi="Times New Roman" w:cs="Times New Roman"/>
                  <w:sz w:val="20"/>
                  <w:szCs w:val="20"/>
                </w:rPr>
                <w:t>(0)</w:t>
              </w:r>
            </w:ins>
          </w:p>
        </w:tc>
        <w:tc>
          <w:tcPr>
            <w:tcW w:w="1710" w:type="dxa"/>
          </w:tcPr>
          <w:p w14:paraId="3F803FD6" w14:textId="77777777" w:rsidR="000501CC" w:rsidRPr="009E2E9C" w:rsidRDefault="000501CC" w:rsidP="000501CC">
            <w:pPr>
              <w:widowControl/>
              <w:jc w:val="center"/>
              <w:rPr>
                <w:ins w:id="994" w:author="Author"/>
                <w:rFonts w:ascii="Times New Roman" w:eastAsia="Calibri" w:hAnsi="Times New Roman" w:cs="Times New Roman"/>
                <w:sz w:val="20"/>
                <w:szCs w:val="20"/>
              </w:rPr>
            </w:pPr>
            <w:ins w:id="995" w:author="Author">
              <w:r w:rsidRPr="009E2E9C">
                <w:rPr>
                  <w:rFonts w:ascii="Times New Roman" w:eastAsia="Calibri" w:hAnsi="Times New Roman" w:cs="Times New Roman"/>
                  <w:sz w:val="20"/>
                  <w:szCs w:val="20"/>
                </w:rPr>
                <w:t>1</w:t>
              </w:r>
            </w:ins>
          </w:p>
          <w:p w14:paraId="361DC990" w14:textId="77777777" w:rsidR="000501CC" w:rsidRPr="009E2E9C" w:rsidRDefault="000501CC" w:rsidP="000501CC">
            <w:pPr>
              <w:widowControl/>
              <w:jc w:val="center"/>
              <w:rPr>
                <w:ins w:id="996" w:author="Author"/>
                <w:rFonts w:ascii="Times New Roman" w:eastAsia="Calibri" w:hAnsi="Times New Roman" w:cs="Times New Roman"/>
                <w:sz w:val="20"/>
                <w:szCs w:val="20"/>
              </w:rPr>
            </w:pPr>
            <w:ins w:id="997" w:author="Author">
              <w:r w:rsidRPr="009E2E9C">
                <w:rPr>
                  <w:rFonts w:ascii="Times New Roman" w:eastAsia="Calibri" w:hAnsi="Times New Roman" w:cs="Times New Roman"/>
                  <w:sz w:val="20"/>
                  <w:szCs w:val="20"/>
                </w:rPr>
                <w:t>(&lt;0.1)</w:t>
              </w:r>
            </w:ins>
          </w:p>
        </w:tc>
        <w:tc>
          <w:tcPr>
            <w:tcW w:w="1710" w:type="dxa"/>
          </w:tcPr>
          <w:p w14:paraId="2FCA6478" w14:textId="77777777" w:rsidR="000501CC" w:rsidRPr="009E2E9C" w:rsidRDefault="000501CC" w:rsidP="000501CC">
            <w:pPr>
              <w:widowControl/>
              <w:jc w:val="center"/>
              <w:rPr>
                <w:ins w:id="998" w:author="Author"/>
                <w:rFonts w:ascii="Times New Roman" w:eastAsia="Calibri" w:hAnsi="Times New Roman" w:cs="Times New Roman"/>
                <w:sz w:val="20"/>
                <w:szCs w:val="20"/>
              </w:rPr>
            </w:pPr>
            <w:ins w:id="999" w:author="Author">
              <w:r w:rsidRPr="009E2E9C">
                <w:rPr>
                  <w:rFonts w:ascii="Times New Roman" w:eastAsia="Calibri" w:hAnsi="Times New Roman" w:cs="Times New Roman"/>
                  <w:sz w:val="20"/>
                  <w:szCs w:val="20"/>
                </w:rPr>
                <w:t>0</w:t>
              </w:r>
            </w:ins>
          </w:p>
          <w:p w14:paraId="027D0A31" w14:textId="77777777" w:rsidR="000501CC" w:rsidRPr="009E2E9C" w:rsidRDefault="000501CC" w:rsidP="000501CC">
            <w:pPr>
              <w:widowControl/>
              <w:jc w:val="center"/>
              <w:rPr>
                <w:ins w:id="1000" w:author="Author"/>
                <w:rFonts w:ascii="Times New Roman" w:eastAsia="Calibri" w:hAnsi="Times New Roman" w:cs="Times New Roman"/>
                <w:sz w:val="20"/>
                <w:szCs w:val="20"/>
              </w:rPr>
            </w:pPr>
            <w:ins w:id="1001" w:author="Author">
              <w:r w:rsidRPr="009E2E9C">
                <w:rPr>
                  <w:rFonts w:ascii="Times New Roman" w:eastAsia="Calibri" w:hAnsi="Times New Roman" w:cs="Times New Roman"/>
                  <w:sz w:val="20"/>
                  <w:szCs w:val="20"/>
                </w:rPr>
                <w:t>(0)</w:t>
              </w:r>
            </w:ins>
          </w:p>
        </w:tc>
        <w:tc>
          <w:tcPr>
            <w:tcW w:w="1710" w:type="dxa"/>
          </w:tcPr>
          <w:p w14:paraId="11FCAEEE" w14:textId="77777777" w:rsidR="000501CC" w:rsidRPr="009E2E9C" w:rsidRDefault="000501CC" w:rsidP="000501CC">
            <w:pPr>
              <w:widowControl/>
              <w:jc w:val="center"/>
              <w:rPr>
                <w:ins w:id="1002" w:author="Author"/>
                <w:rFonts w:ascii="Times New Roman" w:eastAsia="Calibri" w:hAnsi="Times New Roman" w:cs="Times New Roman"/>
                <w:sz w:val="20"/>
                <w:szCs w:val="20"/>
              </w:rPr>
            </w:pPr>
            <w:ins w:id="1003" w:author="Author">
              <w:r w:rsidRPr="009E2E9C">
                <w:rPr>
                  <w:rFonts w:ascii="Times New Roman" w:eastAsia="Calibri" w:hAnsi="Times New Roman" w:cs="Times New Roman"/>
                  <w:sz w:val="20"/>
                  <w:szCs w:val="20"/>
                </w:rPr>
                <w:t>0</w:t>
              </w:r>
            </w:ins>
          </w:p>
          <w:p w14:paraId="25CF8BA0" w14:textId="77777777" w:rsidR="000501CC" w:rsidRPr="009E2E9C" w:rsidRDefault="000501CC" w:rsidP="000501CC">
            <w:pPr>
              <w:widowControl/>
              <w:jc w:val="center"/>
              <w:rPr>
                <w:ins w:id="1004" w:author="Author"/>
                <w:rFonts w:ascii="Times New Roman" w:eastAsia="Calibri" w:hAnsi="Times New Roman" w:cs="Times New Roman"/>
                <w:sz w:val="20"/>
                <w:szCs w:val="20"/>
              </w:rPr>
            </w:pPr>
            <w:ins w:id="1005" w:author="Author">
              <w:r w:rsidRPr="009E2E9C">
                <w:rPr>
                  <w:rFonts w:ascii="Times New Roman" w:eastAsia="Calibri" w:hAnsi="Times New Roman" w:cs="Times New Roman"/>
                  <w:sz w:val="20"/>
                  <w:szCs w:val="20"/>
                </w:rPr>
                <w:t>(0)</w:t>
              </w:r>
            </w:ins>
          </w:p>
        </w:tc>
      </w:tr>
      <w:tr w:rsidR="000501CC" w:rsidRPr="009E2E9C" w14:paraId="0EDF299A" w14:textId="77777777" w:rsidTr="000501CC">
        <w:trPr>
          <w:ins w:id="1006" w:author="Author"/>
        </w:trPr>
        <w:tc>
          <w:tcPr>
            <w:tcW w:w="2245" w:type="dxa"/>
          </w:tcPr>
          <w:p w14:paraId="090272C0" w14:textId="77777777" w:rsidR="000501CC" w:rsidRPr="009E2E9C" w:rsidRDefault="000501CC" w:rsidP="000501CC">
            <w:pPr>
              <w:widowControl/>
              <w:rPr>
                <w:ins w:id="1007" w:author="Author"/>
                <w:rFonts w:ascii="Times New Roman" w:eastAsia="Calibri" w:hAnsi="Times New Roman" w:cs="Times New Roman"/>
                <w:sz w:val="20"/>
                <w:szCs w:val="20"/>
              </w:rPr>
            </w:pPr>
            <w:ins w:id="1008" w:author="Author">
              <w:r w:rsidRPr="009E2E9C">
                <w:rPr>
                  <w:rFonts w:ascii="Times New Roman" w:eastAsia="Calibri" w:hAnsi="Times New Roman" w:cs="Times New Roman"/>
                  <w:sz w:val="20"/>
                  <w:szCs w:val="20"/>
                </w:rPr>
                <w:t>Fever</w:t>
              </w:r>
            </w:ins>
          </w:p>
        </w:tc>
        <w:tc>
          <w:tcPr>
            <w:tcW w:w="1710" w:type="dxa"/>
          </w:tcPr>
          <w:p w14:paraId="3DF8D537" w14:textId="77777777" w:rsidR="000501CC" w:rsidRPr="009E2E9C" w:rsidRDefault="000501CC" w:rsidP="000501CC">
            <w:pPr>
              <w:widowControl/>
              <w:jc w:val="center"/>
              <w:rPr>
                <w:ins w:id="1009" w:author="Author"/>
                <w:rFonts w:ascii="Times New Roman" w:eastAsia="Calibri" w:hAnsi="Times New Roman" w:cs="Times New Roman"/>
                <w:sz w:val="20"/>
                <w:szCs w:val="20"/>
              </w:rPr>
            </w:pPr>
            <w:ins w:id="1010" w:author="Author">
              <w:r w:rsidRPr="009E2E9C">
                <w:rPr>
                  <w:rFonts w:ascii="Times New Roman" w:eastAsia="Calibri" w:hAnsi="Times New Roman" w:cs="Times New Roman"/>
                  <w:sz w:val="20"/>
                  <w:szCs w:val="20"/>
                </w:rPr>
                <w:t>10</w:t>
              </w:r>
            </w:ins>
          </w:p>
          <w:p w14:paraId="0E1871EE" w14:textId="77777777" w:rsidR="000501CC" w:rsidRPr="009E2E9C" w:rsidRDefault="000501CC" w:rsidP="000501CC">
            <w:pPr>
              <w:widowControl/>
              <w:jc w:val="center"/>
              <w:rPr>
                <w:ins w:id="1011" w:author="Author"/>
                <w:rFonts w:ascii="Times New Roman" w:eastAsia="Calibri" w:hAnsi="Times New Roman" w:cs="Times New Roman"/>
                <w:sz w:val="20"/>
                <w:szCs w:val="20"/>
              </w:rPr>
            </w:pPr>
            <w:ins w:id="1012" w:author="Author">
              <w:r w:rsidRPr="009E2E9C">
                <w:rPr>
                  <w:rFonts w:ascii="Times New Roman" w:eastAsia="Calibri" w:hAnsi="Times New Roman" w:cs="Times New Roman"/>
                  <w:sz w:val="20"/>
                  <w:szCs w:val="20"/>
                </w:rPr>
                <w:t>(0.3)</w:t>
              </w:r>
            </w:ins>
          </w:p>
        </w:tc>
        <w:tc>
          <w:tcPr>
            <w:tcW w:w="1710" w:type="dxa"/>
          </w:tcPr>
          <w:p w14:paraId="5AD76DDC" w14:textId="77777777" w:rsidR="000501CC" w:rsidRPr="009E2E9C" w:rsidRDefault="000501CC" w:rsidP="000501CC">
            <w:pPr>
              <w:widowControl/>
              <w:jc w:val="center"/>
              <w:rPr>
                <w:ins w:id="1013" w:author="Author"/>
                <w:rFonts w:ascii="Times New Roman" w:eastAsia="Calibri" w:hAnsi="Times New Roman" w:cs="Times New Roman"/>
                <w:sz w:val="20"/>
                <w:szCs w:val="20"/>
              </w:rPr>
            </w:pPr>
            <w:ins w:id="1014" w:author="Author">
              <w:r w:rsidRPr="009E2E9C">
                <w:rPr>
                  <w:rFonts w:ascii="Times New Roman" w:eastAsia="Calibri" w:hAnsi="Times New Roman" w:cs="Times New Roman"/>
                  <w:sz w:val="20"/>
                  <w:szCs w:val="20"/>
                </w:rPr>
                <w:t>366</w:t>
              </w:r>
            </w:ins>
          </w:p>
          <w:p w14:paraId="159E65D2" w14:textId="77777777" w:rsidR="000501CC" w:rsidRPr="009E2E9C" w:rsidRDefault="000501CC" w:rsidP="000501CC">
            <w:pPr>
              <w:widowControl/>
              <w:jc w:val="center"/>
              <w:rPr>
                <w:ins w:id="1015" w:author="Author"/>
                <w:rFonts w:ascii="Times New Roman" w:eastAsia="Calibri" w:hAnsi="Times New Roman" w:cs="Times New Roman"/>
                <w:sz w:val="20"/>
                <w:szCs w:val="20"/>
              </w:rPr>
            </w:pPr>
            <w:ins w:id="1016" w:author="Author">
              <w:r w:rsidRPr="009E2E9C">
                <w:rPr>
                  <w:rFonts w:ascii="Times New Roman" w:eastAsia="Calibri" w:hAnsi="Times New Roman" w:cs="Times New Roman"/>
                  <w:sz w:val="20"/>
                  <w:szCs w:val="20"/>
                </w:rPr>
                <w:t>(10.2)</w:t>
              </w:r>
            </w:ins>
          </w:p>
        </w:tc>
        <w:tc>
          <w:tcPr>
            <w:tcW w:w="1710" w:type="dxa"/>
          </w:tcPr>
          <w:p w14:paraId="78B4D50B" w14:textId="77777777" w:rsidR="000501CC" w:rsidRPr="009E2E9C" w:rsidRDefault="000501CC" w:rsidP="000501CC">
            <w:pPr>
              <w:widowControl/>
              <w:jc w:val="center"/>
              <w:rPr>
                <w:ins w:id="1017" w:author="Author"/>
                <w:rFonts w:ascii="Times New Roman" w:eastAsia="Calibri" w:hAnsi="Times New Roman" w:cs="Times New Roman"/>
                <w:sz w:val="20"/>
                <w:szCs w:val="20"/>
              </w:rPr>
            </w:pPr>
            <w:ins w:id="1018" w:author="Author">
              <w:r w:rsidRPr="009E2E9C">
                <w:rPr>
                  <w:rFonts w:ascii="Times New Roman" w:eastAsia="Calibri" w:hAnsi="Times New Roman" w:cs="Times New Roman"/>
                  <w:sz w:val="20"/>
                  <w:szCs w:val="20"/>
                </w:rPr>
                <w:t>7</w:t>
              </w:r>
            </w:ins>
          </w:p>
          <w:p w14:paraId="4C5E0A32" w14:textId="77777777" w:rsidR="000501CC" w:rsidRPr="009E2E9C" w:rsidRDefault="000501CC" w:rsidP="000501CC">
            <w:pPr>
              <w:widowControl/>
              <w:jc w:val="center"/>
              <w:rPr>
                <w:ins w:id="1019" w:author="Author"/>
                <w:rFonts w:ascii="Times New Roman" w:eastAsia="Calibri" w:hAnsi="Times New Roman" w:cs="Times New Roman"/>
                <w:sz w:val="20"/>
                <w:szCs w:val="20"/>
              </w:rPr>
            </w:pPr>
            <w:ins w:id="1020" w:author="Author">
              <w:r w:rsidRPr="009E2E9C">
                <w:rPr>
                  <w:rFonts w:ascii="Times New Roman" w:eastAsia="Calibri" w:hAnsi="Times New Roman" w:cs="Times New Roman"/>
                  <w:sz w:val="20"/>
                  <w:szCs w:val="20"/>
                </w:rPr>
                <w:t>(0.2)</w:t>
              </w:r>
            </w:ins>
          </w:p>
        </w:tc>
        <w:tc>
          <w:tcPr>
            <w:tcW w:w="1710" w:type="dxa"/>
          </w:tcPr>
          <w:p w14:paraId="4EB9FC1A" w14:textId="77777777" w:rsidR="000501CC" w:rsidRPr="009E2E9C" w:rsidRDefault="000501CC" w:rsidP="000501CC">
            <w:pPr>
              <w:widowControl/>
              <w:jc w:val="center"/>
              <w:rPr>
                <w:ins w:id="1021" w:author="Author"/>
                <w:rFonts w:ascii="Times New Roman" w:eastAsia="Calibri" w:hAnsi="Times New Roman" w:cs="Times New Roman"/>
                <w:sz w:val="20"/>
                <w:szCs w:val="20"/>
              </w:rPr>
            </w:pPr>
            <w:ins w:id="1022" w:author="Author">
              <w:r w:rsidRPr="009E2E9C">
                <w:rPr>
                  <w:rFonts w:ascii="Times New Roman" w:eastAsia="Calibri" w:hAnsi="Times New Roman" w:cs="Times New Roman"/>
                  <w:sz w:val="20"/>
                  <w:szCs w:val="20"/>
                </w:rPr>
                <w:t>5</w:t>
              </w:r>
            </w:ins>
          </w:p>
          <w:p w14:paraId="5009466A" w14:textId="77777777" w:rsidR="000501CC" w:rsidRPr="009E2E9C" w:rsidRDefault="000501CC" w:rsidP="000501CC">
            <w:pPr>
              <w:widowControl/>
              <w:jc w:val="center"/>
              <w:rPr>
                <w:ins w:id="1023" w:author="Author"/>
                <w:rFonts w:ascii="Times New Roman" w:eastAsia="Calibri" w:hAnsi="Times New Roman" w:cs="Times New Roman"/>
                <w:sz w:val="20"/>
                <w:szCs w:val="20"/>
              </w:rPr>
            </w:pPr>
            <w:ins w:id="1024" w:author="Author">
              <w:r w:rsidRPr="009E2E9C">
                <w:rPr>
                  <w:rFonts w:ascii="Times New Roman" w:eastAsia="Calibri" w:hAnsi="Times New Roman" w:cs="Times New Roman"/>
                  <w:sz w:val="20"/>
                  <w:szCs w:val="20"/>
                </w:rPr>
                <w:t>(0.1)</w:t>
              </w:r>
            </w:ins>
          </w:p>
        </w:tc>
      </w:tr>
      <w:tr w:rsidR="000501CC" w:rsidRPr="009E2E9C" w14:paraId="4F9AED2F" w14:textId="77777777" w:rsidTr="000501CC">
        <w:trPr>
          <w:ins w:id="1025" w:author="Author"/>
        </w:trPr>
        <w:tc>
          <w:tcPr>
            <w:tcW w:w="2245" w:type="dxa"/>
          </w:tcPr>
          <w:p w14:paraId="224BAB4D" w14:textId="77777777" w:rsidR="000501CC" w:rsidRPr="009E2E9C" w:rsidRDefault="000501CC" w:rsidP="000501CC">
            <w:pPr>
              <w:widowControl/>
              <w:rPr>
                <w:ins w:id="1026" w:author="Author"/>
                <w:rFonts w:ascii="Times New Roman" w:eastAsia="Calibri" w:hAnsi="Times New Roman" w:cs="Times New Roman"/>
                <w:sz w:val="20"/>
                <w:szCs w:val="20"/>
              </w:rPr>
            </w:pPr>
            <w:ins w:id="1027" w:author="Author">
              <w:r w:rsidRPr="009E2E9C">
                <w:rPr>
                  <w:rFonts w:ascii="Times New Roman" w:eastAsia="Calibri" w:hAnsi="Times New Roman" w:cs="Times New Roman"/>
                  <w:sz w:val="20"/>
                  <w:szCs w:val="20"/>
                </w:rPr>
                <w:t>Fever, Grade 3</w:t>
              </w:r>
              <w:r w:rsidRPr="009E2E9C">
                <w:rPr>
                  <w:rFonts w:ascii="Times New Roman" w:eastAsia="Calibri" w:hAnsi="Times New Roman" w:cs="Times New Roman"/>
                  <w:sz w:val="20"/>
                  <w:szCs w:val="20"/>
                  <w:vertAlign w:val="superscript"/>
                </w:rPr>
                <w:t>j</w:t>
              </w:r>
            </w:ins>
          </w:p>
        </w:tc>
        <w:tc>
          <w:tcPr>
            <w:tcW w:w="1710" w:type="dxa"/>
          </w:tcPr>
          <w:p w14:paraId="4BF75ED8" w14:textId="77777777" w:rsidR="000501CC" w:rsidRPr="009E2E9C" w:rsidRDefault="000501CC" w:rsidP="000501CC">
            <w:pPr>
              <w:widowControl/>
              <w:jc w:val="center"/>
              <w:rPr>
                <w:ins w:id="1028" w:author="Author"/>
                <w:rFonts w:ascii="Times New Roman" w:eastAsia="Calibri" w:hAnsi="Times New Roman" w:cs="Times New Roman"/>
                <w:sz w:val="20"/>
                <w:szCs w:val="20"/>
              </w:rPr>
            </w:pPr>
            <w:ins w:id="1029" w:author="Author">
              <w:r w:rsidRPr="009E2E9C">
                <w:rPr>
                  <w:rFonts w:ascii="Times New Roman" w:eastAsia="Calibri" w:hAnsi="Times New Roman" w:cs="Times New Roman"/>
                  <w:sz w:val="20"/>
                  <w:szCs w:val="20"/>
                </w:rPr>
                <w:t>1</w:t>
              </w:r>
            </w:ins>
          </w:p>
          <w:p w14:paraId="6BFE754F" w14:textId="77777777" w:rsidR="000501CC" w:rsidRPr="009E2E9C" w:rsidRDefault="000501CC" w:rsidP="000501CC">
            <w:pPr>
              <w:widowControl/>
              <w:jc w:val="center"/>
              <w:rPr>
                <w:ins w:id="1030" w:author="Author"/>
                <w:rFonts w:ascii="Times New Roman" w:eastAsia="Calibri" w:hAnsi="Times New Roman" w:cs="Times New Roman"/>
                <w:sz w:val="20"/>
                <w:szCs w:val="20"/>
              </w:rPr>
            </w:pPr>
            <w:ins w:id="1031" w:author="Author">
              <w:r w:rsidRPr="009E2E9C">
                <w:rPr>
                  <w:rFonts w:ascii="Times New Roman" w:eastAsia="Calibri" w:hAnsi="Times New Roman" w:cs="Times New Roman"/>
                  <w:sz w:val="20"/>
                  <w:szCs w:val="20"/>
                </w:rPr>
                <w:t>(&lt;0.1)</w:t>
              </w:r>
            </w:ins>
          </w:p>
        </w:tc>
        <w:tc>
          <w:tcPr>
            <w:tcW w:w="1710" w:type="dxa"/>
          </w:tcPr>
          <w:p w14:paraId="1BE746AC" w14:textId="77777777" w:rsidR="000501CC" w:rsidRPr="009E2E9C" w:rsidRDefault="000501CC" w:rsidP="000501CC">
            <w:pPr>
              <w:widowControl/>
              <w:jc w:val="center"/>
              <w:rPr>
                <w:ins w:id="1032" w:author="Author"/>
                <w:rFonts w:ascii="Times New Roman" w:eastAsia="Calibri" w:hAnsi="Times New Roman" w:cs="Times New Roman"/>
                <w:sz w:val="20"/>
                <w:szCs w:val="20"/>
              </w:rPr>
            </w:pPr>
            <w:ins w:id="1033" w:author="Author">
              <w:r w:rsidRPr="009E2E9C">
                <w:rPr>
                  <w:rFonts w:ascii="Times New Roman" w:eastAsia="Calibri" w:hAnsi="Times New Roman" w:cs="Times New Roman"/>
                  <w:sz w:val="20"/>
                  <w:szCs w:val="20"/>
                </w:rPr>
                <w:t>18</w:t>
              </w:r>
            </w:ins>
          </w:p>
          <w:p w14:paraId="128EE86A" w14:textId="77777777" w:rsidR="000501CC" w:rsidRPr="009E2E9C" w:rsidRDefault="000501CC" w:rsidP="000501CC">
            <w:pPr>
              <w:widowControl/>
              <w:jc w:val="center"/>
              <w:rPr>
                <w:ins w:id="1034" w:author="Author"/>
                <w:rFonts w:ascii="Times New Roman" w:eastAsia="Calibri" w:hAnsi="Times New Roman" w:cs="Times New Roman"/>
                <w:sz w:val="20"/>
                <w:szCs w:val="20"/>
              </w:rPr>
            </w:pPr>
            <w:ins w:id="1035" w:author="Author">
              <w:r w:rsidRPr="009E2E9C">
                <w:rPr>
                  <w:rFonts w:ascii="Times New Roman" w:eastAsia="Calibri" w:hAnsi="Times New Roman" w:cs="Times New Roman"/>
                  <w:sz w:val="20"/>
                  <w:szCs w:val="20"/>
                </w:rPr>
                <w:t>(0.5)</w:t>
              </w:r>
            </w:ins>
          </w:p>
        </w:tc>
        <w:tc>
          <w:tcPr>
            <w:tcW w:w="1710" w:type="dxa"/>
          </w:tcPr>
          <w:p w14:paraId="0F76D944" w14:textId="77777777" w:rsidR="000501CC" w:rsidRPr="009E2E9C" w:rsidRDefault="000501CC" w:rsidP="000501CC">
            <w:pPr>
              <w:widowControl/>
              <w:jc w:val="center"/>
              <w:rPr>
                <w:ins w:id="1036" w:author="Author"/>
                <w:rFonts w:ascii="Times New Roman" w:eastAsia="Calibri" w:hAnsi="Times New Roman" w:cs="Times New Roman"/>
                <w:sz w:val="20"/>
                <w:szCs w:val="20"/>
              </w:rPr>
            </w:pPr>
            <w:ins w:id="1037" w:author="Author">
              <w:r w:rsidRPr="009E2E9C">
                <w:rPr>
                  <w:rFonts w:ascii="Times New Roman" w:eastAsia="Calibri" w:hAnsi="Times New Roman" w:cs="Times New Roman"/>
                  <w:sz w:val="20"/>
                  <w:szCs w:val="20"/>
                </w:rPr>
                <w:t>1</w:t>
              </w:r>
            </w:ins>
          </w:p>
          <w:p w14:paraId="5D79C65D" w14:textId="77777777" w:rsidR="000501CC" w:rsidRPr="009E2E9C" w:rsidRDefault="000501CC" w:rsidP="000501CC">
            <w:pPr>
              <w:widowControl/>
              <w:jc w:val="center"/>
              <w:rPr>
                <w:ins w:id="1038" w:author="Author"/>
                <w:rFonts w:ascii="Times New Roman" w:eastAsia="Calibri" w:hAnsi="Times New Roman" w:cs="Times New Roman"/>
                <w:sz w:val="20"/>
                <w:szCs w:val="20"/>
              </w:rPr>
            </w:pPr>
            <w:ins w:id="1039" w:author="Author">
              <w:r w:rsidRPr="009E2E9C">
                <w:rPr>
                  <w:rFonts w:ascii="Times New Roman" w:eastAsia="Calibri" w:hAnsi="Times New Roman" w:cs="Times New Roman"/>
                  <w:sz w:val="20"/>
                  <w:szCs w:val="20"/>
                </w:rPr>
                <w:t>(&lt;0.1)</w:t>
              </w:r>
            </w:ins>
          </w:p>
        </w:tc>
        <w:tc>
          <w:tcPr>
            <w:tcW w:w="1710" w:type="dxa"/>
          </w:tcPr>
          <w:p w14:paraId="23BBD4A0" w14:textId="77777777" w:rsidR="000501CC" w:rsidRPr="009E2E9C" w:rsidRDefault="000501CC" w:rsidP="000501CC">
            <w:pPr>
              <w:widowControl/>
              <w:jc w:val="center"/>
              <w:rPr>
                <w:ins w:id="1040" w:author="Author"/>
                <w:rFonts w:ascii="Times New Roman" w:eastAsia="Calibri" w:hAnsi="Times New Roman" w:cs="Times New Roman"/>
                <w:sz w:val="20"/>
                <w:szCs w:val="20"/>
              </w:rPr>
            </w:pPr>
            <w:ins w:id="1041" w:author="Author">
              <w:r w:rsidRPr="009E2E9C">
                <w:rPr>
                  <w:rFonts w:ascii="Times New Roman" w:eastAsia="Calibri" w:hAnsi="Times New Roman" w:cs="Times New Roman"/>
                  <w:sz w:val="20"/>
                  <w:szCs w:val="20"/>
                </w:rPr>
                <w:t>0</w:t>
              </w:r>
            </w:ins>
          </w:p>
          <w:p w14:paraId="77D8B4BF" w14:textId="77777777" w:rsidR="000501CC" w:rsidRPr="009E2E9C" w:rsidRDefault="000501CC" w:rsidP="000501CC">
            <w:pPr>
              <w:widowControl/>
              <w:jc w:val="center"/>
              <w:rPr>
                <w:ins w:id="1042" w:author="Author"/>
                <w:rFonts w:ascii="Times New Roman" w:eastAsia="Calibri" w:hAnsi="Times New Roman" w:cs="Times New Roman"/>
                <w:sz w:val="20"/>
                <w:szCs w:val="20"/>
              </w:rPr>
            </w:pPr>
            <w:ins w:id="1043" w:author="Author">
              <w:r w:rsidRPr="009E2E9C">
                <w:rPr>
                  <w:rFonts w:ascii="Times New Roman" w:eastAsia="Calibri" w:hAnsi="Times New Roman" w:cs="Times New Roman"/>
                  <w:sz w:val="20"/>
                  <w:szCs w:val="20"/>
                </w:rPr>
                <w:t>(0)</w:t>
              </w:r>
            </w:ins>
          </w:p>
        </w:tc>
      </w:tr>
      <w:tr w:rsidR="000501CC" w:rsidRPr="009E2E9C" w14:paraId="714F23EE" w14:textId="77777777" w:rsidTr="000501CC">
        <w:trPr>
          <w:ins w:id="1044" w:author="Author"/>
        </w:trPr>
        <w:tc>
          <w:tcPr>
            <w:tcW w:w="2245" w:type="dxa"/>
          </w:tcPr>
          <w:p w14:paraId="058A1033" w14:textId="77777777" w:rsidR="000501CC" w:rsidRPr="009E2E9C" w:rsidRDefault="000501CC" w:rsidP="000501CC">
            <w:pPr>
              <w:widowControl/>
              <w:rPr>
                <w:ins w:id="1045" w:author="Author"/>
                <w:rFonts w:ascii="Times New Roman" w:eastAsia="Calibri" w:hAnsi="Times New Roman" w:cs="Times New Roman"/>
                <w:sz w:val="20"/>
                <w:szCs w:val="20"/>
              </w:rPr>
            </w:pPr>
            <w:ins w:id="1046" w:author="Author">
              <w:r w:rsidRPr="009E2E9C">
                <w:rPr>
                  <w:rFonts w:ascii="Times New Roman" w:eastAsia="Calibri" w:hAnsi="Times New Roman" w:cs="Times New Roman"/>
                  <w:sz w:val="20"/>
                  <w:szCs w:val="20"/>
                </w:rPr>
                <w:t>Fever, Grade 4</w:t>
              </w:r>
              <w:r w:rsidRPr="009E2E9C">
                <w:rPr>
                  <w:rFonts w:ascii="Times New Roman" w:eastAsia="Calibri" w:hAnsi="Times New Roman" w:cs="Times New Roman"/>
                  <w:sz w:val="20"/>
                  <w:szCs w:val="20"/>
                  <w:vertAlign w:val="superscript"/>
                </w:rPr>
                <w:t>k</w:t>
              </w:r>
            </w:ins>
          </w:p>
        </w:tc>
        <w:tc>
          <w:tcPr>
            <w:tcW w:w="1710" w:type="dxa"/>
          </w:tcPr>
          <w:p w14:paraId="1C9C2C20" w14:textId="77777777" w:rsidR="000501CC" w:rsidRPr="009E2E9C" w:rsidRDefault="000501CC" w:rsidP="000501CC">
            <w:pPr>
              <w:widowControl/>
              <w:jc w:val="center"/>
              <w:rPr>
                <w:ins w:id="1047" w:author="Author"/>
                <w:rFonts w:ascii="Times New Roman" w:eastAsia="Calibri" w:hAnsi="Times New Roman" w:cs="Times New Roman"/>
                <w:sz w:val="20"/>
                <w:szCs w:val="20"/>
              </w:rPr>
            </w:pPr>
            <w:ins w:id="1048" w:author="Author">
              <w:r w:rsidRPr="009E2E9C">
                <w:rPr>
                  <w:rFonts w:ascii="Times New Roman" w:eastAsia="Calibri" w:hAnsi="Times New Roman" w:cs="Times New Roman"/>
                  <w:sz w:val="20"/>
                  <w:szCs w:val="20"/>
                </w:rPr>
                <w:t>0</w:t>
              </w:r>
            </w:ins>
          </w:p>
          <w:p w14:paraId="2E5598EC" w14:textId="77777777" w:rsidR="000501CC" w:rsidRPr="009E2E9C" w:rsidRDefault="000501CC" w:rsidP="000501CC">
            <w:pPr>
              <w:widowControl/>
              <w:jc w:val="center"/>
              <w:rPr>
                <w:ins w:id="1049" w:author="Author"/>
                <w:rFonts w:ascii="Times New Roman" w:eastAsia="Calibri" w:hAnsi="Times New Roman" w:cs="Times New Roman"/>
                <w:sz w:val="20"/>
                <w:szCs w:val="20"/>
              </w:rPr>
            </w:pPr>
            <w:ins w:id="1050" w:author="Author">
              <w:r w:rsidRPr="009E2E9C">
                <w:rPr>
                  <w:rFonts w:ascii="Times New Roman" w:eastAsia="Calibri" w:hAnsi="Times New Roman" w:cs="Times New Roman"/>
                  <w:sz w:val="20"/>
                  <w:szCs w:val="20"/>
                </w:rPr>
                <w:t>(0)</w:t>
              </w:r>
            </w:ins>
          </w:p>
        </w:tc>
        <w:tc>
          <w:tcPr>
            <w:tcW w:w="1710" w:type="dxa"/>
          </w:tcPr>
          <w:p w14:paraId="24D872A6" w14:textId="77777777" w:rsidR="000501CC" w:rsidRPr="009E2E9C" w:rsidRDefault="000501CC" w:rsidP="000501CC">
            <w:pPr>
              <w:widowControl/>
              <w:jc w:val="center"/>
              <w:rPr>
                <w:ins w:id="1051" w:author="Author"/>
                <w:rFonts w:ascii="Times New Roman" w:eastAsia="Calibri" w:hAnsi="Times New Roman" w:cs="Times New Roman"/>
                <w:sz w:val="20"/>
                <w:szCs w:val="20"/>
              </w:rPr>
            </w:pPr>
            <w:ins w:id="1052" w:author="Author">
              <w:r w:rsidRPr="009E2E9C">
                <w:rPr>
                  <w:rFonts w:ascii="Times New Roman" w:eastAsia="Calibri" w:hAnsi="Times New Roman" w:cs="Times New Roman"/>
                  <w:sz w:val="20"/>
                  <w:szCs w:val="20"/>
                </w:rPr>
                <w:t>1</w:t>
              </w:r>
            </w:ins>
          </w:p>
          <w:p w14:paraId="1EB306C6" w14:textId="77777777" w:rsidR="000501CC" w:rsidRPr="009E2E9C" w:rsidRDefault="000501CC" w:rsidP="000501CC">
            <w:pPr>
              <w:widowControl/>
              <w:jc w:val="center"/>
              <w:rPr>
                <w:ins w:id="1053" w:author="Author"/>
                <w:rFonts w:ascii="Times New Roman" w:eastAsia="Calibri" w:hAnsi="Times New Roman" w:cs="Times New Roman"/>
                <w:sz w:val="20"/>
                <w:szCs w:val="20"/>
              </w:rPr>
            </w:pPr>
            <w:ins w:id="1054" w:author="Author">
              <w:r w:rsidRPr="009E2E9C">
                <w:rPr>
                  <w:rFonts w:ascii="Times New Roman" w:eastAsia="Calibri" w:hAnsi="Times New Roman" w:cs="Times New Roman"/>
                  <w:sz w:val="20"/>
                  <w:szCs w:val="20"/>
                </w:rPr>
                <w:t>(&lt;0.1)</w:t>
              </w:r>
            </w:ins>
          </w:p>
        </w:tc>
        <w:tc>
          <w:tcPr>
            <w:tcW w:w="1710" w:type="dxa"/>
          </w:tcPr>
          <w:p w14:paraId="5517A3CF" w14:textId="77777777" w:rsidR="000501CC" w:rsidRPr="009E2E9C" w:rsidRDefault="000501CC" w:rsidP="000501CC">
            <w:pPr>
              <w:widowControl/>
              <w:jc w:val="center"/>
              <w:rPr>
                <w:ins w:id="1055" w:author="Author"/>
                <w:rFonts w:ascii="Times New Roman" w:eastAsia="Calibri" w:hAnsi="Times New Roman" w:cs="Times New Roman"/>
                <w:sz w:val="20"/>
                <w:szCs w:val="20"/>
              </w:rPr>
            </w:pPr>
            <w:ins w:id="1056" w:author="Author">
              <w:r w:rsidRPr="009E2E9C">
                <w:rPr>
                  <w:rFonts w:ascii="Times New Roman" w:eastAsia="Calibri" w:hAnsi="Times New Roman" w:cs="Times New Roman"/>
                  <w:sz w:val="20"/>
                  <w:szCs w:val="20"/>
                </w:rPr>
                <w:t>2</w:t>
              </w:r>
            </w:ins>
          </w:p>
          <w:p w14:paraId="06F419CA" w14:textId="77777777" w:rsidR="000501CC" w:rsidRPr="009E2E9C" w:rsidRDefault="000501CC" w:rsidP="000501CC">
            <w:pPr>
              <w:widowControl/>
              <w:jc w:val="center"/>
              <w:rPr>
                <w:ins w:id="1057" w:author="Author"/>
                <w:rFonts w:ascii="Times New Roman" w:eastAsia="Calibri" w:hAnsi="Times New Roman" w:cs="Times New Roman"/>
                <w:sz w:val="20"/>
                <w:szCs w:val="20"/>
              </w:rPr>
            </w:pPr>
            <w:ins w:id="1058" w:author="Author">
              <w:r w:rsidRPr="009E2E9C">
                <w:rPr>
                  <w:rFonts w:ascii="Times New Roman" w:eastAsia="Calibri" w:hAnsi="Times New Roman" w:cs="Times New Roman"/>
                  <w:sz w:val="20"/>
                  <w:szCs w:val="20"/>
                </w:rPr>
                <w:t>(&lt;0.1)</w:t>
              </w:r>
            </w:ins>
          </w:p>
        </w:tc>
        <w:tc>
          <w:tcPr>
            <w:tcW w:w="1710" w:type="dxa"/>
          </w:tcPr>
          <w:p w14:paraId="5D8E08D6" w14:textId="77777777" w:rsidR="000501CC" w:rsidRPr="009E2E9C" w:rsidRDefault="000501CC" w:rsidP="000501CC">
            <w:pPr>
              <w:widowControl/>
              <w:jc w:val="center"/>
              <w:rPr>
                <w:ins w:id="1059" w:author="Author"/>
                <w:rFonts w:ascii="Times New Roman" w:eastAsia="Calibri" w:hAnsi="Times New Roman" w:cs="Times New Roman"/>
                <w:sz w:val="20"/>
                <w:szCs w:val="20"/>
              </w:rPr>
            </w:pPr>
            <w:ins w:id="1060" w:author="Author">
              <w:r w:rsidRPr="009E2E9C">
                <w:rPr>
                  <w:rFonts w:ascii="Times New Roman" w:eastAsia="Calibri" w:hAnsi="Times New Roman" w:cs="Times New Roman"/>
                  <w:sz w:val="20"/>
                  <w:szCs w:val="20"/>
                </w:rPr>
                <w:t>1</w:t>
              </w:r>
            </w:ins>
          </w:p>
          <w:p w14:paraId="2CF5EB43" w14:textId="77777777" w:rsidR="000501CC" w:rsidRPr="009E2E9C" w:rsidRDefault="000501CC" w:rsidP="000501CC">
            <w:pPr>
              <w:widowControl/>
              <w:jc w:val="center"/>
              <w:rPr>
                <w:ins w:id="1061" w:author="Author"/>
                <w:rFonts w:ascii="Times New Roman" w:eastAsia="Calibri" w:hAnsi="Times New Roman" w:cs="Times New Roman"/>
                <w:sz w:val="20"/>
                <w:szCs w:val="20"/>
              </w:rPr>
            </w:pPr>
            <w:ins w:id="1062" w:author="Author">
              <w:r w:rsidRPr="009E2E9C">
                <w:rPr>
                  <w:rFonts w:ascii="Times New Roman" w:eastAsia="Calibri" w:hAnsi="Times New Roman" w:cs="Times New Roman"/>
                  <w:sz w:val="20"/>
                  <w:szCs w:val="20"/>
                </w:rPr>
                <w:t>(&lt;0.1)</w:t>
              </w:r>
            </w:ins>
          </w:p>
        </w:tc>
      </w:tr>
    </w:tbl>
    <w:p w14:paraId="04226351" w14:textId="77777777" w:rsidR="000501CC" w:rsidRDefault="000501CC" w:rsidP="000501CC">
      <w:pPr>
        <w:widowControl/>
        <w:ind w:left="144" w:hanging="144"/>
        <w:rPr>
          <w:ins w:id="1063" w:author="Author"/>
          <w:rFonts w:ascii="Times New Roman" w:eastAsia="Calibri" w:hAnsi="Times New Roman" w:cs="Times New Roman"/>
          <w:sz w:val="20"/>
          <w:szCs w:val="20"/>
        </w:rPr>
      </w:pPr>
    </w:p>
    <w:p w14:paraId="3648C5A9" w14:textId="77777777" w:rsidR="000501CC" w:rsidRPr="00A81320" w:rsidRDefault="000501CC" w:rsidP="000501CC">
      <w:pPr>
        <w:widowControl/>
        <w:ind w:left="144" w:hanging="144"/>
        <w:rPr>
          <w:ins w:id="1064" w:author="Author"/>
          <w:rFonts w:ascii="Times New Roman" w:eastAsia="Calibri" w:hAnsi="Times New Roman" w:cs="Times New Roman"/>
          <w:sz w:val="20"/>
          <w:szCs w:val="20"/>
        </w:rPr>
      </w:pPr>
      <w:ins w:id="1065" w:author="Author">
        <w:r w:rsidRPr="00A81320">
          <w:rPr>
            <w:rFonts w:ascii="Times New Roman" w:eastAsia="Calibri" w:hAnsi="Times New Roman" w:cs="Times New Roman"/>
            <w:sz w:val="20"/>
            <w:szCs w:val="20"/>
          </w:rPr>
          <w:t xml:space="preserve">* 7 days included day of vaccination and the subsequent 6 days.  </w:t>
        </w:r>
      </w:ins>
    </w:p>
    <w:p w14:paraId="20D3B6D1" w14:textId="77777777" w:rsidR="000501CC" w:rsidRPr="00A81320" w:rsidRDefault="000501CC" w:rsidP="000501CC">
      <w:pPr>
        <w:widowControl/>
        <w:ind w:left="144" w:hanging="144"/>
        <w:rPr>
          <w:ins w:id="1066" w:author="Author"/>
          <w:rFonts w:ascii="Times New Roman" w:eastAsia="Calibri" w:hAnsi="Times New Roman" w:cs="Times New Roman"/>
          <w:sz w:val="20"/>
          <w:szCs w:val="20"/>
        </w:rPr>
      </w:pPr>
      <w:ins w:id="1067" w:author="Autho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ins>
    </w:p>
    <w:p w14:paraId="75194245" w14:textId="77777777" w:rsidR="000501CC" w:rsidRPr="00A81320" w:rsidRDefault="000501CC" w:rsidP="000501CC">
      <w:pPr>
        <w:widowControl/>
        <w:ind w:left="144" w:hanging="144"/>
        <w:rPr>
          <w:ins w:id="1068" w:author="Author"/>
          <w:rFonts w:ascii="Times New Roman" w:eastAsia="Calibri" w:hAnsi="Times New Roman" w:cs="Times New Roman"/>
          <w:sz w:val="20"/>
          <w:szCs w:val="20"/>
        </w:rPr>
      </w:pPr>
      <w:ins w:id="1069" w:author="Autho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lymphadenopathy</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ins>
    </w:p>
    <w:p w14:paraId="651042CE" w14:textId="77777777" w:rsidR="000501CC" w:rsidRPr="001734A9" w:rsidRDefault="000501CC" w:rsidP="000501CC">
      <w:pPr>
        <w:widowControl/>
        <w:ind w:left="144" w:hanging="144"/>
        <w:rPr>
          <w:ins w:id="1070" w:author="Author"/>
          <w:rFonts w:ascii="Times New Roman" w:eastAsia="Calibri" w:hAnsi="Times New Roman" w:cs="Times New Roman"/>
          <w:sz w:val="20"/>
          <w:szCs w:val="20"/>
        </w:rPr>
      </w:pPr>
      <w:ins w:id="1071" w:author="Autho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ins>
    </w:p>
    <w:p w14:paraId="3BDFCED9" w14:textId="77777777" w:rsidR="000501CC" w:rsidRPr="00A81320" w:rsidRDefault="000501CC" w:rsidP="000501CC">
      <w:pPr>
        <w:widowControl/>
        <w:ind w:left="144" w:hanging="144"/>
        <w:rPr>
          <w:ins w:id="1072" w:author="Author"/>
          <w:rFonts w:ascii="Times New Roman" w:eastAsia="Calibri" w:hAnsi="Times New Roman" w:cs="Times New Roman"/>
          <w:sz w:val="20"/>
          <w:szCs w:val="20"/>
        </w:rPr>
      </w:pPr>
      <w:ins w:id="1073" w:author="Autho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Pr="00A81320">
          <w:rPr>
            <w:rFonts w:ascii="Times New Roman" w:eastAsia="Calibri" w:hAnsi="Times New Roman" w:cs="Times New Roman"/>
            <w:sz w:val="20"/>
            <w:szCs w:val="20"/>
          </w:rPr>
          <w:t xml:space="preserve">. </w:t>
        </w:r>
      </w:ins>
    </w:p>
    <w:p w14:paraId="140F37E5" w14:textId="32117A40" w:rsidR="000501CC" w:rsidRDefault="000501CC" w:rsidP="000501CC">
      <w:pPr>
        <w:widowControl/>
        <w:ind w:left="144" w:hanging="144"/>
        <w:rPr>
          <w:ins w:id="1074" w:author="Author"/>
          <w:rFonts w:ascii="Times New Roman" w:eastAsia="Calibri" w:hAnsi="Times New Roman" w:cs="Times New Roman"/>
          <w:sz w:val="20"/>
          <w:szCs w:val="20"/>
        </w:rPr>
      </w:pPr>
      <w:ins w:id="1075" w:author="Author">
        <w:r>
          <w:rPr>
            <w:rFonts w:ascii="Times New Roman" w:eastAsia="Calibri" w:hAnsi="Times New Roman" w:cs="Times New Roman"/>
            <w:sz w:val="20"/>
            <w:szCs w:val="20"/>
            <w:vertAlign w:val="superscript"/>
          </w:rPr>
          <w:t>e</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sidR="00894CE9">
          <w:rPr>
            <w:rFonts w:ascii="Times New Roman" w:eastAsia="Calibri" w:hAnsi="Times New Roman" w:cs="Times New Roman"/>
            <w:sz w:val="20"/>
            <w:szCs w:val="20"/>
          </w:rPr>
          <w:t>.</w:t>
        </w:r>
      </w:ins>
    </w:p>
    <w:p w14:paraId="26E01699" w14:textId="638BC87B" w:rsidR="000501CC" w:rsidRPr="00A81320" w:rsidRDefault="000501CC" w:rsidP="000501CC">
      <w:pPr>
        <w:widowControl/>
        <w:ind w:left="144" w:hanging="144"/>
        <w:rPr>
          <w:ins w:id="1076" w:author="Author"/>
          <w:rFonts w:ascii="Times New Roman" w:eastAsia="Calibri" w:hAnsi="Times New Roman" w:cs="Times New Roman"/>
          <w:sz w:val="20"/>
          <w:szCs w:val="20"/>
        </w:rPr>
      </w:pPr>
      <w:ins w:id="1077" w:author="Autho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sidR="00894CE9">
          <w:rPr>
            <w:rFonts w:ascii="Times New Roman" w:eastAsia="Calibri" w:hAnsi="Times New Roman" w:cs="Times New Roman"/>
            <w:sz w:val="20"/>
            <w:szCs w:val="20"/>
          </w:rPr>
          <w:t>.</w:t>
        </w:r>
      </w:ins>
    </w:p>
    <w:p w14:paraId="7DCFAD37" w14:textId="77777777" w:rsidR="000501CC" w:rsidRDefault="000501CC" w:rsidP="000501CC">
      <w:pPr>
        <w:widowControl/>
        <w:ind w:left="144" w:hanging="144"/>
        <w:rPr>
          <w:ins w:id="1078" w:author="Author"/>
          <w:rFonts w:ascii="Times New Roman" w:eastAsia="Calibri" w:hAnsi="Times New Roman" w:cs="Times New Roman"/>
          <w:sz w:val="20"/>
          <w:szCs w:val="20"/>
        </w:rPr>
      </w:pPr>
      <w:ins w:id="1079" w:author="Autho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Gastrointestinal symptoms = nausea, vomiting, diarrhea, and/or abdominal pain.</w:t>
        </w:r>
      </w:ins>
    </w:p>
    <w:p w14:paraId="23351BAE" w14:textId="049711B8" w:rsidR="000501CC" w:rsidRDefault="000501CC" w:rsidP="000501CC">
      <w:pPr>
        <w:widowControl/>
        <w:ind w:left="144" w:hanging="144"/>
        <w:rPr>
          <w:ins w:id="1080" w:author="Author"/>
          <w:rFonts w:ascii="Times New Roman" w:eastAsia="Calibri" w:hAnsi="Times New Roman" w:cs="Times New Roman"/>
          <w:sz w:val="20"/>
          <w:szCs w:val="20"/>
        </w:rPr>
      </w:pPr>
      <w:ins w:id="1081" w:author="Autho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Grade 3 gastrointestinal symptoms: Defined as p</w:t>
        </w:r>
        <w:r w:rsidRPr="00117ECC">
          <w:rPr>
            <w:rFonts w:ascii="Times New Roman" w:eastAsia="Calibri" w:hAnsi="Times New Roman" w:cs="Times New Roman"/>
            <w:sz w:val="20"/>
            <w:szCs w:val="20"/>
          </w:rPr>
          <w:t>revents daily activity, requires outpatient intravenous hydration</w:t>
        </w:r>
        <w:r w:rsidR="00894CE9">
          <w:rPr>
            <w:rFonts w:ascii="Times New Roman" w:eastAsia="Calibri" w:hAnsi="Times New Roman" w:cs="Times New Roman"/>
            <w:sz w:val="20"/>
            <w:szCs w:val="20"/>
          </w:rPr>
          <w:t>.</w:t>
        </w:r>
      </w:ins>
    </w:p>
    <w:p w14:paraId="4773B010" w14:textId="77777777" w:rsidR="000501CC" w:rsidRDefault="000501CC" w:rsidP="000501CC">
      <w:pPr>
        <w:widowControl/>
        <w:ind w:left="144" w:hanging="144"/>
        <w:rPr>
          <w:ins w:id="1082" w:author="Author"/>
          <w:rFonts w:ascii="Times New Roman" w:eastAsia="Calibri" w:hAnsi="Times New Roman" w:cs="Times New Roman"/>
          <w:sz w:val="20"/>
          <w:szCs w:val="20"/>
        </w:rPr>
      </w:pPr>
      <w:ins w:id="1083" w:author="Autho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gastrointestinal symptoms: Defined as requires emergency room visit or hospitalization for hypotensive shock. </w:t>
        </w:r>
      </w:ins>
    </w:p>
    <w:p w14:paraId="3C362516" w14:textId="328F7D10" w:rsidR="000501CC" w:rsidRPr="00A81320" w:rsidRDefault="000501CC" w:rsidP="000501CC">
      <w:pPr>
        <w:widowControl/>
        <w:ind w:left="144" w:hanging="144"/>
        <w:rPr>
          <w:ins w:id="1084" w:author="Author"/>
          <w:rFonts w:ascii="Times New Roman" w:eastAsia="Calibri" w:hAnsi="Times New Roman" w:cs="Times New Roman"/>
          <w:sz w:val="20"/>
          <w:szCs w:val="20"/>
        </w:rPr>
      </w:pPr>
      <w:ins w:id="1085" w:author="Autho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3 fever: Defined as </w:t>
        </w:r>
        <w:r w:rsidRPr="00117ECC">
          <w:rPr>
            <w:rFonts w:ascii="Times New Roman" w:eastAsia="Calibri" w:hAnsi="Times New Roman" w:cs="Times New Roman"/>
            <w:sz w:val="20"/>
            <w:szCs w:val="20"/>
          </w:rPr>
          <w:t xml:space="preserve">≥39.0 – ≤40.0°C </w:t>
        </w:r>
        <w:r>
          <w:rPr>
            <w:rFonts w:ascii="Times New Roman" w:eastAsia="Calibri" w:hAnsi="Times New Roman" w:cs="Times New Roman"/>
            <w:sz w:val="20"/>
            <w:szCs w:val="20"/>
          </w:rPr>
          <w:t>/</w:t>
        </w:r>
        <w:r w:rsidRPr="00117ECC">
          <w:rPr>
            <w:rFonts w:ascii="Times New Roman" w:eastAsia="Calibri" w:hAnsi="Times New Roman" w:cs="Times New Roman"/>
            <w:sz w:val="20"/>
            <w:szCs w:val="20"/>
          </w:rPr>
          <w:t xml:space="preserve"> ≥102.1 – ≤104.0°F</w:t>
        </w:r>
        <w:r w:rsidR="00894CE9">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ins>
    </w:p>
    <w:p w14:paraId="368BB29F" w14:textId="45BD91A6" w:rsidR="000501CC" w:rsidRPr="000501CC" w:rsidRDefault="000501CC" w:rsidP="000501CC">
      <w:pPr>
        <w:widowControl/>
        <w:ind w:left="144" w:hanging="144"/>
        <w:rPr>
          <w:rFonts w:ascii="Times New Roman" w:eastAsia="Calibri" w:hAnsi="Times New Roman" w:cs="Times New Roman"/>
          <w:sz w:val="20"/>
          <w:szCs w:val="20"/>
        </w:rPr>
      </w:pPr>
      <w:ins w:id="1086" w:author="Author">
        <w:r>
          <w:rPr>
            <w:rFonts w:ascii="Times New Roman" w:eastAsia="Calibri" w:hAnsi="Times New Roman" w:cs="Times New Roman"/>
            <w:sz w:val="20"/>
            <w:szCs w:val="20"/>
            <w:vertAlign w:val="superscript"/>
          </w:rPr>
          <w:t>k</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Grade 4 fever: Defined as </w:t>
        </w:r>
        <w:r w:rsidRPr="00117ECC">
          <w:rPr>
            <w:rFonts w:ascii="Times New Roman" w:eastAsia="Calibri" w:hAnsi="Times New Roman" w:cs="Times New Roman"/>
            <w:sz w:val="20"/>
            <w:szCs w:val="20"/>
          </w:rPr>
          <w:t xml:space="preserve">&gt;40.0°C </w:t>
        </w:r>
        <w:r>
          <w:rPr>
            <w:rFonts w:ascii="Times New Roman" w:eastAsia="Calibri" w:hAnsi="Times New Roman" w:cs="Times New Roman"/>
            <w:sz w:val="20"/>
            <w:szCs w:val="20"/>
          </w:rPr>
          <w:t xml:space="preserve">/ </w:t>
        </w:r>
        <w:r w:rsidRPr="00117ECC">
          <w:rPr>
            <w:rFonts w:ascii="Times New Roman" w:eastAsia="Calibri" w:hAnsi="Times New Roman" w:cs="Times New Roman"/>
            <w:sz w:val="20"/>
            <w:szCs w:val="20"/>
          </w:rPr>
          <w:t>&gt;104.0°F</w:t>
        </w:r>
        <w:r w:rsidR="00894CE9">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ins>
    </w:p>
    <w:p w14:paraId="7CD3CEB0" w14:textId="77777777" w:rsidR="00B42D5A" w:rsidRPr="007D392C" w:rsidRDefault="00B42D5A" w:rsidP="007D392C">
      <w:pPr>
        <w:rPr>
          <w:rFonts w:ascii="Times New Roman" w:eastAsia="Times New Roman" w:hAnsi="Times New Roman" w:cs="Times New Roman"/>
          <w:sz w:val="24"/>
          <w:szCs w:val="24"/>
        </w:rPr>
      </w:pPr>
    </w:p>
    <w:p w14:paraId="684ADE0C" w14:textId="780FDF55" w:rsidR="000D4A2A" w:rsidRPr="007D392C" w:rsidRDefault="00C17548" w:rsidP="007D392C">
      <w:pPr>
        <w:pStyle w:val="Heading1"/>
        <w:numPr>
          <w:ilvl w:val="0"/>
          <w:numId w:val="11"/>
        </w:numPr>
        <w:tabs>
          <w:tab w:val="left" w:pos="401"/>
        </w:tabs>
        <w:ind w:left="0" w:firstLine="0"/>
        <w:rPr>
          <w:b w:val="0"/>
          <w:bCs w:val="0"/>
        </w:rPr>
      </w:pPr>
      <w:r w:rsidRPr="007D392C">
        <w:t>USE IN SPECIFIC POPULATIONS</w:t>
      </w:r>
    </w:p>
    <w:p w14:paraId="684ADE0D" w14:textId="77777777" w:rsidR="000D4A2A" w:rsidRPr="007D392C" w:rsidRDefault="000D4A2A" w:rsidP="007D392C">
      <w:pPr>
        <w:rPr>
          <w:rFonts w:ascii="Times New Roman" w:eastAsia="Times New Roman" w:hAnsi="Times New Roman" w:cs="Times New Roman"/>
          <w:b/>
          <w:bCs/>
          <w:sz w:val="24"/>
          <w:szCs w:val="24"/>
        </w:rPr>
      </w:pPr>
    </w:p>
    <w:p w14:paraId="684ADE0E" w14:textId="4146912A" w:rsidR="000D4A2A" w:rsidRPr="007D392C" w:rsidRDefault="00A55379" w:rsidP="007D392C">
      <w:pPr>
        <w:tabs>
          <w:tab w:val="left" w:pos="581"/>
        </w:tabs>
        <w:rPr>
          <w:rFonts w:ascii="Times New Roman" w:eastAsia="Times New Roman" w:hAnsi="Times New Roman" w:cs="Times New Roman"/>
          <w:sz w:val="24"/>
          <w:szCs w:val="24"/>
        </w:rPr>
      </w:pPr>
      <w:r w:rsidRPr="007D392C">
        <w:rPr>
          <w:rFonts w:ascii="Times New Roman" w:hAnsi="Times New Roman"/>
          <w:b/>
          <w:sz w:val="24"/>
        </w:rPr>
        <w:t xml:space="preserve">11.1 </w:t>
      </w:r>
      <w:r w:rsidR="00C17548" w:rsidRPr="007D392C">
        <w:rPr>
          <w:rFonts w:ascii="Times New Roman" w:hAnsi="Times New Roman"/>
          <w:b/>
          <w:sz w:val="24"/>
        </w:rPr>
        <w:t>Pregnancy</w:t>
      </w:r>
    </w:p>
    <w:p w14:paraId="684ADE0F" w14:textId="77777777" w:rsidR="000D4A2A" w:rsidRPr="007D392C" w:rsidRDefault="000D4A2A" w:rsidP="007D392C">
      <w:pPr>
        <w:rPr>
          <w:rFonts w:ascii="Times New Roman" w:eastAsia="Times New Roman" w:hAnsi="Times New Roman" w:cs="Times New Roman"/>
          <w:b/>
          <w:bCs/>
          <w:sz w:val="24"/>
          <w:szCs w:val="24"/>
        </w:rPr>
      </w:pPr>
    </w:p>
    <w:p w14:paraId="684ADE10" w14:textId="7AC39BD7" w:rsidR="000D4A2A" w:rsidRPr="007D392C" w:rsidRDefault="00C17548" w:rsidP="007D392C">
      <w:pPr>
        <w:pStyle w:val="BodyText"/>
        <w:ind w:left="0"/>
      </w:pPr>
      <w:r w:rsidRPr="007D392C">
        <w:rPr>
          <w:u w:val="single" w:color="000000"/>
        </w:rPr>
        <w:t>Pregnancy Exposure Registry</w:t>
      </w:r>
    </w:p>
    <w:p w14:paraId="684ADE11" w14:textId="77777777" w:rsidR="000D4A2A" w:rsidRPr="007D392C" w:rsidRDefault="00C17548" w:rsidP="007D392C">
      <w:pPr>
        <w:pStyle w:val="BodyText"/>
        <w:ind w:left="0"/>
      </w:pPr>
      <w:r w:rsidRPr="007D392C">
        <w:t>There is a pregnancy exposure registry that monitors pregnancy outcomes in women exposed to Moderna COVID-19 Vaccine during pregnancy. Women who are vaccinated with Moderna COVID-19 Vaccine during pregnancy are encouraged to enroll in the registry by calling 1-866- MODERNA (1-866-663-3762).</w:t>
      </w:r>
    </w:p>
    <w:p w14:paraId="684ADE12" w14:textId="77777777" w:rsidR="000D4A2A" w:rsidRPr="007D392C" w:rsidRDefault="000D4A2A" w:rsidP="007D392C">
      <w:pPr>
        <w:rPr>
          <w:rFonts w:ascii="Times New Roman" w:eastAsia="Times New Roman" w:hAnsi="Times New Roman" w:cs="Times New Roman"/>
          <w:sz w:val="23"/>
          <w:szCs w:val="23"/>
        </w:rPr>
      </w:pPr>
    </w:p>
    <w:p w14:paraId="684ADE13" w14:textId="77777777" w:rsidR="000D4A2A" w:rsidRPr="007D392C" w:rsidRDefault="00C17548" w:rsidP="007D392C">
      <w:pPr>
        <w:pStyle w:val="BodyText"/>
        <w:ind w:left="0"/>
      </w:pPr>
      <w:r w:rsidRPr="007D392C">
        <w:rPr>
          <w:u w:val="single" w:color="000000"/>
        </w:rPr>
        <w:t>Risk Summary</w:t>
      </w:r>
    </w:p>
    <w:p w14:paraId="684ADE15" w14:textId="1B872B07" w:rsidR="000D4A2A" w:rsidRPr="00D22885" w:rsidRDefault="003B7AC4" w:rsidP="007D392C">
      <w:pPr>
        <w:pStyle w:val="BodyText"/>
        <w:ind w:left="0"/>
        <w:rPr>
          <w:rFonts w:cs="Times New Roman"/>
        </w:rPr>
      </w:pPr>
      <w:bookmarkStart w:id="1087" w:name="10.2_Lactation"/>
      <w:bookmarkStart w:id="1088" w:name="10.3_Pediatric_Use"/>
      <w:bookmarkStart w:id="1089" w:name="10.4_Geriatric_Use"/>
      <w:bookmarkStart w:id="1090" w:name="11_PRODUCT_DESCRIPTION"/>
      <w:bookmarkStart w:id="1091" w:name="12_CLINICAL_PHARMACOLOGY"/>
      <w:bookmarkStart w:id="1092" w:name="12.1_Mechanism_of_Action"/>
      <w:bookmarkStart w:id="1093" w:name="_bookmark10"/>
      <w:bookmarkStart w:id="1094" w:name="_bookmark11"/>
      <w:bookmarkEnd w:id="1087"/>
      <w:bookmarkEnd w:id="1088"/>
      <w:bookmarkEnd w:id="1089"/>
      <w:bookmarkEnd w:id="1090"/>
      <w:bookmarkEnd w:id="1091"/>
      <w:bookmarkEnd w:id="1092"/>
      <w:bookmarkEnd w:id="1093"/>
      <w:bookmarkEnd w:id="1094"/>
      <w:r w:rsidRPr="007D392C">
        <w:t>All pregnancies have a risk of birth defect, loss, or other adverse outcomes. In the U</w:t>
      </w:r>
      <w:ins w:id="1095" w:author="Author">
        <w:r w:rsidR="00894CE9">
          <w:t>.</w:t>
        </w:r>
      </w:ins>
      <w:r w:rsidRPr="007D392C">
        <w:t>S</w:t>
      </w:r>
      <w:ins w:id="1096" w:author="Author">
        <w:r w:rsidR="00894CE9">
          <w:t>.</w:t>
        </w:r>
      </w:ins>
      <w:r w:rsidRPr="007D392C">
        <w:t xml:space="preserve"> general population, the estimated background risk of major birth defects and miscarriage in clinically recognized pregnancies is 2% to 4% and 15% to 20%, respectively. </w:t>
      </w:r>
      <w:r w:rsidR="0055196A" w:rsidRPr="007D392C">
        <w:t xml:space="preserve">Available data on Moderna </w:t>
      </w:r>
      <w:r w:rsidR="000125D5" w:rsidRPr="007D392C">
        <w:t xml:space="preserve">COVID-19 Vaccine administered to pregnant women are insufficient to inform vaccine-associated risks in pregnancy. </w:t>
      </w:r>
      <w:commentRangeStart w:id="1097"/>
      <w:ins w:id="1098" w:author="Author">
        <w:r w:rsidR="000C3E76" w:rsidRPr="00D22885">
          <w:rPr>
            <w:rFonts w:cs="Times New Roman"/>
          </w:rPr>
          <w:t>Therefore, use of Moderna COVID-19 Vaccine is not recommended in pregnant women.</w:t>
        </w:r>
      </w:ins>
      <w:commentRangeEnd w:id="1097"/>
      <w:r w:rsidR="00DA3A35" w:rsidRPr="00D22885">
        <w:rPr>
          <w:rStyle w:val="CommentReference"/>
          <w:rFonts w:eastAsiaTheme="minorHAnsi" w:cs="Times New Roman"/>
          <w:sz w:val="24"/>
          <w:szCs w:val="24"/>
        </w:rPr>
        <w:commentReference w:id="1097"/>
      </w:r>
    </w:p>
    <w:p w14:paraId="684ADE16" w14:textId="77777777" w:rsidR="000D4A2A" w:rsidRPr="007D392C" w:rsidRDefault="000D4A2A" w:rsidP="007D392C">
      <w:pPr>
        <w:rPr>
          <w:rFonts w:ascii="Times New Roman" w:eastAsia="Times New Roman" w:hAnsi="Times New Roman" w:cs="Times New Roman"/>
          <w:sz w:val="24"/>
          <w:szCs w:val="24"/>
        </w:rPr>
      </w:pPr>
    </w:p>
    <w:p w14:paraId="684ADE17" w14:textId="10558ADC" w:rsidR="000D4A2A" w:rsidRPr="007D392C" w:rsidRDefault="00A55379" w:rsidP="007D392C">
      <w:pPr>
        <w:pStyle w:val="Heading1"/>
        <w:numPr>
          <w:ilvl w:val="1"/>
          <w:numId w:val="11"/>
        </w:numPr>
        <w:tabs>
          <w:tab w:val="left" w:pos="581"/>
        </w:tabs>
        <w:ind w:left="0" w:firstLine="0"/>
        <w:rPr>
          <w:b w:val="0"/>
          <w:bCs w:val="0"/>
        </w:rPr>
      </w:pPr>
      <w:r w:rsidRPr="007D392C">
        <w:t xml:space="preserve"> </w:t>
      </w:r>
      <w:r w:rsidR="00C17548" w:rsidRPr="007D392C">
        <w:t>Lactation</w:t>
      </w:r>
    </w:p>
    <w:p w14:paraId="684ADE18" w14:textId="77777777" w:rsidR="000D4A2A" w:rsidRPr="007D392C" w:rsidRDefault="000D4A2A" w:rsidP="007D392C">
      <w:pPr>
        <w:rPr>
          <w:rFonts w:ascii="Times New Roman" w:eastAsia="Times New Roman" w:hAnsi="Times New Roman" w:cs="Times New Roman"/>
          <w:b/>
          <w:bCs/>
          <w:sz w:val="24"/>
          <w:szCs w:val="24"/>
        </w:rPr>
      </w:pPr>
    </w:p>
    <w:p w14:paraId="684ADE19" w14:textId="77777777" w:rsidR="000D4A2A" w:rsidRPr="007D392C" w:rsidRDefault="00C17548" w:rsidP="007D392C">
      <w:pPr>
        <w:pStyle w:val="BodyText"/>
        <w:ind w:left="0"/>
      </w:pPr>
      <w:r w:rsidRPr="007D392C">
        <w:rPr>
          <w:u w:val="single" w:color="000000"/>
        </w:rPr>
        <w:t>Risk Summary</w:t>
      </w:r>
    </w:p>
    <w:p w14:paraId="684ADE1A" w14:textId="39A1518B" w:rsidR="000D4A2A" w:rsidRPr="007D392C" w:rsidRDefault="00C17548" w:rsidP="007D392C">
      <w:pPr>
        <w:pStyle w:val="BodyText"/>
        <w:ind w:left="0"/>
      </w:pPr>
      <w:r w:rsidRPr="007D392C">
        <w:t xml:space="preserve">Data are not available to assess the effects of Moderna COVID-19 Vaccine on the breastfed infant or on milk production/excretion. </w:t>
      </w:r>
    </w:p>
    <w:p w14:paraId="684ADE1B" w14:textId="77777777" w:rsidR="000D4A2A" w:rsidRPr="007D392C" w:rsidRDefault="000D4A2A" w:rsidP="007D392C">
      <w:pPr>
        <w:rPr>
          <w:rFonts w:ascii="Times New Roman" w:eastAsia="Times New Roman" w:hAnsi="Times New Roman" w:cs="Times New Roman"/>
          <w:sz w:val="24"/>
          <w:szCs w:val="24"/>
        </w:rPr>
      </w:pPr>
    </w:p>
    <w:p w14:paraId="684ADE1C" w14:textId="1D158659" w:rsidR="000D4A2A" w:rsidRPr="007D392C" w:rsidRDefault="00A55379" w:rsidP="007D392C">
      <w:pPr>
        <w:pStyle w:val="Heading1"/>
        <w:numPr>
          <w:ilvl w:val="1"/>
          <w:numId w:val="11"/>
        </w:numPr>
        <w:tabs>
          <w:tab w:val="left" w:pos="581"/>
        </w:tabs>
        <w:ind w:left="0" w:firstLine="0"/>
        <w:rPr>
          <w:b w:val="0"/>
          <w:bCs w:val="0"/>
        </w:rPr>
      </w:pPr>
      <w:r w:rsidRPr="007D392C">
        <w:t xml:space="preserve"> </w:t>
      </w:r>
      <w:r w:rsidR="00C17548" w:rsidRPr="007D392C">
        <w:t>Pediatric Use</w:t>
      </w:r>
    </w:p>
    <w:p w14:paraId="684ADE1D" w14:textId="32AB710B" w:rsidR="000D4A2A" w:rsidRPr="007D392C" w:rsidRDefault="00E24276" w:rsidP="007D392C">
      <w:pPr>
        <w:pStyle w:val="BodyText"/>
        <w:ind w:left="0"/>
      </w:pPr>
      <w:commentRangeStart w:id="1099"/>
      <w:ins w:id="1100" w:author="Author">
        <w:r w:rsidRPr="00D22885">
          <w:rPr>
            <w:rFonts w:cs="Times New Roman"/>
          </w:rPr>
          <w:t>Safety and effectiveness have not been assessed in persons less than 18 years of age.</w:t>
        </w:r>
      </w:ins>
      <w:commentRangeEnd w:id="1099"/>
      <w:r w:rsidR="00DA3A35" w:rsidRPr="00D22885">
        <w:rPr>
          <w:rStyle w:val="CommentReference"/>
          <w:rFonts w:eastAsiaTheme="minorHAnsi" w:cs="Times New Roman"/>
          <w:sz w:val="24"/>
          <w:szCs w:val="24"/>
        </w:rPr>
        <w:commentReference w:id="1099"/>
      </w:r>
      <w:ins w:id="1101" w:author="Author">
        <w:r w:rsidR="00D22885">
          <w:rPr>
            <w:rFonts w:cs="Times New Roman"/>
          </w:rPr>
          <w:t xml:space="preserve"> </w:t>
        </w:r>
      </w:ins>
      <w:r w:rsidR="007B70C3" w:rsidRPr="007D392C">
        <w:t xml:space="preserve">Emergency Use Authorization of Moderna COVID-19 Vaccine does not include use in individuals younger than 18 years of age. </w:t>
      </w:r>
    </w:p>
    <w:p w14:paraId="684ADE1E" w14:textId="77777777" w:rsidR="000D4A2A" w:rsidRPr="007D392C" w:rsidRDefault="000D4A2A" w:rsidP="007D392C">
      <w:pPr>
        <w:rPr>
          <w:rFonts w:ascii="Times New Roman" w:eastAsia="Times New Roman" w:hAnsi="Times New Roman" w:cs="Times New Roman"/>
          <w:sz w:val="24"/>
          <w:szCs w:val="24"/>
        </w:rPr>
      </w:pPr>
    </w:p>
    <w:p w14:paraId="684ADE1F" w14:textId="524B5220" w:rsidR="000D4A2A" w:rsidRPr="007D392C" w:rsidRDefault="00C17548" w:rsidP="007D392C">
      <w:pPr>
        <w:pStyle w:val="Heading1"/>
        <w:numPr>
          <w:ilvl w:val="1"/>
          <w:numId w:val="11"/>
        </w:numPr>
        <w:tabs>
          <w:tab w:val="left" w:pos="581"/>
        </w:tabs>
        <w:ind w:left="0" w:firstLine="0"/>
        <w:rPr>
          <w:b w:val="0"/>
          <w:bCs w:val="0"/>
        </w:rPr>
      </w:pPr>
      <w:commentRangeStart w:id="1102"/>
      <w:r w:rsidRPr="007D392C">
        <w:t>Geriatric Use</w:t>
      </w:r>
      <w:commentRangeEnd w:id="1102"/>
      <w:r w:rsidR="00DA3A35">
        <w:rPr>
          <w:rStyle w:val="CommentReference"/>
          <w:rFonts w:asciiTheme="minorHAnsi" w:eastAsiaTheme="minorHAnsi" w:hAnsiTheme="minorHAnsi"/>
          <w:b w:val="0"/>
          <w:bCs w:val="0"/>
        </w:rPr>
        <w:commentReference w:id="1102"/>
      </w:r>
    </w:p>
    <w:p w14:paraId="684ADE20" w14:textId="12B0D636" w:rsidR="000D4A2A" w:rsidRPr="007D392C" w:rsidRDefault="00BD4A60" w:rsidP="007D392C">
      <w:pPr>
        <w:rPr>
          <w:rFonts w:ascii="Times New Roman" w:eastAsia="Times New Roman" w:hAnsi="Times New Roman" w:cs="Times New Roman"/>
          <w:sz w:val="24"/>
          <w:szCs w:val="24"/>
        </w:rPr>
      </w:pPr>
      <w:r w:rsidRPr="007D392C">
        <w:rPr>
          <w:rFonts w:ascii="Times New Roman" w:eastAsia="Times New Roman" w:hAnsi="Times New Roman" w:cs="Times New Roman"/>
          <w:sz w:val="24"/>
          <w:szCs w:val="24"/>
        </w:rPr>
        <w:t>Clinical studies of Moderna COVID-19 Vaccine include</w:t>
      </w:r>
      <w:r w:rsidR="000428C7" w:rsidRPr="007D392C">
        <w:rPr>
          <w:rFonts w:ascii="Times New Roman" w:eastAsia="Times New Roman" w:hAnsi="Times New Roman" w:cs="Times New Roman"/>
          <w:sz w:val="24"/>
          <w:szCs w:val="24"/>
        </w:rPr>
        <w:t>d</w:t>
      </w:r>
      <w:r w:rsidRPr="007D392C">
        <w:rPr>
          <w:rFonts w:ascii="Times New Roman" w:eastAsia="Times New Roman" w:hAnsi="Times New Roman" w:cs="Times New Roman"/>
          <w:sz w:val="24"/>
          <w:szCs w:val="24"/>
        </w:rPr>
        <w:t xml:space="preserve"> participants 65 years of age and older </w:t>
      </w:r>
      <w:ins w:id="1103" w:author="Author">
        <w:r w:rsidR="00D22885">
          <w:rPr>
            <w:rFonts w:ascii="Times New Roman" w:eastAsia="Times New Roman" w:hAnsi="Times New Roman" w:cs="Times New Roman"/>
            <w:sz w:val="24"/>
            <w:szCs w:val="24"/>
          </w:rPr>
          <w:t xml:space="preserve">receiving vaccine or placebo, </w:t>
        </w:r>
      </w:ins>
      <w:r w:rsidRPr="007D392C">
        <w:rPr>
          <w:rFonts w:ascii="Times New Roman" w:eastAsia="Times New Roman" w:hAnsi="Times New Roman" w:cs="Times New Roman"/>
          <w:sz w:val="24"/>
          <w:szCs w:val="24"/>
        </w:rPr>
        <w:t>and their data contribute</w:t>
      </w:r>
      <w:del w:id="1104" w:author="Author">
        <w:r w:rsidRPr="007D392C" w:rsidDel="0029145A">
          <w:rPr>
            <w:rFonts w:ascii="Times New Roman" w:eastAsia="Times New Roman" w:hAnsi="Times New Roman" w:cs="Times New Roman"/>
            <w:sz w:val="24"/>
            <w:szCs w:val="24"/>
          </w:rPr>
          <w:delText>s</w:delText>
        </w:r>
      </w:del>
      <w:r w:rsidRPr="007D392C">
        <w:rPr>
          <w:rFonts w:ascii="Times New Roman" w:eastAsia="Times New Roman" w:hAnsi="Times New Roman" w:cs="Times New Roman"/>
          <w:sz w:val="24"/>
          <w:szCs w:val="24"/>
        </w:rPr>
        <w:t xml:space="preserve"> to the overall assessment of safety and efficacy. </w:t>
      </w:r>
      <w:r w:rsidR="00C17548" w:rsidRPr="007D392C">
        <w:rPr>
          <w:rFonts w:ascii="Times New Roman" w:eastAsia="Times New Roman" w:hAnsi="Times New Roman" w:cs="Times New Roman"/>
          <w:sz w:val="24"/>
          <w:szCs w:val="24"/>
        </w:rPr>
        <w:t xml:space="preserve">In an ongoing Phase 3 clinical study, </w:t>
      </w:r>
      <w:commentRangeStart w:id="1105"/>
      <w:del w:id="1106" w:author="Author">
        <w:r w:rsidR="00C31789" w:rsidRPr="007D392C" w:rsidDel="0088195D">
          <w:rPr>
            <w:rFonts w:ascii="Times New Roman" w:eastAsia="Times New Roman" w:hAnsi="Times New Roman" w:cs="Times New Roman"/>
            <w:sz w:val="24"/>
            <w:szCs w:val="24"/>
          </w:rPr>
          <w:delText>xx</w:delText>
        </w:r>
      </w:del>
      <w:ins w:id="1107" w:author="Author">
        <w:r w:rsidR="0088195D">
          <w:rPr>
            <w:rFonts w:ascii="Times New Roman" w:eastAsia="Times New Roman" w:hAnsi="Times New Roman" w:cs="Times New Roman"/>
            <w:sz w:val="24"/>
            <w:szCs w:val="24"/>
          </w:rPr>
          <w:t>24.8</w:t>
        </w:r>
      </w:ins>
      <w:r w:rsidR="0011347A" w:rsidRPr="007D392C">
        <w:rPr>
          <w:rFonts w:ascii="Times New Roman" w:eastAsia="Times New Roman" w:hAnsi="Times New Roman" w:cs="Times New Roman"/>
          <w:sz w:val="24"/>
          <w:szCs w:val="24"/>
        </w:rPr>
        <w:t>%</w:t>
      </w:r>
      <w:r w:rsidR="00D65FE6" w:rsidRPr="007D392C">
        <w:rPr>
          <w:rFonts w:ascii="Times New Roman" w:eastAsia="Times New Roman" w:hAnsi="Times New Roman" w:cs="Times New Roman"/>
          <w:sz w:val="24"/>
          <w:szCs w:val="24"/>
        </w:rPr>
        <w:t xml:space="preserve"> (n=</w:t>
      </w:r>
      <w:del w:id="1108" w:author="Author">
        <w:r w:rsidR="00D65FE6" w:rsidRPr="007D392C" w:rsidDel="0088195D">
          <w:rPr>
            <w:rFonts w:ascii="Times New Roman" w:eastAsia="Times New Roman" w:hAnsi="Times New Roman" w:cs="Times New Roman"/>
            <w:sz w:val="24"/>
            <w:szCs w:val="24"/>
          </w:rPr>
          <w:delText>xxxx</w:delText>
        </w:r>
      </w:del>
      <w:ins w:id="1109" w:author="Author">
        <w:r w:rsidR="0088195D">
          <w:rPr>
            <w:rFonts w:ascii="Times New Roman" w:eastAsia="Times New Roman" w:hAnsi="Times New Roman" w:cs="Times New Roman"/>
            <w:sz w:val="24"/>
            <w:szCs w:val="24"/>
          </w:rPr>
          <w:t>7,520</w:t>
        </w:r>
      </w:ins>
      <w:r w:rsidR="00D65FE6" w:rsidRPr="007D392C">
        <w:rPr>
          <w:rFonts w:ascii="Times New Roman" w:eastAsia="Times New Roman" w:hAnsi="Times New Roman" w:cs="Times New Roman"/>
          <w:sz w:val="24"/>
          <w:szCs w:val="24"/>
        </w:rPr>
        <w:t>)</w:t>
      </w:r>
      <w:r w:rsidR="0011347A" w:rsidRPr="007D392C">
        <w:rPr>
          <w:rFonts w:ascii="Times New Roman" w:eastAsia="Times New Roman" w:hAnsi="Times New Roman" w:cs="Times New Roman"/>
          <w:sz w:val="24"/>
          <w:szCs w:val="24"/>
        </w:rPr>
        <w:t xml:space="preserve"> </w:t>
      </w:r>
      <w:commentRangeEnd w:id="1105"/>
      <w:r w:rsidR="00E22672">
        <w:rPr>
          <w:rStyle w:val="CommentReference"/>
        </w:rPr>
        <w:commentReference w:id="1105"/>
      </w:r>
      <w:r w:rsidR="0011347A" w:rsidRPr="007D392C">
        <w:rPr>
          <w:rFonts w:ascii="Times New Roman" w:eastAsia="Times New Roman" w:hAnsi="Times New Roman" w:cs="Times New Roman"/>
          <w:sz w:val="24"/>
          <w:szCs w:val="24"/>
        </w:rPr>
        <w:t xml:space="preserve">of participants were 65 years of age and older and </w:t>
      </w:r>
      <w:commentRangeStart w:id="1111"/>
      <w:del w:id="1112" w:author="Author">
        <w:r w:rsidR="00C31789" w:rsidRPr="007D392C" w:rsidDel="0088195D">
          <w:rPr>
            <w:rFonts w:ascii="Times New Roman" w:eastAsia="Times New Roman" w:hAnsi="Times New Roman" w:cs="Times New Roman"/>
            <w:sz w:val="24"/>
            <w:szCs w:val="24"/>
          </w:rPr>
          <w:delText>xx</w:delText>
        </w:r>
      </w:del>
      <w:ins w:id="1113" w:author="Author">
        <w:r w:rsidR="0088195D">
          <w:rPr>
            <w:rFonts w:ascii="Times New Roman" w:eastAsia="Times New Roman" w:hAnsi="Times New Roman" w:cs="Times New Roman"/>
            <w:sz w:val="24"/>
            <w:szCs w:val="24"/>
          </w:rPr>
          <w:t>4.6</w:t>
        </w:r>
      </w:ins>
      <w:r w:rsidR="0011347A" w:rsidRPr="007D392C">
        <w:rPr>
          <w:rFonts w:ascii="Times New Roman" w:eastAsia="Times New Roman" w:hAnsi="Times New Roman" w:cs="Times New Roman"/>
          <w:sz w:val="24"/>
          <w:szCs w:val="24"/>
        </w:rPr>
        <w:t xml:space="preserve">% </w:t>
      </w:r>
      <w:r w:rsidR="00B6225B" w:rsidRPr="007D392C">
        <w:rPr>
          <w:rFonts w:ascii="Times New Roman" w:eastAsia="Times New Roman" w:hAnsi="Times New Roman" w:cs="Times New Roman"/>
          <w:sz w:val="24"/>
          <w:szCs w:val="24"/>
        </w:rPr>
        <w:t>(n=</w:t>
      </w:r>
      <w:del w:id="1114" w:author="Author">
        <w:r w:rsidR="00B6225B" w:rsidRPr="007D392C" w:rsidDel="0088195D">
          <w:rPr>
            <w:rFonts w:ascii="Times New Roman" w:eastAsia="Times New Roman" w:hAnsi="Times New Roman" w:cs="Times New Roman"/>
            <w:sz w:val="24"/>
            <w:szCs w:val="24"/>
          </w:rPr>
          <w:delText xml:space="preserve">xxxxx </w:delText>
        </w:r>
      </w:del>
      <w:ins w:id="1115" w:author="Author">
        <w:r w:rsidR="0088195D">
          <w:rPr>
            <w:rFonts w:ascii="Times New Roman" w:eastAsia="Times New Roman" w:hAnsi="Times New Roman" w:cs="Times New Roman"/>
            <w:sz w:val="24"/>
            <w:szCs w:val="24"/>
          </w:rPr>
          <w:t>1,400</w:t>
        </w:r>
      </w:ins>
      <w:r w:rsidR="00B6225B" w:rsidRPr="007D392C">
        <w:rPr>
          <w:rFonts w:ascii="Times New Roman" w:eastAsia="Times New Roman" w:hAnsi="Times New Roman" w:cs="Times New Roman"/>
          <w:sz w:val="24"/>
          <w:szCs w:val="24"/>
        </w:rPr>
        <w:t>)</w:t>
      </w:r>
      <w:r w:rsidR="0011347A" w:rsidRPr="007D392C">
        <w:rPr>
          <w:rFonts w:ascii="Times New Roman" w:eastAsia="Times New Roman" w:hAnsi="Times New Roman" w:cs="Times New Roman"/>
          <w:sz w:val="24"/>
          <w:szCs w:val="24"/>
        </w:rPr>
        <w:t xml:space="preserve"> </w:t>
      </w:r>
      <w:commentRangeEnd w:id="1111"/>
      <w:r w:rsidR="00E22672">
        <w:rPr>
          <w:rStyle w:val="CommentReference"/>
        </w:rPr>
        <w:commentReference w:id="1111"/>
      </w:r>
      <w:r w:rsidR="0011347A" w:rsidRPr="007D392C">
        <w:rPr>
          <w:rFonts w:ascii="Times New Roman" w:eastAsia="Times New Roman" w:hAnsi="Times New Roman" w:cs="Times New Roman"/>
          <w:sz w:val="24"/>
          <w:szCs w:val="24"/>
        </w:rPr>
        <w:t xml:space="preserve">of participants were 75 years of age and older. </w:t>
      </w:r>
      <w:r w:rsidR="00883EA6" w:rsidRPr="007D392C">
        <w:rPr>
          <w:rFonts w:ascii="Times New Roman" w:eastAsia="Times New Roman" w:hAnsi="Times New Roman" w:cs="Times New Roman"/>
          <w:sz w:val="24"/>
          <w:szCs w:val="24"/>
        </w:rPr>
        <w:t>In an interim analysis, n</w:t>
      </w:r>
      <w:r w:rsidR="002A6E4D" w:rsidRPr="007D392C">
        <w:rPr>
          <w:rFonts w:ascii="Times New Roman" w:eastAsia="Times New Roman" w:hAnsi="Times New Roman" w:cs="Times New Roman"/>
          <w:sz w:val="24"/>
          <w:szCs w:val="24"/>
        </w:rPr>
        <w:t xml:space="preserve">o overall differences in </w:t>
      </w:r>
      <w:del w:id="1116" w:author="Author">
        <w:r w:rsidR="002A6E4D" w:rsidRPr="007D392C" w:rsidDel="0029145A">
          <w:rPr>
            <w:rFonts w:ascii="Times New Roman" w:eastAsia="Times New Roman" w:hAnsi="Times New Roman" w:cs="Times New Roman"/>
            <w:sz w:val="24"/>
            <w:szCs w:val="24"/>
          </w:rPr>
          <w:delText xml:space="preserve">safety or </w:delText>
        </w:r>
      </w:del>
      <w:r w:rsidR="002A6E4D" w:rsidRPr="007D392C">
        <w:rPr>
          <w:rFonts w:ascii="Times New Roman" w:eastAsia="Times New Roman" w:hAnsi="Times New Roman" w:cs="Times New Roman"/>
          <w:sz w:val="24"/>
          <w:szCs w:val="24"/>
        </w:rPr>
        <w:t xml:space="preserve">effectiveness were observed between </w:t>
      </w:r>
      <w:del w:id="1117" w:author="Author">
        <w:r w:rsidR="003370F4" w:rsidRPr="007D392C" w:rsidDel="0029145A">
          <w:rPr>
            <w:rFonts w:ascii="Times New Roman" w:eastAsia="Times New Roman" w:hAnsi="Times New Roman" w:cs="Times New Roman"/>
            <w:sz w:val="24"/>
            <w:szCs w:val="24"/>
          </w:rPr>
          <w:delText xml:space="preserve">these </w:delText>
        </w:r>
        <w:r w:rsidR="003370F4" w:rsidRPr="007D392C" w:rsidDel="00C44CC1">
          <w:rPr>
            <w:rFonts w:ascii="Times New Roman" w:eastAsia="Times New Roman" w:hAnsi="Times New Roman" w:cs="Times New Roman"/>
            <w:sz w:val="24"/>
            <w:szCs w:val="24"/>
          </w:rPr>
          <w:delText xml:space="preserve">subjects </w:delText>
        </w:r>
      </w:del>
      <w:ins w:id="1118" w:author="Author">
        <w:r w:rsidR="00C44CC1">
          <w:rPr>
            <w:rFonts w:ascii="Times New Roman" w:eastAsia="Times New Roman" w:hAnsi="Times New Roman" w:cs="Times New Roman"/>
            <w:sz w:val="24"/>
            <w:szCs w:val="24"/>
          </w:rPr>
          <w:t>participants</w:t>
        </w:r>
        <w:r w:rsidR="00C44CC1" w:rsidRPr="007D392C">
          <w:rPr>
            <w:rFonts w:ascii="Times New Roman" w:eastAsia="Times New Roman" w:hAnsi="Times New Roman" w:cs="Times New Roman"/>
            <w:sz w:val="24"/>
            <w:szCs w:val="24"/>
          </w:rPr>
          <w:t xml:space="preserve"> </w:t>
        </w:r>
        <w:r w:rsidR="0029145A">
          <w:rPr>
            <w:rFonts w:ascii="Times New Roman" w:eastAsia="Times New Roman" w:hAnsi="Times New Roman" w:cs="Times New Roman"/>
            <w:sz w:val="24"/>
            <w:szCs w:val="24"/>
          </w:rPr>
          <w:t xml:space="preserve">65 years of age and older </w:t>
        </w:r>
      </w:ins>
      <w:r w:rsidR="003370F4" w:rsidRPr="007D392C">
        <w:rPr>
          <w:rFonts w:ascii="Times New Roman" w:eastAsia="Times New Roman" w:hAnsi="Times New Roman" w:cs="Times New Roman"/>
          <w:sz w:val="24"/>
          <w:szCs w:val="24"/>
        </w:rPr>
        <w:t xml:space="preserve">and </w:t>
      </w:r>
      <w:del w:id="1119" w:author="Author">
        <w:r w:rsidR="003370F4" w:rsidRPr="007D392C" w:rsidDel="0029145A">
          <w:rPr>
            <w:rFonts w:ascii="Times New Roman" w:eastAsia="Times New Roman" w:hAnsi="Times New Roman" w:cs="Times New Roman"/>
            <w:sz w:val="24"/>
            <w:szCs w:val="24"/>
          </w:rPr>
          <w:delText xml:space="preserve">younger </w:delText>
        </w:r>
        <w:r w:rsidR="003370F4" w:rsidRPr="007D392C" w:rsidDel="00C44CC1">
          <w:rPr>
            <w:rFonts w:ascii="Times New Roman" w:eastAsia="Times New Roman" w:hAnsi="Times New Roman" w:cs="Times New Roman"/>
            <w:sz w:val="24"/>
            <w:szCs w:val="24"/>
          </w:rPr>
          <w:delText>subjects</w:delText>
        </w:r>
      </w:del>
      <w:ins w:id="1120" w:author="Author">
        <w:del w:id="1121" w:author="Author">
          <w:r w:rsidR="0029145A" w:rsidDel="00C44CC1">
            <w:rPr>
              <w:rFonts w:ascii="Times New Roman" w:eastAsia="Times New Roman" w:hAnsi="Times New Roman" w:cs="Times New Roman"/>
              <w:sz w:val="24"/>
              <w:szCs w:val="24"/>
            </w:rPr>
            <w:delText xml:space="preserve"> </w:delText>
          </w:r>
        </w:del>
        <w:r w:rsidR="00C44CC1">
          <w:rPr>
            <w:rFonts w:ascii="Times New Roman" w:eastAsia="Times New Roman" w:hAnsi="Times New Roman" w:cs="Times New Roman"/>
            <w:sz w:val="24"/>
            <w:szCs w:val="24"/>
          </w:rPr>
          <w:t xml:space="preserve">participants </w:t>
        </w:r>
        <w:r w:rsidR="0029145A">
          <w:rPr>
            <w:rFonts w:ascii="Times New Roman" w:eastAsia="Times New Roman" w:hAnsi="Times New Roman" w:cs="Times New Roman"/>
            <w:sz w:val="24"/>
            <w:szCs w:val="24"/>
          </w:rPr>
          <w:t>18-64 years of age</w:t>
        </w:r>
        <w:r w:rsidR="00832A9E">
          <w:rPr>
            <w:rFonts w:ascii="Times New Roman" w:eastAsia="Times New Roman" w:hAnsi="Times New Roman" w:cs="Times New Roman"/>
            <w:sz w:val="24"/>
            <w:szCs w:val="24"/>
          </w:rPr>
          <w:t xml:space="preserve"> </w:t>
        </w:r>
        <w:r w:rsidR="00832A9E" w:rsidRPr="00832A9E">
          <w:rPr>
            <w:rFonts w:ascii="Times New Roman" w:eastAsia="Times New Roman" w:hAnsi="Times New Roman" w:cs="Times New Roman"/>
            <w:i/>
            <w:iCs/>
            <w:sz w:val="24"/>
            <w:szCs w:val="24"/>
          </w:rPr>
          <w:t>[see Clinical</w:t>
        </w:r>
        <w:r w:rsidR="00832A9E" w:rsidRPr="007D392C">
          <w:rPr>
            <w:rFonts w:ascii="Times New Roman" w:eastAsia="Times New Roman" w:hAnsi="Times New Roman" w:cs="Times New Roman"/>
            <w:i/>
            <w:sz w:val="24"/>
            <w:szCs w:val="24"/>
          </w:rPr>
          <w:t xml:space="preserve"> Trial Results and Supporting Data for EUA (</w:t>
        </w:r>
        <w:r w:rsidR="00832A9E" w:rsidRPr="007D392C">
          <w:rPr>
            <w:rFonts w:ascii="Times New Roman" w:eastAsia="Times New Roman" w:hAnsi="Times New Roman" w:cs="Times New Roman"/>
            <w:i/>
            <w:color w:val="0000FF"/>
            <w:sz w:val="24"/>
            <w:szCs w:val="24"/>
          </w:rPr>
          <w:t>1</w:t>
        </w:r>
        <w:r w:rsidR="00832A9E">
          <w:rPr>
            <w:rFonts w:ascii="Times New Roman" w:eastAsia="Times New Roman" w:hAnsi="Times New Roman" w:cs="Times New Roman"/>
            <w:i/>
            <w:color w:val="0000FF"/>
            <w:sz w:val="24"/>
            <w:szCs w:val="24"/>
          </w:rPr>
          <w:t>8</w:t>
        </w:r>
        <w:r w:rsidR="00832A9E" w:rsidRPr="007D392C">
          <w:rPr>
            <w:rFonts w:ascii="Times New Roman" w:eastAsia="Times New Roman" w:hAnsi="Times New Roman" w:cs="Times New Roman"/>
            <w:i/>
            <w:color w:val="0000FF"/>
            <w:sz w:val="24"/>
            <w:szCs w:val="24"/>
          </w:rPr>
          <w:t>)]</w:t>
        </w:r>
      </w:ins>
      <w:r w:rsidR="00883EA6" w:rsidRPr="007D392C">
        <w:rPr>
          <w:rFonts w:ascii="Times New Roman" w:eastAsia="Times New Roman" w:hAnsi="Times New Roman" w:cs="Times New Roman"/>
          <w:sz w:val="24"/>
          <w:szCs w:val="24"/>
        </w:rPr>
        <w:t xml:space="preserve">. </w:t>
      </w:r>
      <w:ins w:id="1122" w:author="Author">
        <w:r w:rsidR="00C44CC1">
          <w:rPr>
            <w:rFonts w:ascii="Times New Roman" w:eastAsia="Arial" w:hAnsi="Times New Roman" w:cs="Times New Roman"/>
            <w:sz w:val="24"/>
            <w:szCs w:val="24"/>
          </w:rPr>
          <w:t>Participants</w:t>
        </w:r>
        <w:r w:rsidR="0029145A" w:rsidRPr="002849CD">
          <w:rPr>
            <w:rFonts w:ascii="Times New Roman" w:eastAsia="Arial" w:hAnsi="Times New Roman" w:cs="Times New Roman"/>
            <w:sz w:val="24"/>
            <w:szCs w:val="24"/>
          </w:rPr>
          <w:t xml:space="preserve"> 65 years of age and older reported solicited local and systemic adverse reactions at a lower rate than </w:t>
        </w:r>
        <w:r w:rsidR="00C44CC1">
          <w:rPr>
            <w:rFonts w:ascii="Times New Roman" w:eastAsia="Arial" w:hAnsi="Times New Roman" w:cs="Times New Roman"/>
            <w:sz w:val="24"/>
            <w:szCs w:val="24"/>
          </w:rPr>
          <w:t>participants</w:t>
        </w:r>
        <w:r w:rsidR="0029145A" w:rsidRPr="002849CD">
          <w:rPr>
            <w:rFonts w:ascii="Times New Roman" w:eastAsia="Arial" w:hAnsi="Times New Roman" w:cs="Times New Roman"/>
            <w:sz w:val="24"/>
            <w:szCs w:val="24"/>
          </w:rPr>
          <w:t xml:space="preserve"> 18-64 years of age. </w:t>
        </w:r>
      </w:ins>
      <w:r w:rsidR="00E91384" w:rsidRPr="007D392C">
        <w:rPr>
          <w:rFonts w:ascii="Times New Roman" w:eastAsia="Times New Roman" w:hAnsi="Times New Roman" w:cs="Times New Roman"/>
          <w:i/>
          <w:sz w:val="24"/>
          <w:szCs w:val="24"/>
        </w:rPr>
        <w:t>[see Clinical Trials Experience (</w:t>
      </w:r>
      <w:r w:rsidR="00E91384" w:rsidRPr="007D392C">
        <w:rPr>
          <w:rFonts w:ascii="Times New Roman" w:eastAsia="Times New Roman" w:hAnsi="Times New Roman" w:cs="Times New Roman"/>
          <w:i/>
          <w:color w:val="0000FF"/>
          <w:sz w:val="24"/>
          <w:szCs w:val="24"/>
        </w:rPr>
        <w:t>6.1</w:t>
      </w:r>
      <w:ins w:id="1123" w:author="Author">
        <w:r w:rsidR="00832A9E">
          <w:rPr>
            <w:rFonts w:ascii="Times New Roman" w:eastAsia="Times New Roman" w:hAnsi="Times New Roman" w:cs="Times New Roman"/>
            <w:i/>
            <w:color w:val="0000FF"/>
            <w:sz w:val="24"/>
            <w:szCs w:val="24"/>
          </w:rPr>
          <w:t>)</w:t>
        </w:r>
      </w:ins>
      <w:del w:id="1124" w:author="Author">
        <w:r w:rsidR="00E91384" w:rsidRPr="007D392C" w:rsidDel="00832A9E">
          <w:rPr>
            <w:rFonts w:ascii="Times New Roman" w:eastAsia="Times New Roman" w:hAnsi="Times New Roman" w:cs="Times New Roman"/>
            <w:i/>
            <w:color w:val="0000FF"/>
            <w:sz w:val="24"/>
            <w:szCs w:val="24"/>
          </w:rPr>
          <w:delText xml:space="preserve">, </w:delText>
        </w:r>
        <w:r w:rsidR="00E91384" w:rsidRPr="007D392C" w:rsidDel="00832A9E">
          <w:rPr>
            <w:rFonts w:ascii="Times New Roman" w:eastAsia="Times New Roman" w:hAnsi="Times New Roman" w:cs="Times New Roman"/>
            <w:i/>
            <w:sz w:val="24"/>
            <w:szCs w:val="24"/>
          </w:rPr>
          <w:delText>Clinical Trial Results and Supporting Data for EUA (</w:delText>
        </w:r>
        <w:r w:rsidR="00E91384" w:rsidRPr="007D392C" w:rsidDel="00832A9E">
          <w:rPr>
            <w:rFonts w:ascii="Times New Roman" w:eastAsia="Times New Roman" w:hAnsi="Times New Roman" w:cs="Times New Roman"/>
            <w:i/>
            <w:color w:val="0000FF"/>
            <w:sz w:val="24"/>
            <w:szCs w:val="24"/>
          </w:rPr>
          <w:delText>13</w:delText>
        </w:r>
        <w:r w:rsidR="00663F76" w:rsidRPr="007D392C" w:rsidDel="00832A9E">
          <w:rPr>
            <w:rFonts w:ascii="Times New Roman" w:eastAsia="Times New Roman" w:hAnsi="Times New Roman" w:cs="Times New Roman"/>
            <w:i/>
            <w:color w:val="0000FF"/>
            <w:sz w:val="24"/>
            <w:szCs w:val="24"/>
          </w:rPr>
          <w:delText>)</w:delText>
        </w:r>
      </w:del>
      <w:r w:rsidR="00663F76" w:rsidRPr="007D392C">
        <w:rPr>
          <w:rFonts w:ascii="Times New Roman" w:eastAsia="Times New Roman" w:hAnsi="Times New Roman" w:cs="Times New Roman"/>
          <w:i/>
          <w:color w:val="0000FF"/>
          <w:sz w:val="24"/>
          <w:szCs w:val="24"/>
        </w:rPr>
        <w:t>].</w:t>
      </w:r>
      <w:del w:id="1125" w:author="Author">
        <w:r w:rsidR="00C17548" w:rsidRPr="007D392C" w:rsidDel="00E24276">
          <w:rPr>
            <w:rFonts w:ascii="Times New Roman" w:eastAsia="Times New Roman" w:hAnsi="Times New Roman" w:cs="Times New Roman"/>
            <w:i/>
            <w:sz w:val="24"/>
            <w:szCs w:val="24"/>
          </w:rPr>
          <w:delText>]</w:delText>
        </w:r>
      </w:del>
    </w:p>
    <w:p w14:paraId="684ADE21" w14:textId="77777777" w:rsidR="000D4A2A" w:rsidRPr="007D392C" w:rsidRDefault="000D4A2A" w:rsidP="007D392C">
      <w:pPr>
        <w:rPr>
          <w:rFonts w:ascii="Times New Roman" w:eastAsia="Times New Roman" w:hAnsi="Times New Roman" w:cs="Times New Roman"/>
          <w:i/>
          <w:sz w:val="24"/>
          <w:szCs w:val="24"/>
        </w:rPr>
      </w:pPr>
    </w:p>
    <w:p w14:paraId="684ADE22" w14:textId="1482D5A8" w:rsidR="000D4A2A" w:rsidRPr="007D392C" w:rsidRDefault="00C17548" w:rsidP="007D392C">
      <w:pPr>
        <w:pStyle w:val="Heading1"/>
        <w:numPr>
          <w:ilvl w:val="0"/>
          <w:numId w:val="12"/>
        </w:numPr>
        <w:tabs>
          <w:tab w:val="left" w:pos="401"/>
        </w:tabs>
        <w:ind w:left="0" w:firstLine="0"/>
        <w:rPr>
          <w:b w:val="0"/>
          <w:bCs w:val="0"/>
        </w:rPr>
      </w:pPr>
      <w:r w:rsidRPr="007D392C">
        <w:t>DESCRIPTION</w:t>
      </w:r>
    </w:p>
    <w:p w14:paraId="684ADE23" w14:textId="2549B60C" w:rsidR="000D4A2A" w:rsidRPr="007D392C" w:rsidRDefault="00C17548" w:rsidP="007D392C">
      <w:pPr>
        <w:pStyle w:val="BodyText"/>
        <w:ind w:left="0"/>
      </w:pPr>
      <w:r w:rsidRPr="007D392C">
        <w:t>Moderna COVID-19 Vaccine is a lipid nanoparticle (LNP) suspension for intramuscular injection comprised of a synthetic messenger ribonucleic acid (mRNA) encoding the pre-fusion stabilized Spike glycoprotein</w:t>
      </w:r>
      <w:ins w:id="1126" w:author="Author">
        <w:r w:rsidR="003B66BD">
          <w:t xml:space="preserve"> </w:t>
        </w:r>
      </w:ins>
      <w:r w:rsidR="00B974E4" w:rsidRPr="007D392C">
        <w:t>(S)</w:t>
      </w:r>
      <w:r w:rsidRPr="007D392C">
        <w:t xml:space="preserve"> of SARS-CoV-2 virus and four lipids. The synthetic mRNA is manufactured in a cell-free, in vitro transcription reaction and formulated with SM-102 (a proprietary ionizable lipid), PEG2000-DMG, cholesterol, and 1,2-distearoyl-sn-glycero-3- phosphocholine (DSPC) to form the mRNA/lipid nanoparticles.</w:t>
      </w:r>
    </w:p>
    <w:p w14:paraId="684ADE24" w14:textId="77777777" w:rsidR="000D4A2A" w:rsidRPr="007D392C" w:rsidRDefault="000D4A2A" w:rsidP="007D392C">
      <w:pPr>
        <w:rPr>
          <w:rFonts w:ascii="Times New Roman" w:eastAsia="Times New Roman" w:hAnsi="Times New Roman" w:cs="Times New Roman"/>
          <w:sz w:val="24"/>
          <w:szCs w:val="24"/>
        </w:rPr>
      </w:pPr>
    </w:p>
    <w:p w14:paraId="684ADE25" w14:textId="17D9AB06" w:rsidR="000D4A2A" w:rsidRPr="007D392C" w:rsidRDefault="00C17548" w:rsidP="007D392C">
      <w:pPr>
        <w:pStyle w:val="BodyText"/>
        <w:ind w:left="0"/>
      </w:pPr>
      <w:r w:rsidRPr="007D392C">
        <w:t>Moderna COVID-19 Vaccine is provided as a suspension for intramuscular injection and is white to off-white in appearance. Each 0.5 mL dose contains 100 mcg RNA and a total lipid content of 1.93 mg in tris buffer (0.31 mg tromethamine, 1.18 mg tromethamine hydrochloride),</w:t>
      </w:r>
    </w:p>
    <w:p w14:paraId="684ADE26" w14:textId="77777777" w:rsidR="000D4A2A" w:rsidRPr="007D392C" w:rsidRDefault="00C17548" w:rsidP="007D392C">
      <w:pPr>
        <w:pStyle w:val="BodyText"/>
        <w:ind w:left="0"/>
      </w:pPr>
      <w:r w:rsidRPr="007D392C">
        <w:t>0.043 mg acetic acid, 0.12 mg sodium acetate, and 43.5 mg sucrose.</w:t>
      </w:r>
    </w:p>
    <w:p w14:paraId="684ADE27" w14:textId="77777777" w:rsidR="000D4A2A" w:rsidRPr="007D392C" w:rsidRDefault="000D4A2A" w:rsidP="007D392C">
      <w:pPr>
        <w:rPr>
          <w:rFonts w:ascii="Times New Roman" w:eastAsia="Times New Roman" w:hAnsi="Times New Roman" w:cs="Times New Roman"/>
          <w:sz w:val="24"/>
          <w:szCs w:val="24"/>
        </w:rPr>
      </w:pPr>
    </w:p>
    <w:p w14:paraId="684ADE28" w14:textId="12FDD335" w:rsidR="000D4A2A" w:rsidRPr="007D392C" w:rsidRDefault="00C17548" w:rsidP="007D392C">
      <w:pPr>
        <w:pStyle w:val="BodyText"/>
        <w:ind w:left="0"/>
      </w:pPr>
      <w:r w:rsidRPr="007D392C">
        <w:t>Moderna COVID-19 Vaccine does not contain any preservative</w:t>
      </w:r>
      <w:ins w:id="1127" w:author="Author">
        <w:r w:rsidR="00D22885">
          <w:t>s</w:t>
        </w:r>
        <w:commentRangeStart w:id="1128"/>
        <w:del w:id="1129" w:author="Author">
          <w:r w:rsidR="00A26955" w:rsidRPr="007D392C" w:rsidDel="004E786F">
            <w:delText>.</w:delText>
          </w:r>
        </w:del>
        <w:r w:rsidR="004E786F">
          <w:t>,</w:t>
        </w:r>
        <w:r w:rsidR="004E786F" w:rsidRPr="004E786F">
          <w:t xml:space="preserve"> antibiotics, adjuvants, or human- or animal-derived materials</w:t>
        </w:r>
        <w:r w:rsidR="004E786F">
          <w:t>.</w:t>
        </w:r>
      </w:ins>
      <w:commentRangeEnd w:id="1128"/>
      <w:r w:rsidR="00DA3A35">
        <w:rPr>
          <w:rStyle w:val="CommentReference"/>
          <w:rFonts w:asciiTheme="minorHAnsi" w:eastAsiaTheme="minorHAnsi" w:hAnsiTheme="minorHAnsi"/>
        </w:rPr>
        <w:commentReference w:id="1128"/>
      </w:r>
      <w:ins w:id="1130" w:author="Author">
        <w:r w:rsidR="004E786F">
          <w:t xml:space="preserve"> </w:t>
        </w:r>
      </w:ins>
      <w:r w:rsidRPr="007D392C">
        <w:t>The vial stopper does not contain natural rubber latex.</w:t>
      </w:r>
    </w:p>
    <w:p w14:paraId="684ADE29" w14:textId="77777777" w:rsidR="000D4A2A" w:rsidRPr="007D392C" w:rsidRDefault="000D4A2A" w:rsidP="007D392C">
      <w:pPr>
        <w:rPr>
          <w:rFonts w:ascii="Times New Roman" w:eastAsia="Times New Roman" w:hAnsi="Times New Roman" w:cs="Times New Roman"/>
          <w:sz w:val="24"/>
          <w:szCs w:val="24"/>
        </w:rPr>
      </w:pPr>
    </w:p>
    <w:p w14:paraId="684ADE2A" w14:textId="77777777" w:rsidR="000D4A2A" w:rsidRPr="007D392C" w:rsidRDefault="00C17548" w:rsidP="007D392C">
      <w:pPr>
        <w:pStyle w:val="Heading1"/>
        <w:numPr>
          <w:ilvl w:val="0"/>
          <w:numId w:val="12"/>
        </w:numPr>
        <w:tabs>
          <w:tab w:val="left" w:pos="401"/>
        </w:tabs>
        <w:ind w:left="0" w:firstLine="0"/>
        <w:rPr>
          <w:b w:val="0"/>
          <w:bCs w:val="0"/>
        </w:rPr>
      </w:pPr>
      <w:r w:rsidRPr="007D392C">
        <w:t>CLINICAL PHARMACOLOGY</w:t>
      </w:r>
    </w:p>
    <w:p w14:paraId="684ADE2B" w14:textId="77777777" w:rsidR="000D4A2A" w:rsidRPr="007D392C" w:rsidRDefault="000D4A2A" w:rsidP="007D392C">
      <w:pPr>
        <w:rPr>
          <w:rFonts w:ascii="Times New Roman" w:eastAsia="Times New Roman" w:hAnsi="Times New Roman" w:cs="Times New Roman"/>
          <w:b/>
          <w:bCs/>
          <w:sz w:val="24"/>
          <w:szCs w:val="24"/>
        </w:rPr>
      </w:pPr>
    </w:p>
    <w:p w14:paraId="684ADE2C" w14:textId="27CE5A65" w:rsidR="000D4A2A" w:rsidRPr="007D392C" w:rsidRDefault="00A55379" w:rsidP="007D392C">
      <w:pPr>
        <w:pStyle w:val="ListParagraph"/>
        <w:numPr>
          <w:ilvl w:val="1"/>
          <w:numId w:val="13"/>
        </w:numPr>
        <w:tabs>
          <w:tab w:val="left" w:pos="581"/>
        </w:tabs>
        <w:ind w:left="0" w:firstLine="0"/>
        <w:rPr>
          <w:rFonts w:ascii="Times New Roman" w:eastAsia="Times New Roman" w:hAnsi="Times New Roman" w:cs="Times New Roman"/>
          <w:sz w:val="24"/>
          <w:szCs w:val="24"/>
        </w:rPr>
      </w:pPr>
      <w:r w:rsidRPr="007D392C">
        <w:rPr>
          <w:rFonts w:ascii="Times New Roman"/>
          <w:b/>
          <w:sz w:val="24"/>
        </w:rPr>
        <w:t xml:space="preserve"> </w:t>
      </w:r>
      <w:r w:rsidR="00C17548" w:rsidRPr="007D392C">
        <w:rPr>
          <w:rFonts w:ascii="Times New Roman"/>
          <w:b/>
          <w:sz w:val="24"/>
        </w:rPr>
        <w:t>Mechanism of Action</w:t>
      </w:r>
    </w:p>
    <w:p w14:paraId="39A4BD80" w14:textId="54427B15" w:rsidR="000D4A2A" w:rsidRPr="007D392C" w:rsidRDefault="000D4A2A" w:rsidP="007D392C">
      <w:pPr>
        <w:pStyle w:val="BodyText"/>
        <w:ind w:left="0"/>
      </w:pPr>
      <w:bookmarkStart w:id="1131" w:name="13_CLINICAL_TRIAL_RESULTS_AND_SUPPORTING"/>
      <w:bookmarkStart w:id="1132" w:name="_bookmark12"/>
      <w:bookmarkStart w:id="1133" w:name="_bookmark13"/>
      <w:bookmarkEnd w:id="1131"/>
      <w:bookmarkEnd w:id="1132"/>
      <w:bookmarkEnd w:id="1133"/>
    </w:p>
    <w:p w14:paraId="689E82DE" w14:textId="7F0CCFAB" w:rsidR="00D81E58" w:rsidRPr="007D392C" w:rsidRDefault="00D81E58" w:rsidP="007D392C">
      <w:pPr>
        <w:pStyle w:val="Body-Text"/>
        <w:spacing w:before="0" w:after="0"/>
        <w:rPr>
          <w:rFonts w:ascii="Times New Roman" w:eastAsia="Calibri" w:hAnsi="Times New Roman"/>
        </w:rPr>
      </w:pPr>
      <w:r w:rsidRPr="007D392C">
        <w:rPr>
          <w:rFonts w:ascii="Times New Roman" w:hAnsi="Times New Roman"/>
        </w:rPr>
        <w:t xml:space="preserve">The mRNA in the Moderna COVID-19 Vaccine is </w:t>
      </w:r>
      <w:del w:id="1134" w:author="Author">
        <w:r w:rsidRPr="007D392C" w:rsidDel="009A6268">
          <w:rPr>
            <w:rFonts w:ascii="Times New Roman" w:hAnsi="Times New Roman"/>
          </w:rPr>
          <w:delText xml:space="preserve">formulated </w:delText>
        </w:r>
      </w:del>
      <w:ins w:id="1135" w:author="Author">
        <w:r w:rsidR="009A6268">
          <w:rPr>
            <w:rFonts w:ascii="Times New Roman" w:hAnsi="Times New Roman"/>
          </w:rPr>
          <w:t>encapsulated</w:t>
        </w:r>
        <w:r w:rsidR="009A6268" w:rsidRPr="007D392C">
          <w:rPr>
            <w:rFonts w:ascii="Times New Roman" w:hAnsi="Times New Roman"/>
          </w:rPr>
          <w:t xml:space="preserve"> </w:t>
        </w:r>
      </w:ins>
      <w:r w:rsidRPr="007D392C">
        <w:rPr>
          <w:rFonts w:ascii="Times New Roman" w:hAnsi="Times New Roman"/>
        </w:rPr>
        <w:t xml:space="preserve">in lipid </w:t>
      </w:r>
      <w:ins w:id="1136" w:author="Author">
        <w:r w:rsidR="004E786F">
          <w:rPr>
            <w:rFonts w:ascii="Times New Roman" w:hAnsi="Times New Roman"/>
          </w:rPr>
          <w:t>nano</w:t>
        </w:r>
      </w:ins>
      <w:r w:rsidRPr="007D392C">
        <w:rPr>
          <w:rFonts w:ascii="Times New Roman" w:hAnsi="Times New Roman"/>
        </w:rPr>
        <w:t xml:space="preserve">particles, which enable delivery of the </w:t>
      </w:r>
      <w:ins w:id="1137" w:author="Author">
        <w:r w:rsidR="004E786F">
          <w:rPr>
            <w:rFonts w:ascii="Times New Roman" w:hAnsi="Times New Roman"/>
          </w:rPr>
          <w:t>m</w:t>
        </w:r>
      </w:ins>
      <w:r w:rsidRPr="007D392C">
        <w:rPr>
          <w:rFonts w:ascii="Times New Roman" w:hAnsi="Times New Roman"/>
        </w:rPr>
        <w:t xml:space="preserve">RNA into host cells to allow expression of the </w:t>
      </w:r>
      <w:r w:rsidR="002C3B54" w:rsidRPr="007D392C">
        <w:rPr>
          <w:rFonts w:ascii="Times New Roman" w:hAnsi="Times New Roman"/>
        </w:rPr>
        <w:t>SARS-CoV-2 S antigen</w:t>
      </w:r>
      <w:r w:rsidRPr="007D392C">
        <w:rPr>
          <w:rFonts w:ascii="Times New Roman" w:hAnsi="Times New Roman"/>
        </w:rPr>
        <w:t>. The vaccine elicits both neutralizing antibody and cellular immune responses to the S antigen, which may contribute to protection against COVID-19.</w:t>
      </w:r>
    </w:p>
    <w:p w14:paraId="63F64023" w14:textId="77777777" w:rsidR="000D4A2A" w:rsidRPr="007D392C" w:rsidRDefault="000D4A2A" w:rsidP="007D392C">
      <w:pPr>
        <w:rPr>
          <w:rFonts w:ascii="Times New Roman" w:eastAsia="Times New Roman" w:hAnsi="Times New Roman" w:cs="Times New Roman"/>
          <w:sz w:val="24"/>
          <w:szCs w:val="24"/>
        </w:rPr>
      </w:pPr>
    </w:p>
    <w:p w14:paraId="684ADE35" w14:textId="33C0B7AB" w:rsidR="000D4A2A" w:rsidRPr="007D392C" w:rsidRDefault="00C17548" w:rsidP="007D392C">
      <w:pPr>
        <w:pStyle w:val="Heading1"/>
        <w:numPr>
          <w:ilvl w:val="0"/>
          <w:numId w:val="14"/>
        </w:numPr>
        <w:tabs>
          <w:tab w:val="left" w:pos="401"/>
        </w:tabs>
        <w:ind w:left="0" w:firstLine="0"/>
        <w:rPr>
          <w:b w:val="0"/>
          <w:bCs w:val="0"/>
        </w:rPr>
      </w:pPr>
      <w:commentRangeStart w:id="1138"/>
      <w:r w:rsidRPr="007D392C">
        <w:t>CLINICAL</w:t>
      </w:r>
      <w:commentRangeEnd w:id="1138"/>
      <w:r w:rsidR="005E2EDC">
        <w:rPr>
          <w:rStyle w:val="CommentReference"/>
          <w:rFonts w:asciiTheme="minorHAnsi" w:eastAsiaTheme="minorHAnsi" w:hAnsiTheme="minorHAnsi"/>
          <w:b w:val="0"/>
          <w:bCs w:val="0"/>
        </w:rPr>
        <w:commentReference w:id="1138"/>
      </w:r>
      <w:r w:rsidRPr="007D392C">
        <w:t xml:space="preserve"> TRIAL RESULTS AND SUPPORTING DATA FOR EUA</w:t>
      </w:r>
    </w:p>
    <w:p w14:paraId="684ADE36" w14:textId="478048D6" w:rsidR="000D4A2A" w:rsidRPr="007D392C" w:rsidRDefault="00E40044" w:rsidP="007D392C">
      <w:pPr>
        <w:pStyle w:val="BodyText"/>
        <w:ind w:left="0"/>
      </w:pPr>
      <w:r w:rsidRPr="007D392C">
        <w:t xml:space="preserve">A </w:t>
      </w:r>
      <w:r w:rsidR="00C17548" w:rsidRPr="007D392C">
        <w:t>Phase 3 randomized, placebo-</w:t>
      </w:r>
      <w:del w:id="1139" w:author="Author">
        <w:r w:rsidR="00C17548" w:rsidRPr="007D392C" w:rsidDel="00D22885">
          <w:delText xml:space="preserve"> </w:delText>
        </w:r>
      </w:del>
      <w:r w:rsidR="00C17548" w:rsidRPr="007D392C">
        <w:t xml:space="preserve">controlled, observer-blind clinical trial </w:t>
      </w:r>
      <w:r w:rsidRPr="007D392C">
        <w:t>to evaluate the efficacy, safety, and immunogenicity of the Moderna COVID-19 Vaccine</w:t>
      </w:r>
      <w:r w:rsidR="000D43A3" w:rsidRPr="007D392C">
        <w:t xml:space="preserve"> in participants 18 years of age and older is ongoing </w:t>
      </w:r>
      <w:del w:id="1140" w:author="Author">
        <w:r w:rsidR="00C17548" w:rsidRPr="007D392C" w:rsidDel="009A6268">
          <w:delText xml:space="preserve">conducted </w:delText>
        </w:r>
      </w:del>
      <w:r w:rsidR="00C17548" w:rsidRPr="007D392C">
        <w:t xml:space="preserve">in the United States (NCT04470427). </w:t>
      </w:r>
      <w:r w:rsidR="004A5332" w:rsidRPr="007D392C">
        <w:t>Randomization was stratified by age and</w:t>
      </w:r>
      <w:r w:rsidR="00802DFA" w:rsidRPr="007D392C">
        <w:t xml:space="preserve"> health</w:t>
      </w:r>
      <w:r w:rsidR="004A5332" w:rsidRPr="007D392C">
        <w:t xml:space="preserve"> risk</w:t>
      </w:r>
      <w:r w:rsidR="00BC194B" w:rsidRPr="007D392C">
        <w:t xml:space="preserve">: 18 to &lt;65 years of age </w:t>
      </w:r>
      <w:ins w:id="1141" w:author="Author">
        <w:r w:rsidR="009A6268">
          <w:t>without comorbidities (</w:t>
        </w:r>
      </w:ins>
      <w:r w:rsidR="00BC194B" w:rsidRPr="007D392C">
        <w:t>not at risk for progression to severe COVID-19</w:t>
      </w:r>
      <w:ins w:id="1142" w:author="Author">
        <w:r w:rsidR="009A6268">
          <w:t>)</w:t>
        </w:r>
      </w:ins>
      <w:r w:rsidR="00BC194B" w:rsidRPr="007D392C">
        <w:t>,</w:t>
      </w:r>
      <w:r w:rsidR="00802DFA" w:rsidRPr="007D392C">
        <w:t xml:space="preserve"> 18 to &lt;65 years of age </w:t>
      </w:r>
      <w:ins w:id="1143" w:author="Author">
        <w:r w:rsidR="009A6268">
          <w:t>with comorbidities (</w:t>
        </w:r>
      </w:ins>
      <w:del w:id="1144" w:author="Author">
        <w:r w:rsidR="00802DFA" w:rsidRPr="007D392C" w:rsidDel="009A6268">
          <w:delText xml:space="preserve">and </w:delText>
        </w:r>
      </w:del>
      <w:r w:rsidR="00802DFA" w:rsidRPr="007D392C">
        <w:t>at risk for progression to severe COVID-19</w:t>
      </w:r>
      <w:ins w:id="1145" w:author="Author">
        <w:r w:rsidR="009A6268">
          <w:t>)</w:t>
        </w:r>
      </w:ins>
      <w:r w:rsidR="00802DFA" w:rsidRPr="007D392C">
        <w:t xml:space="preserve">, and </w:t>
      </w:r>
      <w:r w:rsidR="00CB4372" w:rsidRPr="007D392C">
        <w:t>65 years of age and older</w:t>
      </w:r>
      <w:ins w:id="1146" w:author="Author">
        <w:r w:rsidR="009A6268">
          <w:t xml:space="preserve"> with or without comorbidities</w:t>
        </w:r>
      </w:ins>
      <w:r w:rsidR="00CB4372" w:rsidRPr="007D392C">
        <w:t>.</w:t>
      </w:r>
      <w:del w:id="1147" w:author="Author">
        <w:r w:rsidR="00C17548" w:rsidRPr="007D392C" w:rsidDel="009A6268">
          <w:delText>.</w:delText>
        </w:r>
      </w:del>
      <w:r w:rsidR="00C17548" w:rsidRPr="007D392C">
        <w:t xml:space="preserve"> </w:t>
      </w:r>
      <w:r w:rsidR="00BE042E" w:rsidRPr="007D392C">
        <w:t xml:space="preserve">Participants </w:t>
      </w:r>
      <w:r w:rsidR="00A07C4A" w:rsidRPr="007D392C">
        <w:t xml:space="preserve">who were immunocompromised and </w:t>
      </w:r>
      <w:r w:rsidR="00516943" w:rsidRPr="007D392C">
        <w:t>those with a known history of SARS-CoV-2 infection were excluded</w:t>
      </w:r>
      <w:r w:rsidR="00662C6A" w:rsidRPr="007D392C">
        <w:t xml:space="preserve"> from the study. </w:t>
      </w:r>
      <w:ins w:id="1148" w:author="Author">
        <w:r w:rsidR="007F2EDB">
          <w:t xml:space="preserve">Participants with no known history of SARS-CoV-2 infection </w:t>
        </w:r>
        <w:r w:rsidR="00DA774C">
          <w:t xml:space="preserve">but </w:t>
        </w:r>
        <w:r w:rsidR="007F2EDB">
          <w:t xml:space="preserve">with positive laboratory results </w:t>
        </w:r>
        <w:r w:rsidR="00DA774C">
          <w:t xml:space="preserve">indicative of infection </w:t>
        </w:r>
        <w:r w:rsidR="007F2EDB">
          <w:t>at study entry were included.</w:t>
        </w:r>
        <w:r w:rsidR="007F2EDB" w:rsidRPr="007D392C">
          <w:t xml:space="preserve"> </w:t>
        </w:r>
      </w:ins>
      <w:r w:rsidR="008F18AA" w:rsidRPr="007D392C">
        <w:t xml:space="preserve">The study allowed for the inclusion of participants with stable </w:t>
      </w:r>
      <w:r w:rsidR="00D957E7" w:rsidRPr="007D392C">
        <w:t xml:space="preserve">pre-existing medical conditions, defined as </w:t>
      </w:r>
      <w:r w:rsidR="006E30D6" w:rsidRPr="007D392C">
        <w:t>disease not requiring significant change in therapy or ho</w:t>
      </w:r>
      <w:r w:rsidR="005248C1" w:rsidRPr="007D392C">
        <w:t>spitalization for worsening disease during the 3 months before enrollment</w:t>
      </w:r>
      <w:r w:rsidR="0081479A" w:rsidRPr="007D392C">
        <w:t>,</w:t>
      </w:r>
      <w:r w:rsidR="00F8782E" w:rsidRPr="007D392C">
        <w:t xml:space="preserve"> as well as participants with </w:t>
      </w:r>
      <w:r w:rsidR="0074668B" w:rsidRPr="007D392C">
        <w:t xml:space="preserve">stable </w:t>
      </w:r>
      <w:r w:rsidR="005E1B3B" w:rsidRPr="007D392C">
        <w:t>human immunodeficiency virus (HIV) infection</w:t>
      </w:r>
      <w:r w:rsidR="005248C1" w:rsidRPr="007D392C">
        <w:t xml:space="preserve">. </w:t>
      </w:r>
      <w:r w:rsidR="00E50388" w:rsidRPr="007D392C">
        <w:t>A total of 30,</w:t>
      </w:r>
      <w:r w:rsidR="00577579" w:rsidRPr="007D392C">
        <w:t xml:space="preserve">418 participants </w:t>
      </w:r>
      <w:del w:id="1149" w:author="Author">
        <w:r w:rsidR="007F4B74" w:rsidRPr="007D392C" w:rsidDel="00D22885">
          <w:delText xml:space="preserve">18 years of age and older </w:delText>
        </w:r>
      </w:del>
      <w:r w:rsidR="00577579" w:rsidRPr="007D392C">
        <w:t xml:space="preserve">were </w:t>
      </w:r>
      <w:r w:rsidR="003577EA" w:rsidRPr="007D392C">
        <w:t>randomized</w:t>
      </w:r>
      <w:r w:rsidR="00D277C9" w:rsidRPr="007D392C">
        <w:t xml:space="preserve"> </w:t>
      </w:r>
      <w:del w:id="1150" w:author="Author">
        <w:r w:rsidR="003577EA" w:rsidRPr="007D392C" w:rsidDel="007F2EDB">
          <w:delText xml:space="preserve"> </w:delText>
        </w:r>
      </w:del>
      <w:r w:rsidR="00045F6B" w:rsidRPr="007D392C">
        <w:t xml:space="preserve">equally to receive 2 doses of the Moderna COVID-19 Vaccine or </w:t>
      </w:r>
      <w:r w:rsidR="00CC5845" w:rsidRPr="007D392C">
        <w:t>saline</w:t>
      </w:r>
      <w:r w:rsidR="00045F6B" w:rsidRPr="007D392C">
        <w:t xml:space="preserve"> placebo </w:t>
      </w:r>
      <w:r w:rsidR="00CA74CF" w:rsidRPr="007D392C">
        <w:t>1 month</w:t>
      </w:r>
      <w:r w:rsidR="00490BEB" w:rsidRPr="007D392C">
        <w:t xml:space="preserve"> apart. </w:t>
      </w:r>
      <w:ins w:id="1151" w:author="Author">
        <w:r w:rsidR="00DA774C">
          <w:t xml:space="preserve">The efficacy analyses included participants who received their second dose within 21 to </w:t>
        </w:r>
        <w:r w:rsidR="00277810">
          <w:t>42</w:t>
        </w:r>
        <w:r w:rsidR="00DA774C">
          <w:t xml:space="preserve"> days after the first dose. </w:t>
        </w:r>
      </w:ins>
      <w:r w:rsidR="009C2C26" w:rsidRPr="007D392C">
        <w:t>Participants will be followed for</w:t>
      </w:r>
      <w:r w:rsidR="000A66CC" w:rsidRPr="007D392C">
        <w:t xml:space="preserve"> </w:t>
      </w:r>
      <w:r w:rsidR="00F25675" w:rsidRPr="007D392C">
        <w:t xml:space="preserve">efficacy and safety until </w:t>
      </w:r>
      <w:r w:rsidR="000A66CC" w:rsidRPr="007D392C">
        <w:t xml:space="preserve">24 months </w:t>
      </w:r>
      <w:r w:rsidR="00F25675" w:rsidRPr="007D392C">
        <w:t xml:space="preserve">after the </w:t>
      </w:r>
      <w:r w:rsidR="00650BC9" w:rsidRPr="007D392C">
        <w:t xml:space="preserve">second dose. </w:t>
      </w:r>
    </w:p>
    <w:p w14:paraId="684ADE37" w14:textId="77777777" w:rsidR="000D4A2A" w:rsidRPr="007D392C" w:rsidRDefault="000D4A2A" w:rsidP="007D392C">
      <w:pPr>
        <w:rPr>
          <w:rFonts w:ascii="Times New Roman" w:eastAsia="Times New Roman" w:hAnsi="Times New Roman" w:cs="Times New Roman"/>
          <w:sz w:val="24"/>
          <w:szCs w:val="24"/>
        </w:rPr>
      </w:pPr>
    </w:p>
    <w:p w14:paraId="684ADE38" w14:textId="0C570952" w:rsidR="000D4A2A" w:rsidRPr="007D392C" w:rsidRDefault="00C17548" w:rsidP="007D392C">
      <w:pPr>
        <w:pStyle w:val="BodyText"/>
        <w:ind w:left="0"/>
      </w:pPr>
      <w:r w:rsidRPr="007D392C">
        <w:t xml:space="preserve">The primary efficacy analysis population (referred to as the Per-Protocol Set), included 27,817 </w:t>
      </w:r>
      <w:del w:id="1152" w:author="Author">
        <w:r w:rsidRPr="007D392C" w:rsidDel="00D22885">
          <w:delText xml:space="preserve">subjects </w:delText>
        </w:r>
      </w:del>
      <w:ins w:id="1153" w:author="Author">
        <w:r w:rsidR="00D22885">
          <w:t>participants</w:t>
        </w:r>
        <w:r w:rsidR="00D22885" w:rsidRPr="007D392C">
          <w:t xml:space="preserve"> </w:t>
        </w:r>
      </w:ins>
      <w:r w:rsidRPr="007D392C">
        <w:t xml:space="preserve">who received two doses (at 0 and 1 month) of either Moderna COVID-19 Vaccine (n=13,934) or placebo (n=13,883), </w:t>
      </w:r>
      <w:ins w:id="1154" w:author="Author">
        <w:r w:rsidR="0065256F">
          <w:t xml:space="preserve">and </w:t>
        </w:r>
      </w:ins>
      <w:r w:rsidRPr="007D392C">
        <w:t>had a negative baseline SARS-CoV-2 status</w:t>
      </w:r>
      <w:del w:id="1155" w:author="Author">
        <w:r w:rsidRPr="007D392C" w:rsidDel="0065256F">
          <w:delText>, and did not develop confirmed COVID-19 within 14 days after the second dose</w:delText>
        </w:r>
      </w:del>
      <w:r w:rsidRPr="007D392C">
        <w:t xml:space="preserve">. </w:t>
      </w:r>
      <w:r w:rsidR="00DB5CD2" w:rsidRPr="007D392C">
        <w:t xml:space="preserve">In the Per-Protocol Set, </w:t>
      </w:r>
      <w:r w:rsidR="00136651" w:rsidRPr="007D392C">
        <w:t xml:space="preserve">47.4% were female, </w:t>
      </w:r>
      <w:r w:rsidR="003268BE" w:rsidRPr="007D392C">
        <w:t xml:space="preserve">20% were Hispanic or Latino; </w:t>
      </w:r>
      <w:r w:rsidR="00E26071" w:rsidRPr="007D392C">
        <w:t xml:space="preserve">79.4% </w:t>
      </w:r>
      <w:r w:rsidR="00023352" w:rsidRPr="007D392C">
        <w:t xml:space="preserve">were white, </w:t>
      </w:r>
      <w:r w:rsidR="00067F51" w:rsidRPr="007D392C">
        <w:t>9.7% were African American</w:t>
      </w:r>
      <w:r w:rsidR="00EE21F3" w:rsidRPr="007D392C">
        <w:t xml:space="preserve">, 4.7% were Asian, </w:t>
      </w:r>
      <w:r w:rsidR="00805602" w:rsidRPr="007D392C">
        <w:t xml:space="preserve">and </w:t>
      </w:r>
      <w:r w:rsidR="0074787C" w:rsidRPr="007D392C">
        <w:t>3.1% other race</w:t>
      </w:r>
      <w:r w:rsidR="000F485F" w:rsidRPr="007D392C">
        <w:t xml:space="preserve">s. </w:t>
      </w:r>
      <w:del w:id="1156" w:author="Author">
        <w:r w:rsidRPr="007D392C" w:rsidDel="00277810">
          <w:delText xml:space="preserve">, . </w:delText>
        </w:r>
      </w:del>
      <w:r w:rsidRPr="007D392C">
        <w:t xml:space="preserve">The median age of </w:t>
      </w:r>
      <w:del w:id="1157" w:author="Author">
        <w:r w:rsidRPr="007D392C" w:rsidDel="00DD0C86">
          <w:delText xml:space="preserve">subjects </w:delText>
        </w:r>
      </w:del>
      <w:ins w:id="1158" w:author="Author">
        <w:r w:rsidR="00DD0C86">
          <w:t>participants</w:t>
        </w:r>
        <w:r w:rsidR="00DD0C86" w:rsidRPr="007D392C">
          <w:t xml:space="preserve"> </w:t>
        </w:r>
      </w:ins>
      <w:r w:rsidRPr="007D392C">
        <w:t>was 53 years (range 18-95)</w:t>
      </w:r>
      <w:r w:rsidR="00DB21FF" w:rsidRPr="007D392C">
        <w:t xml:space="preserve"> and 25.3% of participants were 65 years of age and older</w:t>
      </w:r>
      <w:r w:rsidRPr="007D392C">
        <w:t>. Of the study participants</w:t>
      </w:r>
      <w:r w:rsidR="00081C4F" w:rsidRPr="007D392C">
        <w:t xml:space="preserve"> in the Per Protocol Set</w:t>
      </w:r>
      <w:r w:rsidRPr="007D392C">
        <w:t xml:space="preserve">, </w:t>
      </w:r>
      <w:r w:rsidR="00FC63BE" w:rsidRPr="007D392C">
        <w:t>22</w:t>
      </w:r>
      <w:r w:rsidRPr="007D392C">
        <w:t>.3% were at increased risk of severe COVID-19 due to at least one pre-existing medical condition (chronic lung disease, significant cardiac disease, severe obesity, diabetes, liver disease, or HIV infection)</w:t>
      </w:r>
      <w:ins w:id="1159" w:author="Author">
        <w:r w:rsidR="00277810">
          <w:t xml:space="preserve"> regardless of age</w:t>
        </w:r>
      </w:ins>
      <w:r w:rsidRPr="007D392C">
        <w:t>.</w:t>
      </w:r>
      <w:r w:rsidR="00706E02" w:rsidRPr="007D392C">
        <w:t xml:space="preserve"> There were no notable differences </w:t>
      </w:r>
      <w:r w:rsidR="004E3C20" w:rsidRPr="007D392C">
        <w:t>in</w:t>
      </w:r>
      <w:r w:rsidR="00101D6A" w:rsidRPr="007D392C">
        <w:t xml:space="preserve"> </w:t>
      </w:r>
      <w:r w:rsidR="00706E02" w:rsidRPr="007D392C">
        <w:t>demographics or pre</w:t>
      </w:r>
      <w:r w:rsidR="00A93C3F" w:rsidRPr="007D392C">
        <w:t>-</w:t>
      </w:r>
      <w:r w:rsidR="00706E02" w:rsidRPr="007D392C">
        <w:t>existing medical conditions</w:t>
      </w:r>
      <w:r w:rsidR="004E3C20" w:rsidRPr="007D392C">
        <w:t xml:space="preserve"> between participants who received Moderna COVID</w:t>
      </w:r>
      <w:r w:rsidR="00800414" w:rsidRPr="007D392C">
        <w:t>-</w:t>
      </w:r>
      <w:r w:rsidR="004E3C20" w:rsidRPr="007D392C">
        <w:t>19 Vaccine or placebo</w:t>
      </w:r>
      <w:r w:rsidR="00706E02" w:rsidRPr="007D392C">
        <w:t xml:space="preserve">. </w:t>
      </w:r>
    </w:p>
    <w:p w14:paraId="684ADE39" w14:textId="77777777" w:rsidR="000D4A2A" w:rsidRPr="007D392C" w:rsidRDefault="000D4A2A" w:rsidP="007D392C">
      <w:pPr>
        <w:rPr>
          <w:rFonts w:ascii="Times New Roman" w:eastAsia="Times New Roman" w:hAnsi="Times New Roman" w:cs="Times New Roman"/>
          <w:sz w:val="24"/>
          <w:szCs w:val="24"/>
        </w:rPr>
      </w:pPr>
    </w:p>
    <w:p w14:paraId="02A68DAB" w14:textId="77777777" w:rsidR="00E766E2" w:rsidRPr="007D392C" w:rsidRDefault="00E766E2" w:rsidP="007D392C">
      <w:pPr>
        <w:pStyle w:val="BodyText"/>
        <w:ind w:left="0"/>
        <w:rPr>
          <w:u w:val="single"/>
        </w:rPr>
      </w:pPr>
      <w:r w:rsidRPr="007D392C">
        <w:rPr>
          <w:u w:val="single"/>
        </w:rPr>
        <w:t>Efficacy Against COVID-19</w:t>
      </w:r>
    </w:p>
    <w:p w14:paraId="7A113EE3" w14:textId="77777777" w:rsidR="00E766E2" w:rsidRPr="007D392C" w:rsidRDefault="00E766E2" w:rsidP="007D392C">
      <w:pPr>
        <w:pStyle w:val="BodyText"/>
        <w:ind w:left="0"/>
      </w:pPr>
    </w:p>
    <w:p w14:paraId="684ADE3A" w14:textId="69C484CA" w:rsidR="000D4A2A" w:rsidRPr="007D392C" w:rsidRDefault="00C17548" w:rsidP="007D392C">
      <w:pPr>
        <w:pStyle w:val="BodyText"/>
        <w:ind w:left="0"/>
      </w:pPr>
      <w:r w:rsidRPr="007D392C">
        <w:t xml:space="preserve">COVID-19 was defined based on the following criteria: The participant must have experienced  </w:t>
      </w:r>
      <w:r w:rsidRPr="007D392C">
        <w:rPr>
          <w:rFonts w:cs="Times New Roman"/>
        </w:rPr>
        <w:t xml:space="preserve">at least two of the following systemic symptoms: fever (≥38ºC), chills, myalgia, headache, sore </w:t>
      </w:r>
      <w:r w:rsidRPr="007D392C">
        <w:t xml:space="preserve">throat, new olfactory and taste disorder(s); or the participant must have experienced at least one of the following respiratory signs/symptoms: cough, shortness of breath or difficulty breathing, or clinical or radiographical evidence of pneumonia; and the participant must have at least one NP swab, nasal swab, or saliva sample (or respiratory sample, if hospitalized) positive for SARS- CoV-2 by RT-PCR. COVID-19 cases were </w:t>
      </w:r>
      <w:r w:rsidR="00363220" w:rsidRPr="007D392C">
        <w:t>adjudicated</w:t>
      </w:r>
      <w:r w:rsidRPr="007D392C">
        <w:t xml:space="preserve"> by a Clinical Adjudication Committee.</w:t>
      </w:r>
    </w:p>
    <w:p w14:paraId="684ADE3B" w14:textId="77777777" w:rsidR="000D4A2A" w:rsidRPr="007D392C" w:rsidRDefault="000D4A2A" w:rsidP="007D392C">
      <w:pPr>
        <w:rPr>
          <w:rFonts w:ascii="Times New Roman" w:eastAsia="Times New Roman" w:hAnsi="Times New Roman" w:cs="Times New Roman"/>
          <w:sz w:val="24"/>
          <w:szCs w:val="24"/>
        </w:rPr>
      </w:pPr>
    </w:p>
    <w:p w14:paraId="1C58AB52" w14:textId="3B59FB92" w:rsidR="00F242C2" w:rsidRPr="007D392C" w:rsidRDefault="00AA3A5C" w:rsidP="007D392C">
      <w:pPr>
        <w:pStyle w:val="BodyText"/>
        <w:ind w:left="0"/>
      </w:pPr>
      <w:r w:rsidRPr="007D392C">
        <w:t xml:space="preserve">At the time of the interim analysis, the median </w:t>
      </w:r>
      <w:r w:rsidR="0076094B" w:rsidRPr="007D392C">
        <w:t xml:space="preserve">length of </w:t>
      </w:r>
      <w:r w:rsidRPr="007D392C">
        <w:t xml:space="preserve">follow up </w:t>
      </w:r>
      <w:r w:rsidR="00292C5D" w:rsidRPr="007D392C">
        <w:t xml:space="preserve">for efficacy </w:t>
      </w:r>
      <w:r w:rsidR="00946232" w:rsidRPr="007D392C">
        <w:t xml:space="preserve">for participants in the study </w:t>
      </w:r>
      <w:r w:rsidR="0076094B" w:rsidRPr="007D392C">
        <w:t xml:space="preserve">was </w:t>
      </w:r>
      <w:r w:rsidR="00333FBA" w:rsidRPr="007D392C">
        <w:t>7 weeks</w:t>
      </w:r>
      <w:r w:rsidR="0077206D" w:rsidRPr="007D392C">
        <w:t xml:space="preserve"> post </w:t>
      </w:r>
      <w:del w:id="1160" w:author="Author">
        <w:r w:rsidR="0077206D" w:rsidRPr="007D392C" w:rsidDel="00126EE7">
          <w:delText xml:space="preserve">dose </w:delText>
        </w:r>
      </w:del>
      <w:ins w:id="1161" w:author="Author">
        <w:r w:rsidR="00126EE7">
          <w:t>D</w:t>
        </w:r>
        <w:r w:rsidR="00126EE7" w:rsidRPr="007D392C">
          <w:t xml:space="preserve">ose </w:t>
        </w:r>
      </w:ins>
      <w:r w:rsidR="0077206D" w:rsidRPr="007D392C">
        <w:t xml:space="preserve">2. </w:t>
      </w:r>
      <w:r w:rsidR="00006E8F" w:rsidRPr="007D392C">
        <w:t>There</w:t>
      </w:r>
      <w:r w:rsidR="00870933" w:rsidRPr="007D392C">
        <w:t xml:space="preserve"> were </w:t>
      </w:r>
      <w:r w:rsidR="00D74B46" w:rsidRPr="007D392C">
        <w:t xml:space="preserve">5 COVID-19 cases </w:t>
      </w:r>
      <w:r w:rsidR="007E5474" w:rsidRPr="007D392C">
        <w:t xml:space="preserve">in the Moderna COVID-19 Vaccine </w:t>
      </w:r>
      <w:r w:rsidR="00881576" w:rsidRPr="007D392C">
        <w:t xml:space="preserve">group and </w:t>
      </w:r>
      <w:r w:rsidR="009D7CB9" w:rsidRPr="007D392C">
        <w:t>90 cases in the placebo group</w:t>
      </w:r>
      <w:r w:rsidR="005723E1" w:rsidRPr="007D392C">
        <w:t xml:space="preserve">, with a </w:t>
      </w:r>
      <w:r w:rsidR="00872CFB" w:rsidRPr="007D392C">
        <w:t xml:space="preserve">vaccine efficacy of 94.5% (95% confidence interval of 86.5% to 97.8%). </w:t>
      </w:r>
    </w:p>
    <w:p w14:paraId="0F33FBE7" w14:textId="77777777" w:rsidR="00277810" w:rsidRPr="007D392C" w:rsidRDefault="00277810" w:rsidP="007D392C">
      <w:pPr>
        <w:pStyle w:val="BodyText"/>
        <w:ind w:left="0"/>
      </w:pPr>
    </w:p>
    <w:p w14:paraId="684ADE3E" w14:textId="37106E8C" w:rsidR="000D4A2A" w:rsidRPr="007D392C" w:rsidRDefault="00C17548" w:rsidP="007D392C">
      <w:pPr>
        <w:pStyle w:val="Heading1"/>
        <w:ind w:left="0"/>
        <w:rPr>
          <w:b w:val="0"/>
          <w:bCs w:val="0"/>
        </w:rPr>
      </w:pPr>
      <w:bookmarkStart w:id="1162" w:name="Table_2:_Interim_Primary_Efficacy_Analys"/>
      <w:bookmarkStart w:id="1163" w:name="_bookmark14"/>
      <w:bookmarkEnd w:id="1162"/>
      <w:bookmarkEnd w:id="1163"/>
      <w:commentRangeStart w:id="1164"/>
      <w:r w:rsidRPr="007D392C">
        <w:t xml:space="preserve">Table </w:t>
      </w:r>
      <w:del w:id="1165" w:author="Author">
        <w:r w:rsidRPr="007D392C" w:rsidDel="00832A9E">
          <w:delText>2</w:delText>
        </w:r>
      </w:del>
      <w:ins w:id="1166" w:author="Author">
        <w:r w:rsidR="00832A9E">
          <w:t>3</w:t>
        </w:r>
      </w:ins>
      <w:commentRangeEnd w:id="1164"/>
      <w:r w:rsidR="005E2EDC">
        <w:rPr>
          <w:rStyle w:val="CommentReference"/>
          <w:rFonts w:asciiTheme="minorHAnsi" w:eastAsiaTheme="minorHAnsi" w:hAnsiTheme="minorHAnsi"/>
          <w:b w:val="0"/>
          <w:bCs w:val="0"/>
        </w:rPr>
        <w:commentReference w:id="1164"/>
      </w:r>
      <w:r w:rsidRPr="007D392C">
        <w:t xml:space="preserve">: Interim Primary Efficacy Analysis: COVID-19* </w:t>
      </w:r>
      <w:ins w:id="1167" w:author="Author">
        <w:r w:rsidR="00094023">
          <w:t xml:space="preserve">in Participants 18 </w:t>
        </w:r>
        <w:r w:rsidR="00832A9E">
          <w:t>Y</w:t>
        </w:r>
        <w:r w:rsidR="00094023">
          <w:t xml:space="preserve">ears of </w:t>
        </w:r>
        <w:r w:rsidR="00832A9E">
          <w:t>A</w:t>
        </w:r>
        <w:r w:rsidR="00094023">
          <w:t xml:space="preserve">ge and </w:t>
        </w:r>
        <w:r w:rsidR="00832A9E">
          <w:t>O</w:t>
        </w:r>
        <w:r w:rsidR="00094023">
          <w:t xml:space="preserve">lder </w:t>
        </w:r>
      </w:ins>
      <w:r w:rsidRPr="007D392C">
        <w:t xml:space="preserve">Starting 14 Days After Dose 2 </w:t>
      </w:r>
      <w:r w:rsidR="00B75B4F" w:rsidRPr="007D392C">
        <w:t>per Adjudication Committee Assessments</w:t>
      </w:r>
      <w:ins w:id="1168" w:author="Author">
        <w:r w:rsidR="00832A9E">
          <w:t xml:space="preserve"> </w:t>
        </w:r>
      </w:ins>
      <w:r w:rsidRPr="007D392C">
        <w:rPr>
          <w:rFonts w:cs="Times New Roman"/>
        </w:rPr>
        <w:t xml:space="preserve">– </w:t>
      </w:r>
      <w:r w:rsidRPr="007D392C">
        <w:t>Per-Protocol Set</w:t>
      </w:r>
    </w:p>
    <w:p w14:paraId="14435091" w14:textId="77777777" w:rsidR="007125A2" w:rsidRDefault="007125A2">
      <w:pPr>
        <w:spacing w:before="11"/>
        <w:rPr>
          <w:ins w:id="1169" w:author="Author"/>
          <w:rFonts w:ascii="Times New Roman" w:eastAsia="Times New Roman" w:hAnsi="Times New Roman" w:cs="Times New Roman"/>
          <w:b/>
          <w:bCs/>
          <w:sz w:val="23"/>
          <w:szCs w:val="23"/>
        </w:rPr>
      </w:pPr>
    </w:p>
    <w:tbl>
      <w:tblPr>
        <w:tblW w:w="9360" w:type="dxa"/>
        <w:tblInd w:w="-6" w:type="dxa"/>
        <w:tblLayout w:type="fixed"/>
        <w:tblCellMar>
          <w:left w:w="0" w:type="dxa"/>
          <w:right w:w="0" w:type="dxa"/>
        </w:tblCellMar>
        <w:tblLook w:val="01E0" w:firstRow="1" w:lastRow="1" w:firstColumn="1" w:lastColumn="1" w:noHBand="0" w:noVBand="0"/>
      </w:tblPr>
      <w:tblGrid>
        <w:gridCol w:w="1350"/>
        <w:gridCol w:w="1260"/>
        <w:gridCol w:w="1350"/>
        <w:gridCol w:w="1350"/>
        <w:gridCol w:w="1170"/>
        <w:gridCol w:w="1260"/>
        <w:gridCol w:w="1620"/>
      </w:tblGrid>
      <w:tr w:rsidR="007125A2" w14:paraId="3FF02BBB" w14:textId="77777777" w:rsidTr="00C44CC1">
        <w:trPr>
          <w:trHeight w:hRule="exact" w:val="240"/>
          <w:ins w:id="1170" w:author="Author"/>
        </w:trPr>
        <w:tc>
          <w:tcPr>
            <w:tcW w:w="3960" w:type="dxa"/>
            <w:gridSpan w:val="3"/>
            <w:tcBorders>
              <w:top w:val="single" w:sz="5" w:space="0" w:color="000000"/>
              <w:left w:val="single" w:sz="5" w:space="0" w:color="000000"/>
              <w:bottom w:val="single" w:sz="5" w:space="0" w:color="000000"/>
              <w:right w:val="single" w:sz="5" w:space="0" w:color="000000"/>
            </w:tcBorders>
            <w:shd w:val="clear" w:color="auto" w:fill="F1F1F1"/>
          </w:tcPr>
          <w:p w14:paraId="3BC7FF0A" w14:textId="77777777" w:rsidR="007125A2" w:rsidRDefault="007125A2" w:rsidP="00DD0C86">
            <w:pPr>
              <w:pStyle w:val="TableParagraph"/>
              <w:spacing w:line="228" w:lineRule="exact"/>
              <w:jc w:val="center"/>
              <w:rPr>
                <w:ins w:id="1171" w:author="Author"/>
                <w:rFonts w:ascii="Times New Roman" w:eastAsia="Times New Roman" w:hAnsi="Times New Roman" w:cs="Times New Roman"/>
                <w:sz w:val="20"/>
                <w:szCs w:val="20"/>
              </w:rPr>
            </w:pPr>
            <w:ins w:id="1172" w:author="Autho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ins>
          </w:p>
        </w:tc>
        <w:tc>
          <w:tcPr>
            <w:tcW w:w="3780" w:type="dxa"/>
            <w:gridSpan w:val="3"/>
            <w:tcBorders>
              <w:top w:val="single" w:sz="5" w:space="0" w:color="000000"/>
              <w:left w:val="single" w:sz="5" w:space="0" w:color="000000"/>
              <w:bottom w:val="single" w:sz="5" w:space="0" w:color="000000"/>
              <w:right w:val="single" w:sz="5" w:space="0" w:color="000000"/>
            </w:tcBorders>
            <w:shd w:val="clear" w:color="auto" w:fill="F1F1F1"/>
          </w:tcPr>
          <w:p w14:paraId="028FE5D9" w14:textId="77777777" w:rsidR="007125A2" w:rsidRDefault="007125A2" w:rsidP="00DD0C86">
            <w:pPr>
              <w:pStyle w:val="TableParagraph"/>
              <w:spacing w:line="228" w:lineRule="exact"/>
              <w:jc w:val="center"/>
              <w:rPr>
                <w:ins w:id="1173" w:author="Author"/>
                <w:rFonts w:ascii="Times New Roman" w:eastAsia="Times New Roman" w:hAnsi="Times New Roman" w:cs="Times New Roman"/>
                <w:sz w:val="20"/>
                <w:szCs w:val="20"/>
              </w:rPr>
            </w:pPr>
            <w:ins w:id="1174" w:author="Author">
              <w:r>
                <w:rPr>
                  <w:rFonts w:ascii="Times New Roman"/>
                  <w:b/>
                  <w:sz w:val="20"/>
                </w:rPr>
                <w:t>Placebo</w:t>
              </w:r>
            </w:ins>
          </w:p>
        </w:tc>
        <w:tc>
          <w:tcPr>
            <w:tcW w:w="1620" w:type="dxa"/>
            <w:vMerge w:val="restart"/>
            <w:tcBorders>
              <w:top w:val="single" w:sz="5" w:space="0" w:color="000000"/>
              <w:left w:val="single" w:sz="5" w:space="0" w:color="000000"/>
              <w:right w:val="single" w:sz="5" w:space="0" w:color="000000"/>
            </w:tcBorders>
            <w:shd w:val="clear" w:color="auto" w:fill="F1F1F1"/>
          </w:tcPr>
          <w:p w14:paraId="657166AF" w14:textId="77777777" w:rsidR="007125A2" w:rsidRDefault="007125A2" w:rsidP="007125A2">
            <w:pPr>
              <w:pStyle w:val="TableParagraph"/>
              <w:spacing w:before="11"/>
              <w:rPr>
                <w:ins w:id="1175" w:author="Author"/>
                <w:rFonts w:ascii="Times New Roman" w:eastAsia="Times New Roman" w:hAnsi="Times New Roman" w:cs="Times New Roman"/>
                <w:b/>
                <w:bCs/>
                <w:sz w:val="19"/>
                <w:szCs w:val="19"/>
              </w:rPr>
            </w:pPr>
          </w:p>
          <w:p w14:paraId="4A7D31E6" w14:textId="77777777" w:rsidR="007125A2" w:rsidRDefault="007125A2" w:rsidP="007125A2">
            <w:pPr>
              <w:pStyle w:val="TableParagraph"/>
              <w:ind w:left="200" w:right="203"/>
              <w:jc w:val="center"/>
              <w:rPr>
                <w:ins w:id="1176" w:author="Author"/>
                <w:rFonts w:ascii="Times New Roman" w:eastAsia="Times New Roman" w:hAnsi="Times New Roman" w:cs="Times New Roman"/>
                <w:sz w:val="20"/>
                <w:szCs w:val="20"/>
              </w:rPr>
            </w:pPr>
            <w:ins w:id="1177" w:author="Autho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ins>
          </w:p>
        </w:tc>
      </w:tr>
      <w:tr w:rsidR="007125A2" w14:paraId="46E36D46" w14:textId="77777777" w:rsidTr="00C44CC1">
        <w:trPr>
          <w:trHeight w:hRule="exact" w:val="1390"/>
          <w:ins w:id="1178" w:author="Author"/>
        </w:trPr>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4A338822" w14:textId="77777777" w:rsidR="00DD0C86" w:rsidRDefault="00DD0C86" w:rsidP="00DD0C86">
            <w:pPr>
              <w:pStyle w:val="TableParagraph"/>
              <w:ind w:left="323" w:right="102" w:hanging="221"/>
              <w:jc w:val="center"/>
              <w:rPr>
                <w:ins w:id="1179" w:author="Author"/>
                <w:rFonts w:ascii="Times New Roman"/>
                <w:b/>
                <w:w w:val="95"/>
                <w:sz w:val="20"/>
              </w:rPr>
            </w:pPr>
            <w:ins w:id="1180" w:author="Author">
              <w:r>
                <w:rPr>
                  <w:rFonts w:ascii="Times New Roman"/>
                  <w:b/>
                  <w:w w:val="95"/>
                  <w:sz w:val="20"/>
                </w:rPr>
                <w:t>Participants</w:t>
              </w:r>
            </w:ins>
          </w:p>
          <w:p w14:paraId="231D9BB7" w14:textId="3EB72713" w:rsidR="007125A2" w:rsidRDefault="007125A2" w:rsidP="00DD0C86">
            <w:pPr>
              <w:pStyle w:val="TableParagraph"/>
              <w:ind w:left="323" w:right="102" w:hanging="221"/>
              <w:jc w:val="center"/>
              <w:rPr>
                <w:ins w:id="1181" w:author="Author"/>
                <w:rFonts w:ascii="Times New Roman" w:eastAsia="Times New Roman" w:hAnsi="Times New Roman" w:cs="Times New Roman"/>
                <w:sz w:val="20"/>
                <w:szCs w:val="20"/>
              </w:rPr>
            </w:pPr>
            <w:ins w:id="1182" w:author="Author">
              <w:r>
                <w:rPr>
                  <w:rFonts w:ascii="Times New Roman"/>
                  <w:b/>
                  <w:sz w:val="20"/>
                </w:rPr>
                <w:t>(N)</w:t>
              </w:r>
            </w:ins>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41EB7FBE" w14:textId="77777777" w:rsidR="007125A2" w:rsidRDefault="007125A2" w:rsidP="007125A2">
            <w:pPr>
              <w:pStyle w:val="TableParagraph"/>
              <w:spacing w:line="229" w:lineRule="exact"/>
              <w:jc w:val="center"/>
              <w:rPr>
                <w:ins w:id="1183" w:author="Author"/>
                <w:rFonts w:ascii="Times New Roman" w:eastAsia="Times New Roman" w:hAnsi="Times New Roman" w:cs="Times New Roman"/>
                <w:sz w:val="20"/>
                <w:szCs w:val="20"/>
              </w:rPr>
            </w:pPr>
            <w:ins w:id="1184" w:author="Author">
              <w:r>
                <w:rPr>
                  <w:rFonts w:ascii="Times New Roman"/>
                  <w:b/>
                  <w:sz w:val="20"/>
                </w:rPr>
                <w:t>COVID-19</w:t>
              </w:r>
            </w:ins>
          </w:p>
          <w:p w14:paraId="029061B6" w14:textId="77777777" w:rsidR="007125A2" w:rsidRDefault="007125A2" w:rsidP="007125A2">
            <w:pPr>
              <w:pStyle w:val="TableParagraph"/>
              <w:ind w:left="356" w:right="359"/>
              <w:jc w:val="center"/>
              <w:rPr>
                <w:ins w:id="1185" w:author="Author"/>
                <w:rFonts w:ascii="Times New Roman" w:eastAsia="Times New Roman" w:hAnsi="Times New Roman" w:cs="Times New Roman"/>
                <w:sz w:val="20"/>
                <w:szCs w:val="20"/>
              </w:rPr>
            </w:pPr>
            <w:ins w:id="1186" w:author="Author">
              <w:r>
                <w:rPr>
                  <w:rFonts w:ascii="Times New Roman"/>
                  <w:b/>
                  <w:w w:val="95"/>
                  <w:sz w:val="20"/>
                </w:rPr>
                <w:t>Cases</w:t>
              </w:r>
              <w:r>
                <w:rPr>
                  <w:rFonts w:ascii="Times New Roman"/>
                  <w:b/>
                  <w:w w:val="99"/>
                  <w:sz w:val="20"/>
                </w:rPr>
                <w:t xml:space="preserve"> </w:t>
              </w:r>
              <w:r>
                <w:rPr>
                  <w:rFonts w:ascii="Times New Roman"/>
                  <w:b/>
                  <w:sz w:val="20"/>
                </w:rPr>
                <w:t>(n)</w:t>
              </w:r>
            </w:ins>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780133BE" w14:textId="77777777" w:rsidR="007125A2" w:rsidRDefault="007125A2" w:rsidP="007125A2">
            <w:pPr>
              <w:pStyle w:val="TableParagraph"/>
              <w:ind w:left="174" w:right="172" w:hanging="3"/>
              <w:jc w:val="center"/>
              <w:rPr>
                <w:ins w:id="1187" w:author="Author"/>
                <w:rFonts w:ascii="Times New Roman" w:eastAsia="Times New Roman" w:hAnsi="Times New Roman" w:cs="Times New Roman"/>
                <w:sz w:val="20"/>
                <w:szCs w:val="20"/>
              </w:rPr>
            </w:pPr>
            <w:ins w:id="1188" w:author="Autho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ins>
          </w:p>
          <w:p w14:paraId="612AFBCE" w14:textId="5D355156" w:rsidR="007125A2" w:rsidRDefault="007125A2" w:rsidP="007125A2">
            <w:pPr>
              <w:pStyle w:val="TableParagraph"/>
              <w:ind w:left="243" w:right="244"/>
              <w:jc w:val="center"/>
              <w:rPr>
                <w:ins w:id="1189" w:author="Author"/>
                <w:rFonts w:ascii="Times New Roman" w:eastAsia="Times New Roman" w:hAnsi="Times New Roman" w:cs="Times New Roman"/>
                <w:sz w:val="20"/>
                <w:szCs w:val="20"/>
              </w:rPr>
            </w:pPr>
            <w:ins w:id="1190" w:author="Autho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w:t>
              </w:r>
              <w:del w:id="1191" w:author="Author">
                <w:r w:rsidDel="00C44CC1">
                  <w:rPr>
                    <w:rFonts w:ascii="Times New Roman"/>
                    <w:b/>
                    <w:w w:val="99"/>
                    <w:sz w:val="20"/>
                  </w:rPr>
                  <w:delText xml:space="preserve"> </w:delText>
                </w:r>
              </w:del>
              <w:r>
                <w:rPr>
                  <w:rFonts w:ascii="Times New Roman"/>
                  <w:b/>
                  <w:sz w:val="20"/>
                </w:rPr>
                <w:t>Years</w:t>
              </w:r>
            </w:ins>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010F010" w14:textId="77777777" w:rsidR="00DD0C86" w:rsidRDefault="00DD0C86" w:rsidP="007125A2">
            <w:pPr>
              <w:pStyle w:val="TableParagraph"/>
              <w:ind w:left="394" w:right="172" w:hanging="221"/>
              <w:rPr>
                <w:ins w:id="1192" w:author="Author"/>
                <w:rFonts w:ascii="Times New Roman"/>
                <w:b/>
                <w:w w:val="99"/>
                <w:sz w:val="20"/>
              </w:rPr>
            </w:pPr>
            <w:ins w:id="1193" w:author="Author">
              <w:r>
                <w:rPr>
                  <w:rFonts w:ascii="Times New Roman"/>
                  <w:b/>
                  <w:w w:val="95"/>
                  <w:sz w:val="20"/>
                </w:rPr>
                <w:t>Participants</w:t>
              </w:r>
              <w:r w:rsidR="007125A2">
                <w:rPr>
                  <w:rFonts w:ascii="Times New Roman"/>
                  <w:b/>
                  <w:w w:val="99"/>
                  <w:sz w:val="20"/>
                </w:rPr>
                <w:t xml:space="preserve"> </w:t>
              </w:r>
            </w:ins>
          </w:p>
          <w:p w14:paraId="490B0173" w14:textId="257B2396" w:rsidR="007125A2" w:rsidRDefault="007125A2" w:rsidP="00DD0C86">
            <w:pPr>
              <w:pStyle w:val="TableParagraph"/>
              <w:ind w:left="394" w:right="172" w:hanging="221"/>
              <w:jc w:val="center"/>
              <w:rPr>
                <w:ins w:id="1194" w:author="Author"/>
                <w:rFonts w:ascii="Times New Roman" w:eastAsia="Times New Roman" w:hAnsi="Times New Roman" w:cs="Times New Roman"/>
                <w:sz w:val="20"/>
                <w:szCs w:val="20"/>
              </w:rPr>
            </w:pPr>
            <w:ins w:id="1195" w:author="Author">
              <w:r>
                <w:rPr>
                  <w:rFonts w:ascii="Times New Roman"/>
                  <w:b/>
                  <w:sz w:val="20"/>
                </w:rPr>
                <w:t>(N)</w:t>
              </w:r>
            </w:ins>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6437D08" w14:textId="77777777" w:rsidR="007125A2" w:rsidRDefault="007125A2" w:rsidP="007125A2">
            <w:pPr>
              <w:pStyle w:val="TableParagraph"/>
              <w:spacing w:line="229" w:lineRule="exact"/>
              <w:jc w:val="center"/>
              <w:rPr>
                <w:ins w:id="1196" w:author="Author"/>
                <w:rFonts w:ascii="Times New Roman" w:eastAsia="Times New Roman" w:hAnsi="Times New Roman" w:cs="Times New Roman"/>
                <w:sz w:val="20"/>
                <w:szCs w:val="20"/>
              </w:rPr>
            </w:pPr>
            <w:ins w:id="1197" w:author="Author">
              <w:r>
                <w:rPr>
                  <w:rFonts w:ascii="Times New Roman"/>
                  <w:b/>
                  <w:sz w:val="20"/>
                </w:rPr>
                <w:t>COVID-19</w:t>
              </w:r>
            </w:ins>
          </w:p>
          <w:p w14:paraId="26207719" w14:textId="77777777" w:rsidR="007125A2" w:rsidRDefault="007125A2" w:rsidP="007125A2">
            <w:pPr>
              <w:pStyle w:val="TableParagraph"/>
              <w:ind w:left="332" w:right="337"/>
              <w:jc w:val="center"/>
              <w:rPr>
                <w:ins w:id="1198" w:author="Author"/>
                <w:rFonts w:ascii="Times New Roman" w:eastAsia="Times New Roman" w:hAnsi="Times New Roman" w:cs="Times New Roman"/>
                <w:sz w:val="20"/>
                <w:szCs w:val="20"/>
              </w:rPr>
            </w:pPr>
            <w:ins w:id="1199" w:author="Author">
              <w:r>
                <w:rPr>
                  <w:rFonts w:ascii="Times New Roman"/>
                  <w:b/>
                  <w:w w:val="95"/>
                  <w:sz w:val="20"/>
                </w:rPr>
                <w:t>Cases</w:t>
              </w:r>
              <w:r>
                <w:rPr>
                  <w:rFonts w:ascii="Times New Roman"/>
                  <w:b/>
                  <w:w w:val="99"/>
                  <w:sz w:val="20"/>
                </w:rPr>
                <w:t xml:space="preserve"> </w:t>
              </w:r>
              <w:r>
                <w:rPr>
                  <w:rFonts w:ascii="Times New Roman"/>
                  <w:b/>
                  <w:sz w:val="20"/>
                </w:rPr>
                <w:t>(n)</w:t>
              </w:r>
            </w:ins>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4685AFBB" w14:textId="77777777" w:rsidR="007125A2" w:rsidRDefault="007125A2" w:rsidP="007125A2">
            <w:pPr>
              <w:pStyle w:val="TableParagraph"/>
              <w:ind w:left="155" w:right="157" w:hanging="4"/>
              <w:jc w:val="center"/>
              <w:rPr>
                <w:ins w:id="1200" w:author="Author"/>
                <w:rFonts w:ascii="Times New Roman" w:eastAsia="Times New Roman" w:hAnsi="Times New Roman" w:cs="Times New Roman"/>
                <w:sz w:val="20"/>
                <w:szCs w:val="20"/>
              </w:rPr>
            </w:pPr>
            <w:ins w:id="1201" w:author="Autho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ins>
          </w:p>
          <w:p w14:paraId="11B374E0" w14:textId="6F9AD258" w:rsidR="007125A2" w:rsidRDefault="007125A2" w:rsidP="007125A2">
            <w:pPr>
              <w:pStyle w:val="TableParagraph"/>
              <w:ind w:left="224" w:right="230"/>
              <w:jc w:val="center"/>
              <w:rPr>
                <w:ins w:id="1202" w:author="Author"/>
                <w:rFonts w:ascii="Times New Roman" w:eastAsia="Times New Roman" w:hAnsi="Times New Roman" w:cs="Times New Roman"/>
                <w:sz w:val="20"/>
                <w:szCs w:val="20"/>
              </w:rPr>
            </w:pPr>
            <w:ins w:id="1203" w:author="Autho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w:t>
              </w:r>
              <w:del w:id="1204" w:author="Author">
                <w:r w:rsidDel="00C44CC1">
                  <w:rPr>
                    <w:rFonts w:ascii="Times New Roman"/>
                    <w:b/>
                    <w:w w:val="99"/>
                    <w:sz w:val="20"/>
                  </w:rPr>
                  <w:delText xml:space="preserve"> </w:delText>
                </w:r>
              </w:del>
              <w:r>
                <w:rPr>
                  <w:rFonts w:ascii="Times New Roman"/>
                  <w:b/>
                  <w:sz w:val="20"/>
                </w:rPr>
                <w:t>Years</w:t>
              </w:r>
            </w:ins>
          </w:p>
        </w:tc>
        <w:tc>
          <w:tcPr>
            <w:tcW w:w="1620" w:type="dxa"/>
            <w:vMerge/>
            <w:tcBorders>
              <w:left w:val="single" w:sz="5" w:space="0" w:color="000000"/>
              <w:bottom w:val="single" w:sz="5" w:space="0" w:color="000000"/>
              <w:right w:val="single" w:sz="5" w:space="0" w:color="000000"/>
            </w:tcBorders>
            <w:shd w:val="clear" w:color="auto" w:fill="F1F1F1"/>
          </w:tcPr>
          <w:p w14:paraId="2C9763FB" w14:textId="77777777" w:rsidR="007125A2" w:rsidRDefault="007125A2" w:rsidP="007125A2">
            <w:pPr>
              <w:rPr>
                <w:ins w:id="1205" w:author="Author"/>
              </w:rPr>
            </w:pPr>
          </w:p>
        </w:tc>
      </w:tr>
      <w:tr w:rsidR="007125A2" w14:paraId="32CBD65C" w14:textId="77777777" w:rsidTr="00C44CC1">
        <w:trPr>
          <w:trHeight w:hRule="exact" w:val="786"/>
          <w:ins w:id="1206" w:author="Author"/>
        </w:trPr>
        <w:tc>
          <w:tcPr>
            <w:tcW w:w="1350" w:type="dxa"/>
            <w:tcBorders>
              <w:top w:val="single" w:sz="5" w:space="0" w:color="000000"/>
              <w:left w:val="single" w:sz="5" w:space="0" w:color="000000"/>
              <w:bottom w:val="single" w:sz="5" w:space="0" w:color="000000"/>
              <w:right w:val="single" w:sz="5" w:space="0" w:color="000000"/>
            </w:tcBorders>
          </w:tcPr>
          <w:p w14:paraId="4C5A3AAD" w14:textId="77777777" w:rsidR="007125A2" w:rsidRDefault="007125A2" w:rsidP="00DD0C86">
            <w:pPr>
              <w:pStyle w:val="TableParagraph"/>
              <w:spacing w:line="229" w:lineRule="exact"/>
              <w:jc w:val="center"/>
              <w:rPr>
                <w:ins w:id="1207" w:author="Author"/>
                <w:rFonts w:ascii="Times New Roman" w:eastAsia="Times New Roman" w:hAnsi="Times New Roman" w:cs="Times New Roman"/>
                <w:sz w:val="20"/>
                <w:szCs w:val="20"/>
              </w:rPr>
            </w:pPr>
            <w:ins w:id="1208" w:author="Author">
              <w:r>
                <w:rPr>
                  <w:rFonts w:ascii="Times New Roman"/>
                  <w:sz w:val="20"/>
                </w:rPr>
                <w:t>13,934</w:t>
              </w:r>
            </w:ins>
          </w:p>
        </w:tc>
        <w:tc>
          <w:tcPr>
            <w:tcW w:w="1260" w:type="dxa"/>
            <w:tcBorders>
              <w:top w:val="single" w:sz="5" w:space="0" w:color="000000"/>
              <w:left w:val="single" w:sz="5" w:space="0" w:color="000000"/>
              <w:bottom w:val="single" w:sz="5" w:space="0" w:color="000000"/>
              <w:right w:val="single" w:sz="5" w:space="0" w:color="000000"/>
            </w:tcBorders>
          </w:tcPr>
          <w:p w14:paraId="3C89EFB1" w14:textId="77777777" w:rsidR="007125A2" w:rsidRDefault="007125A2" w:rsidP="007125A2">
            <w:pPr>
              <w:pStyle w:val="TableParagraph"/>
              <w:spacing w:line="229" w:lineRule="exact"/>
              <w:ind w:right="2"/>
              <w:jc w:val="center"/>
              <w:rPr>
                <w:ins w:id="1209" w:author="Author"/>
                <w:rFonts w:ascii="Times New Roman" w:eastAsia="Times New Roman" w:hAnsi="Times New Roman" w:cs="Times New Roman"/>
                <w:sz w:val="20"/>
                <w:szCs w:val="20"/>
              </w:rPr>
            </w:pPr>
            <w:ins w:id="1210" w:author="Author">
              <w:r>
                <w:rPr>
                  <w:rFonts w:ascii="Times New Roman"/>
                  <w:sz w:val="20"/>
                </w:rPr>
                <w:t>5</w:t>
              </w:r>
            </w:ins>
          </w:p>
        </w:tc>
        <w:tc>
          <w:tcPr>
            <w:tcW w:w="1350" w:type="dxa"/>
            <w:tcBorders>
              <w:top w:val="single" w:sz="5" w:space="0" w:color="000000"/>
              <w:left w:val="single" w:sz="5" w:space="0" w:color="000000"/>
              <w:bottom w:val="single" w:sz="5" w:space="0" w:color="000000"/>
              <w:right w:val="single" w:sz="5" w:space="0" w:color="000000"/>
            </w:tcBorders>
          </w:tcPr>
          <w:p w14:paraId="12BD21E9" w14:textId="77777777" w:rsidR="007125A2" w:rsidRDefault="007125A2" w:rsidP="007125A2">
            <w:pPr>
              <w:pStyle w:val="TableParagraph"/>
              <w:spacing w:line="229" w:lineRule="exact"/>
              <w:ind w:left="414"/>
              <w:rPr>
                <w:ins w:id="1211" w:author="Author"/>
                <w:rFonts w:ascii="Times New Roman" w:eastAsia="Times New Roman" w:hAnsi="Times New Roman" w:cs="Times New Roman"/>
                <w:sz w:val="20"/>
                <w:szCs w:val="20"/>
              </w:rPr>
            </w:pPr>
            <w:ins w:id="1212" w:author="Author">
              <w:r>
                <w:rPr>
                  <w:rFonts w:ascii="Times New Roman"/>
                  <w:sz w:val="20"/>
                </w:rPr>
                <w:t>1.840</w:t>
              </w:r>
            </w:ins>
          </w:p>
        </w:tc>
        <w:tc>
          <w:tcPr>
            <w:tcW w:w="1350" w:type="dxa"/>
            <w:tcBorders>
              <w:top w:val="single" w:sz="5" w:space="0" w:color="000000"/>
              <w:left w:val="single" w:sz="5" w:space="0" w:color="000000"/>
              <w:bottom w:val="single" w:sz="5" w:space="0" w:color="000000"/>
              <w:right w:val="single" w:sz="5" w:space="0" w:color="000000"/>
            </w:tcBorders>
          </w:tcPr>
          <w:p w14:paraId="7CCA9B7E" w14:textId="77777777" w:rsidR="007125A2" w:rsidRDefault="007125A2" w:rsidP="007125A2">
            <w:pPr>
              <w:pStyle w:val="TableParagraph"/>
              <w:spacing w:line="229" w:lineRule="exact"/>
              <w:ind w:left="258"/>
              <w:rPr>
                <w:ins w:id="1213" w:author="Author"/>
                <w:rFonts w:ascii="Times New Roman" w:eastAsia="Times New Roman" w:hAnsi="Times New Roman" w:cs="Times New Roman"/>
                <w:sz w:val="20"/>
                <w:szCs w:val="20"/>
              </w:rPr>
            </w:pPr>
            <w:ins w:id="1214" w:author="Author">
              <w:r>
                <w:rPr>
                  <w:rFonts w:ascii="Times New Roman"/>
                  <w:sz w:val="20"/>
                </w:rPr>
                <w:t>13,883</w:t>
              </w:r>
            </w:ins>
          </w:p>
        </w:tc>
        <w:tc>
          <w:tcPr>
            <w:tcW w:w="1170" w:type="dxa"/>
            <w:tcBorders>
              <w:top w:val="single" w:sz="5" w:space="0" w:color="000000"/>
              <w:left w:val="single" w:sz="5" w:space="0" w:color="000000"/>
              <w:bottom w:val="single" w:sz="5" w:space="0" w:color="000000"/>
              <w:right w:val="single" w:sz="5" w:space="0" w:color="000000"/>
            </w:tcBorders>
          </w:tcPr>
          <w:p w14:paraId="03BC254A" w14:textId="77777777" w:rsidR="007125A2" w:rsidRDefault="007125A2" w:rsidP="007125A2">
            <w:pPr>
              <w:pStyle w:val="TableParagraph"/>
              <w:spacing w:line="229" w:lineRule="exact"/>
              <w:jc w:val="center"/>
              <w:rPr>
                <w:ins w:id="1215" w:author="Author"/>
                <w:rFonts w:ascii="Times New Roman" w:eastAsia="Times New Roman" w:hAnsi="Times New Roman" w:cs="Times New Roman"/>
                <w:sz w:val="20"/>
                <w:szCs w:val="20"/>
              </w:rPr>
            </w:pPr>
            <w:ins w:id="1216" w:author="Author">
              <w:r>
                <w:rPr>
                  <w:rFonts w:ascii="Times New Roman"/>
                  <w:spacing w:val="1"/>
                  <w:sz w:val="20"/>
                </w:rPr>
                <w:t>90</w:t>
              </w:r>
            </w:ins>
          </w:p>
        </w:tc>
        <w:tc>
          <w:tcPr>
            <w:tcW w:w="1260" w:type="dxa"/>
            <w:tcBorders>
              <w:top w:val="single" w:sz="5" w:space="0" w:color="000000"/>
              <w:left w:val="single" w:sz="5" w:space="0" w:color="000000"/>
              <w:bottom w:val="single" w:sz="5" w:space="0" w:color="000000"/>
              <w:right w:val="single" w:sz="5" w:space="0" w:color="000000"/>
            </w:tcBorders>
          </w:tcPr>
          <w:p w14:paraId="63EF4CBD" w14:textId="77777777" w:rsidR="007125A2" w:rsidRDefault="007125A2" w:rsidP="007125A2">
            <w:pPr>
              <w:pStyle w:val="TableParagraph"/>
              <w:spacing w:line="229" w:lineRule="exact"/>
              <w:ind w:left="346"/>
              <w:rPr>
                <w:ins w:id="1217" w:author="Author"/>
                <w:rFonts w:ascii="Times New Roman" w:eastAsia="Times New Roman" w:hAnsi="Times New Roman" w:cs="Times New Roman"/>
                <w:sz w:val="20"/>
                <w:szCs w:val="20"/>
              </w:rPr>
            </w:pPr>
            <w:ins w:id="1218" w:author="Author">
              <w:r>
                <w:rPr>
                  <w:rFonts w:ascii="Times New Roman"/>
                  <w:sz w:val="20"/>
                </w:rPr>
                <w:t>33.365</w:t>
              </w:r>
            </w:ins>
          </w:p>
        </w:tc>
        <w:tc>
          <w:tcPr>
            <w:tcW w:w="1620" w:type="dxa"/>
            <w:tcBorders>
              <w:top w:val="single" w:sz="5" w:space="0" w:color="000000"/>
              <w:left w:val="single" w:sz="5" w:space="0" w:color="000000"/>
              <w:bottom w:val="single" w:sz="5" w:space="0" w:color="000000"/>
              <w:right w:val="single" w:sz="5" w:space="0" w:color="000000"/>
            </w:tcBorders>
          </w:tcPr>
          <w:p w14:paraId="6E5FEC16" w14:textId="77777777" w:rsidR="007125A2" w:rsidRDefault="007125A2" w:rsidP="007125A2">
            <w:pPr>
              <w:pStyle w:val="TableParagraph"/>
              <w:spacing w:line="227" w:lineRule="exact"/>
              <w:ind w:right="2"/>
              <w:jc w:val="center"/>
              <w:rPr>
                <w:ins w:id="1219" w:author="Author"/>
                <w:rFonts w:ascii="Times New Roman" w:eastAsia="Times New Roman" w:hAnsi="Times New Roman" w:cs="Times New Roman"/>
                <w:sz w:val="20"/>
                <w:szCs w:val="20"/>
              </w:rPr>
            </w:pPr>
            <w:ins w:id="1220" w:author="Author">
              <w:r>
                <w:rPr>
                  <w:rFonts w:ascii="Times New Roman"/>
                  <w:sz w:val="20"/>
                </w:rPr>
                <w:t>94.5</w:t>
              </w:r>
            </w:ins>
          </w:p>
          <w:p w14:paraId="70F10ABD" w14:textId="77777777" w:rsidR="007125A2" w:rsidRPr="00EA545D" w:rsidRDefault="007125A2" w:rsidP="007125A2">
            <w:pPr>
              <w:pStyle w:val="TableParagraph"/>
              <w:jc w:val="center"/>
              <w:rPr>
                <w:ins w:id="1221" w:author="Author"/>
                <w:rFonts w:ascii="Times New Roman" w:eastAsia="Times New Roman" w:hAnsi="Times New Roman" w:cs="Times New Roman"/>
                <w:spacing w:val="-1"/>
                <w:sz w:val="20"/>
                <w:szCs w:val="20"/>
              </w:rPr>
            </w:pPr>
            <w:ins w:id="1222" w:author="Author">
              <w:r>
                <w:rPr>
                  <w:rFonts w:ascii="Times New Roman" w:eastAsia="Times New Roman" w:hAnsi="Times New Roman" w:cs="Times New Roman"/>
                  <w:sz w:val="20"/>
                  <w:szCs w:val="20"/>
                </w:rPr>
                <w:t>(86.5,</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97.8)</w:t>
              </w:r>
            </w:ins>
          </w:p>
          <w:p w14:paraId="6A35F383" w14:textId="77777777" w:rsidR="007125A2" w:rsidRPr="00832A9E" w:rsidRDefault="007125A2" w:rsidP="007125A2">
            <w:pPr>
              <w:pStyle w:val="TableParagraph"/>
              <w:jc w:val="center"/>
              <w:rPr>
                <w:ins w:id="1223" w:author="Author"/>
                <w:rFonts w:ascii="Times New Roman" w:eastAsia="Times New Roman" w:hAnsi="Times New Roman" w:cs="Times New Roman"/>
                <w:sz w:val="20"/>
                <w:szCs w:val="20"/>
              </w:rPr>
            </w:pPr>
            <w:ins w:id="1224" w:author="Author">
              <w:r w:rsidRPr="00832A9E">
                <w:rPr>
                  <w:rFonts w:ascii="Times New Roman" w:eastAsia="Times New Roman" w:hAnsi="Times New Roman" w:cs="Times New Roman"/>
                  <w:sz w:val="20"/>
                  <w:szCs w:val="20"/>
                </w:rPr>
                <w:t>(p&lt;0.0001)</w:t>
              </w:r>
              <w:r w:rsidRPr="007125A2">
                <w:rPr>
                  <w:rFonts w:ascii="Times New Roman" w:eastAsia="Times New Roman" w:hAnsi="Times New Roman" w:cs="Times New Roman"/>
                  <w:spacing w:val="-1"/>
                  <w:position w:val="7"/>
                  <w:sz w:val="20"/>
                  <w:szCs w:val="20"/>
                </w:rPr>
                <w:t>‡</w:t>
              </w:r>
            </w:ins>
          </w:p>
        </w:tc>
      </w:tr>
    </w:tbl>
    <w:p w14:paraId="7EBAAC1B" w14:textId="06A93393" w:rsidR="007125A2" w:rsidDel="007125A2" w:rsidRDefault="007125A2">
      <w:pPr>
        <w:spacing w:before="11"/>
        <w:rPr>
          <w:del w:id="1225" w:author="Author"/>
          <w:rFonts w:ascii="Times New Roman" w:eastAsia="Times New Roman" w:hAnsi="Times New Roman" w:cs="Times New Roman"/>
          <w:b/>
          <w:bCs/>
          <w:sz w:val="23"/>
          <w:szCs w:val="23"/>
        </w:rPr>
      </w:pPr>
    </w:p>
    <w:tbl>
      <w:tblPr>
        <w:tblW w:w="9351" w:type="dxa"/>
        <w:tblInd w:w="99" w:type="dxa"/>
        <w:tblLayout w:type="fixed"/>
        <w:tblCellMar>
          <w:left w:w="0" w:type="dxa"/>
          <w:right w:w="0" w:type="dxa"/>
        </w:tblCellMar>
        <w:tblLook w:val="01E0" w:firstRow="1" w:lastRow="1" w:firstColumn="1" w:lastColumn="1" w:noHBand="0" w:noVBand="0"/>
      </w:tblPr>
      <w:tblGrid>
        <w:gridCol w:w="1046"/>
        <w:gridCol w:w="938"/>
        <w:gridCol w:w="1217"/>
        <w:gridCol w:w="1294"/>
        <w:gridCol w:w="1080"/>
        <w:gridCol w:w="1171"/>
        <w:gridCol w:w="1261"/>
        <w:gridCol w:w="1344"/>
      </w:tblGrid>
      <w:tr w:rsidR="000D4A2A" w:rsidDel="007125A2" w14:paraId="684ADE46" w14:textId="5ADBF5BD" w:rsidTr="007125A2">
        <w:trPr>
          <w:trHeight w:hRule="exact" w:val="240"/>
          <w:del w:id="1226" w:author="Author"/>
        </w:trPr>
        <w:tc>
          <w:tcPr>
            <w:tcW w:w="1046" w:type="dxa"/>
            <w:vMerge w:val="restart"/>
            <w:tcBorders>
              <w:top w:val="single" w:sz="5" w:space="0" w:color="000000"/>
              <w:left w:val="single" w:sz="5" w:space="0" w:color="000000"/>
              <w:right w:val="single" w:sz="5" w:space="0" w:color="000000"/>
            </w:tcBorders>
            <w:shd w:val="clear" w:color="auto" w:fill="F1F1F1"/>
          </w:tcPr>
          <w:p w14:paraId="684ADE40" w14:textId="242C4135" w:rsidR="000D4A2A" w:rsidDel="007125A2" w:rsidRDefault="000D4A2A">
            <w:pPr>
              <w:pStyle w:val="TableParagraph"/>
              <w:spacing w:before="11"/>
              <w:rPr>
                <w:del w:id="1227" w:author="Author"/>
                <w:rFonts w:ascii="Times New Roman" w:eastAsia="Times New Roman" w:hAnsi="Times New Roman" w:cs="Times New Roman"/>
                <w:b/>
                <w:bCs/>
                <w:sz w:val="19"/>
                <w:szCs w:val="19"/>
              </w:rPr>
            </w:pPr>
          </w:p>
          <w:p w14:paraId="684ADE41" w14:textId="5BD685E7" w:rsidR="000D4A2A" w:rsidDel="007125A2" w:rsidRDefault="00C17548">
            <w:pPr>
              <w:pStyle w:val="TableParagraph"/>
              <w:ind w:left="102" w:right="297"/>
              <w:rPr>
                <w:del w:id="1228" w:author="Author"/>
                <w:rFonts w:ascii="Times New Roman" w:eastAsia="Times New Roman" w:hAnsi="Times New Roman" w:cs="Times New Roman"/>
                <w:sz w:val="20"/>
                <w:szCs w:val="20"/>
              </w:rPr>
            </w:pPr>
            <w:del w:id="1229" w:author="Author">
              <w:r w:rsidDel="007125A2">
                <w:rPr>
                  <w:rFonts w:ascii="Times New Roman"/>
                  <w:b/>
                  <w:sz w:val="20"/>
                </w:rPr>
                <w:delText>Age</w:delText>
              </w:r>
              <w:r w:rsidDel="007125A2">
                <w:rPr>
                  <w:rFonts w:ascii="Times New Roman"/>
                  <w:b/>
                  <w:spacing w:val="21"/>
                  <w:w w:val="99"/>
                  <w:sz w:val="20"/>
                </w:rPr>
                <w:delText xml:space="preserve"> </w:delText>
              </w:r>
              <w:r w:rsidDel="007125A2">
                <w:rPr>
                  <w:rFonts w:ascii="Times New Roman"/>
                  <w:b/>
                  <w:spacing w:val="-1"/>
                  <w:sz w:val="20"/>
                </w:rPr>
                <w:delText>Group</w:delText>
              </w:r>
              <w:r w:rsidDel="007125A2">
                <w:rPr>
                  <w:rFonts w:ascii="Times New Roman"/>
                  <w:b/>
                  <w:spacing w:val="24"/>
                  <w:w w:val="99"/>
                  <w:sz w:val="20"/>
                </w:rPr>
                <w:delText xml:space="preserve"> </w:delText>
              </w:r>
              <w:r w:rsidDel="007125A2">
                <w:rPr>
                  <w:rFonts w:ascii="Times New Roman"/>
                  <w:b/>
                  <w:w w:val="95"/>
                  <w:sz w:val="20"/>
                </w:rPr>
                <w:delText>(Years)</w:delText>
              </w:r>
            </w:del>
          </w:p>
        </w:tc>
        <w:tc>
          <w:tcPr>
            <w:tcW w:w="3449" w:type="dxa"/>
            <w:gridSpan w:val="3"/>
            <w:tcBorders>
              <w:top w:val="single" w:sz="5" w:space="0" w:color="000000"/>
              <w:left w:val="single" w:sz="5" w:space="0" w:color="000000"/>
              <w:bottom w:val="single" w:sz="5" w:space="0" w:color="000000"/>
              <w:right w:val="single" w:sz="5" w:space="0" w:color="000000"/>
            </w:tcBorders>
            <w:shd w:val="clear" w:color="auto" w:fill="F1F1F1"/>
          </w:tcPr>
          <w:p w14:paraId="684ADE42" w14:textId="14AC8B48" w:rsidR="000D4A2A" w:rsidDel="007125A2" w:rsidRDefault="00C17548">
            <w:pPr>
              <w:pStyle w:val="TableParagraph"/>
              <w:spacing w:line="228" w:lineRule="exact"/>
              <w:ind w:left="466"/>
              <w:rPr>
                <w:del w:id="1230" w:author="Author"/>
                <w:rFonts w:ascii="Times New Roman" w:eastAsia="Times New Roman" w:hAnsi="Times New Roman" w:cs="Times New Roman"/>
                <w:sz w:val="20"/>
                <w:szCs w:val="20"/>
              </w:rPr>
            </w:pPr>
            <w:del w:id="1231" w:author="Author">
              <w:r w:rsidDel="007125A2">
                <w:rPr>
                  <w:rFonts w:ascii="Times New Roman"/>
                  <w:b/>
                  <w:sz w:val="20"/>
                </w:rPr>
                <w:delText>Moderna</w:delText>
              </w:r>
              <w:r w:rsidDel="007125A2">
                <w:rPr>
                  <w:rFonts w:ascii="Times New Roman"/>
                  <w:b/>
                  <w:spacing w:val="-11"/>
                  <w:sz w:val="20"/>
                </w:rPr>
                <w:delText xml:space="preserve"> </w:delText>
              </w:r>
              <w:r w:rsidDel="007125A2">
                <w:rPr>
                  <w:rFonts w:ascii="Times New Roman"/>
                  <w:b/>
                  <w:sz w:val="20"/>
                </w:rPr>
                <w:delText>COVID-19</w:delText>
              </w:r>
              <w:r w:rsidDel="007125A2">
                <w:rPr>
                  <w:rFonts w:ascii="Times New Roman"/>
                  <w:b/>
                  <w:spacing w:val="-11"/>
                  <w:sz w:val="20"/>
                </w:rPr>
                <w:delText xml:space="preserve"> </w:delText>
              </w:r>
              <w:r w:rsidDel="007125A2">
                <w:rPr>
                  <w:rFonts w:ascii="Times New Roman"/>
                  <w:b/>
                  <w:sz w:val="20"/>
                </w:rPr>
                <w:delText>Vaccine</w:delText>
              </w:r>
            </w:del>
          </w:p>
        </w:tc>
        <w:tc>
          <w:tcPr>
            <w:tcW w:w="3512" w:type="dxa"/>
            <w:gridSpan w:val="3"/>
            <w:tcBorders>
              <w:top w:val="single" w:sz="5" w:space="0" w:color="000000"/>
              <w:left w:val="single" w:sz="5" w:space="0" w:color="000000"/>
              <w:bottom w:val="single" w:sz="5" w:space="0" w:color="000000"/>
              <w:right w:val="single" w:sz="5" w:space="0" w:color="000000"/>
            </w:tcBorders>
            <w:shd w:val="clear" w:color="auto" w:fill="F1F1F1"/>
          </w:tcPr>
          <w:p w14:paraId="684ADE43" w14:textId="455EA17A" w:rsidR="000D4A2A" w:rsidDel="007125A2" w:rsidRDefault="00C17548">
            <w:pPr>
              <w:pStyle w:val="TableParagraph"/>
              <w:spacing w:line="228" w:lineRule="exact"/>
              <w:ind w:right="2"/>
              <w:jc w:val="center"/>
              <w:rPr>
                <w:del w:id="1232" w:author="Author"/>
                <w:rFonts w:ascii="Times New Roman" w:eastAsia="Times New Roman" w:hAnsi="Times New Roman" w:cs="Times New Roman"/>
                <w:sz w:val="20"/>
                <w:szCs w:val="20"/>
              </w:rPr>
            </w:pPr>
            <w:del w:id="1233" w:author="Author">
              <w:r w:rsidDel="007125A2">
                <w:rPr>
                  <w:rFonts w:ascii="Times New Roman"/>
                  <w:b/>
                  <w:sz w:val="20"/>
                </w:rPr>
                <w:delText>Placebo</w:delText>
              </w:r>
            </w:del>
          </w:p>
        </w:tc>
        <w:tc>
          <w:tcPr>
            <w:tcW w:w="1344" w:type="dxa"/>
            <w:vMerge w:val="restart"/>
            <w:tcBorders>
              <w:top w:val="single" w:sz="5" w:space="0" w:color="000000"/>
              <w:left w:val="single" w:sz="5" w:space="0" w:color="000000"/>
              <w:right w:val="single" w:sz="5" w:space="0" w:color="000000"/>
            </w:tcBorders>
            <w:shd w:val="clear" w:color="auto" w:fill="F1F1F1"/>
          </w:tcPr>
          <w:p w14:paraId="684ADE44" w14:textId="5A659A70" w:rsidR="000D4A2A" w:rsidDel="007125A2" w:rsidRDefault="000D4A2A">
            <w:pPr>
              <w:pStyle w:val="TableParagraph"/>
              <w:spacing w:before="11"/>
              <w:rPr>
                <w:del w:id="1234" w:author="Author"/>
                <w:rFonts w:ascii="Times New Roman" w:eastAsia="Times New Roman" w:hAnsi="Times New Roman" w:cs="Times New Roman"/>
                <w:b/>
                <w:bCs/>
                <w:sz w:val="19"/>
                <w:szCs w:val="19"/>
              </w:rPr>
            </w:pPr>
          </w:p>
          <w:p w14:paraId="684ADE45" w14:textId="5FA51322" w:rsidR="000D4A2A" w:rsidDel="007125A2" w:rsidRDefault="00C17548">
            <w:pPr>
              <w:pStyle w:val="TableParagraph"/>
              <w:ind w:left="200" w:right="203"/>
              <w:jc w:val="center"/>
              <w:rPr>
                <w:del w:id="1235" w:author="Author"/>
                <w:rFonts w:ascii="Times New Roman" w:eastAsia="Times New Roman" w:hAnsi="Times New Roman" w:cs="Times New Roman"/>
                <w:sz w:val="20"/>
                <w:szCs w:val="20"/>
              </w:rPr>
            </w:pPr>
            <w:del w:id="1236" w:author="Author">
              <w:r w:rsidDel="007125A2">
                <w:rPr>
                  <w:rFonts w:ascii="Times New Roman" w:eastAsia="Times New Roman" w:hAnsi="Times New Roman" w:cs="Times New Roman"/>
                  <w:b/>
                  <w:bCs/>
                  <w:sz w:val="20"/>
                  <w:szCs w:val="20"/>
                </w:rPr>
                <w:delText>%</w:delText>
              </w:r>
              <w:r w:rsidDel="007125A2">
                <w:rPr>
                  <w:rFonts w:ascii="Times New Roman" w:eastAsia="Times New Roman" w:hAnsi="Times New Roman" w:cs="Times New Roman"/>
                  <w:b/>
                  <w:bCs/>
                  <w:spacing w:val="-9"/>
                  <w:sz w:val="20"/>
                  <w:szCs w:val="20"/>
                </w:rPr>
                <w:delText xml:space="preserve"> </w:delText>
              </w:r>
              <w:r w:rsidDel="007125A2">
                <w:rPr>
                  <w:rFonts w:ascii="Times New Roman" w:eastAsia="Times New Roman" w:hAnsi="Times New Roman" w:cs="Times New Roman"/>
                  <w:b/>
                  <w:bCs/>
                  <w:sz w:val="20"/>
                  <w:szCs w:val="20"/>
                </w:rPr>
                <w:delText>Vaccine</w:delText>
              </w:r>
              <w:r w:rsidDel="007125A2">
                <w:rPr>
                  <w:rFonts w:ascii="Times New Roman" w:eastAsia="Times New Roman" w:hAnsi="Times New Roman" w:cs="Times New Roman"/>
                  <w:b/>
                  <w:bCs/>
                  <w:spacing w:val="21"/>
                  <w:w w:val="99"/>
                  <w:sz w:val="20"/>
                  <w:szCs w:val="20"/>
                </w:rPr>
                <w:delText xml:space="preserve"> </w:delText>
              </w:r>
              <w:r w:rsidDel="007125A2">
                <w:rPr>
                  <w:rFonts w:ascii="Times New Roman" w:eastAsia="Times New Roman" w:hAnsi="Times New Roman" w:cs="Times New Roman"/>
                  <w:b/>
                  <w:bCs/>
                  <w:sz w:val="20"/>
                  <w:szCs w:val="20"/>
                </w:rPr>
                <w:delText>Efficacy</w:delText>
              </w:r>
              <w:r w:rsidDel="007125A2">
                <w:rPr>
                  <w:rFonts w:ascii="Times New Roman" w:eastAsia="Times New Roman" w:hAnsi="Times New Roman" w:cs="Times New Roman"/>
                  <w:b/>
                  <w:bCs/>
                  <w:w w:val="99"/>
                  <w:sz w:val="20"/>
                  <w:szCs w:val="20"/>
                </w:rPr>
                <w:delText xml:space="preserve"> </w:delText>
              </w:r>
              <w:r w:rsidDel="007125A2">
                <w:rPr>
                  <w:rFonts w:ascii="Times New Roman" w:eastAsia="Times New Roman" w:hAnsi="Times New Roman" w:cs="Times New Roman"/>
                  <w:b/>
                  <w:bCs/>
                  <w:sz w:val="20"/>
                  <w:szCs w:val="20"/>
                </w:rPr>
                <w:delText>(95%</w:delText>
              </w:r>
              <w:r w:rsidDel="007125A2">
                <w:rPr>
                  <w:rFonts w:ascii="Times New Roman" w:eastAsia="Times New Roman" w:hAnsi="Times New Roman" w:cs="Times New Roman"/>
                  <w:b/>
                  <w:bCs/>
                  <w:spacing w:val="-9"/>
                  <w:sz w:val="20"/>
                  <w:szCs w:val="20"/>
                </w:rPr>
                <w:delText xml:space="preserve"> </w:delText>
              </w:r>
              <w:r w:rsidDel="007125A2">
                <w:rPr>
                  <w:rFonts w:ascii="Times New Roman" w:eastAsia="Times New Roman" w:hAnsi="Times New Roman" w:cs="Times New Roman"/>
                  <w:b/>
                  <w:bCs/>
                  <w:sz w:val="20"/>
                  <w:szCs w:val="20"/>
                </w:rPr>
                <w:delText>CI)</w:delText>
              </w:r>
              <w:r w:rsidDel="007125A2">
                <w:rPr>
                  <w:rFonts w:ascii="Times New Roman" w:eastAsia="Times New Roman" w:hAnsi="Times New Roman" w:cs="Times New Roman"/>
                  <w:sz w:val="20"/>
                  <w:szCs w:val="20"/>
                </w:rPr>
                <w:delText>†</w:delText>
              </w:r>
            </w:del>
          </w:p>
        </w:tc>
      </w:tr>
      <w:tr w:rsidR="000D4A2A" w:rsidDel="007125A2" w14:paraId="684ADE53" w14:textId="0DE363A3" w:rsidTr="007125A2">
        <w:trPr>
          <w:trHeight w:hRule="exact" w:val="1390"/>
          <w:del w:id="1237" w:author="Author"/>
        </w:trPr>
        <w:tc>
          <w:tcPr>
            <w:tcW w:w="1046" w:type="dxa"/>
            <w:vMerge/>
            <w:tcBorders>
              <w:left w:val="single" w:sz="5" w:space="0" w:color="000000"/>
              <w:bottom w:val="single" w:sz="5" w:space="0" w:color="000000"/>
              <w:right w:val="single" w:sz="5" w:space="0" w:color="000000"/>
            </w:tcBorders>
            <w:shd w:val="clear" w:color="auto" w:fill="F1F1F1"/>
          </w:tcPr>
          <w:p w14:paraId="684ADE47" w14:textId="436F2D33" w:rsidR="000D4A2A" w:rsidDel="007125A2" w:rsidRDefault="000D4A2A">
            <w:pPr>
              <w:rPr>
                <w:del w:id="1238" w:author="Author"/>
              </w:rPr>
            </w:pPr>
          </w:p>
        </w:tc>
        <w:tc>
          <w:tcPr>
            <w:tcW w:w="938" w:type="dxa"/>
            <w:tcBorders>
              <w:top w:val="single" w:sz="5" w:space="0" w:color="000000"/>
              <w:left w:val="single" w:sz="5" w:space="0" w:color="000000"/>
              <w:bottom w:val="single" w:sz="5" w:space="0" w:color="000000"/>
              <w:right w:val="single" w:sz="5" w:space="0" w:color="000000"/>
            </w:tcBorders>
            <w:shd w:val="clear" w:color="auto" w:fill="F1F1F1"/>
          </w:tcPr>
          <w:p w14:paraId="684ADE48" w14:textId="3EE396B9" w:rsidR="000D4A2A" w:rsidDel="007125A2" w:rsidRDefault="00C17548">
            <w:pPr>
              <w:pStyle w:val="TableParagraph"/>
              <w:ind w:left="323" w:right="102" w:hanging="221"/>
              <w:rPr>
                <w:del w:id="1239" w:author="Author"/>
                <w:rFonts w:ascii="Times New Roman" w:eastAsia="Times New Roman" w:hAnsi="Times New Roman" w:cs="Times New Roman"/>
                <w:sz w:val="20"/>
                <w:szCs w:val="20"/>
              </w:rPr>
            </w:pPr>
            <w:del w:id="1240" w:author="Author">
              <w:r w:rsidDel="007125A2">
                <w:rPr>
                  <w:rFonts w:ascii="Times New Roman"/>
                  <w:b/>
                  <w:w w:val="95"/>
                  <w:sz w:val="20"/>
                </w:rPr>
                <w:delText>Subjects</w:delText>
              </w:r>
              <w:r w:rsidDel="007125A2">
                <w:rPr>
                  <w:rFonts w:ascii="Times New Roman"/>
                  <w:b/>
                  <w:w w:val="99"/>
                  <w:sz w:val="20"/>
                </w:rPr>
                <w:delText xml:space="preserve"> </w:delText>
              </w:r>
              <w:r w:rsidDel="007125A2">
                <w:rPr>
                  <w:rFonts w:ascii="Times New Roman"/>
                  <w:b/>
                  <w:sz w:val="20"/>
                </w:rPr>
                <w:delText>(N)</w:delText>
              </w:r>
            </w:del>
          </w:p>
        </w:tc>
        <w:tc>
          <w:tcPr>
            <w:tcW w:w="1217" w:type="dxa"/>
            <w:tcBorders>
              <w:top w:val="single" w:sz="5" w:space="0" w:color="000000"/>
              <w:left w:val="single" w:sz="5" w:space="0" w:color="000000"/>
              <w:bottom w:val="single" w:sz="5" w:space="0" w:color="000000"/>
              <w:right w:val="single" w:sz="5" w:space="0" w:color="000000"/>
            </w:tcBorders>
            <w:shd w:val="clear" w:color="auto" w:fill="F1F1F1"/>
          </w:tcPr>
          <w:p w14:paraId="684ADE49" w14:textId="4DD658FF" w:rsidR="000D4A2A" w:rsidDel="007125A2" w:rsidRDefault="00C17548">
            <w:pPr>
              <w:pStyle w:val="TableParagraph"/>
              <w:spacing w:line="229" w:lineRule="exact"/>
              <w:jc w:val="center"/>
              <w:rPr>
                <w:del w:id="1241" w:author="Author"/>
                <w:rFonts w:ascii="Times New Roman" w:eastAsia="Times New Roman" w:hAnsi="Times New Roman" w:cs="Times New Roman"/>
                <w:sz w:val="20"/>
                <w:szCs w:val="20"/>
              </w:rPr>
            </w:pPr>
            <w:del w:id="1242" w:author="Author">
              <w:r w:rsidDel="007125A2">
                <w:rPr>
                  <w:rFonts w:ascii="Times New Roman"/>
                  <w:b/>
                  <w:sz w:val="20"/>
                </w:rPr>
                <w:delText>COVID-19</w:delText>
              </w:r>
            </w:del>
          </w:p>
          <w:p w14:paraId="684ADE4A" w14:textId="3D065338" w:rsidR="000D4A2A" w:rsidDel="007125A2" w:rsidRDefault="00C17548">
            <w:pPr>
              <w:pStyle w:val="TableParagraph"/>
              <w:ind w:left="356" w:right="359"/>
              <w:jc w:val="center"/>
              <w:rPr>
                <w:del w:id="1243" w:author="Author"/>
                <w:rFonts w:ascii="Times New Roman" w:eastAsia="Times New Roman" w:hAnsi="Times New Roman" w:cs="Times New Roman"/>
                <w:sz w:val="20"/>
                <w:szCs w:val="20"/>
              </w:rPr>
            </w:pPr>
            <w:del w:id="1244" w:author="Author">
              <w:r w:rsidDel="007125A2">
                <w:rPr>
                  <w:rFonts w:ascii="Times New Roman"/>
                  <w:b/>
                  <w:w w:val="95"/>
                  <w:sz w:val="20"/>
                </w:rPr>
                <w:delText>Cases</w:delText>
              </w:r>
              <w:r w:rsidDel="007125A2">
                <w:rPr>
                  <w:rFonts w:ascii="Times New Roman"/>
                  <w:b/>
                  <w:w w:val="99"/>
                  <w:sz w:val="20"/>
                </w:rPr>
                <w:delText xml:space="preserve"> </w:delText>
              </w:r>
              <w:r w:rsidDel="007125A2">
                <w:rPr>
                  <w:rFonts w:ascii="Times New Roman"/>
                  <w:b/>
                  <w:sz w:val="20"/>
                </w:rPr>
                <w:delText>(n)</w:delText>
              </w:r>
            </w:del>
          </w:p>
        </w:tc>
        <w:tc>
          <w:tcPr>
            <w:tcW w:w="1294" w:type="dxa"/>
            <w:tcBorders>
              <w:top w:val="single" w:sz="5" w:space="0" w:color="000000"/>
              <w:left w:val="single" w:sz="5" w:space="0" w:color="000000"/>
              <w:bottom w:val="single" w:sz="5" w:space="0" w:color="000000"/>
              <w:right w:val="single" w:sz="5" w:space="0" w:color="000000"/>
            </w:tcBorders>
            <w:shd w:val="clear" w:color="auto" w:fill="F1F1F1"/>
          </w:tcPr>
          <w:p w14:paraId="684ADE4B" w14:textId="548FE8DF" w:rsidR="000D4A2A" w:rsidDel="007125A2" w:rsidRDefault="00C17548">
            <w:pPr>
              <w:pStyle w:val="TableParagraph"/>
              <w:ind w:left="174" w:right="172" w:hanging="3"/>
              <w:jc w:val="center"/>
              <w:rPr>
                <w:del w:id="1245" w:author="Author"/>
                <w:rFonts w:ascii="Times New Roman" w:eastAsia="Times New Roman" w:hAnsi="Times New Roman" w:cs="Times New Roman"/>
                <w:sz w:val="20"/>
                <w:szCs w:val="20"/>
              </w:rPr>
            </w:pPr>
            <w:del w:id="1246" w:author="Author">
              <w:r w:rsidDel="007125A2">
                <w:rPr>
                  <w:rFonts w:ascii="Times New Roman"/>
                  <w:b/>
                  <w:sz w:val="20"/>
                </w:rPr>
                <w:delText>Incidence</w:delText>
              </w:r>
              <w:r w:rsidDel="007125A2">
                <w:rPr>
                  <w:rFonts w:ascii="Times New Roman"/>
                  <w:b/>
                  <w:spacing w:val="21"/>
                  <w:w w:val="99"/>
                  <w:sz w:val="20"/>
                </w:rPr>
                <w:delText xml:space="preserve"> </w:delText>
              </w:r>
              <w:r w:rsidDel="007125A2">
                <w:rPr>
                  <w:rFonts w:ascii="Times New Roman"/>
                  <w:b/>
                  <w:sz w:val="20"/>
                </w:rPr>
                <w:delText>Rate</w:delText>
              </w:r>
              <w:r w:rsidDel="007125A2">
                <w:rPr>
                  <w:rFonts w:ascii="Times New Roman"/>
                  <w:b/>
                  <w:spacing w:val="-6"/>
                  <w:sz w:val="20"/>
                </w:rPr>
                <w:delText xml:space="preserve"> </w:delText>
              </w:r>
              <w:r w:rsidDel="007125A2">
                <w:rPr>
                  <w:rFonts w:ascii="Times New Roman"/>
                  <w:b/>
                  <w:sz w:val="20"/>
                </w:rPr>
                <w:delText>of</w:delText>
              </w:r>
              <w:r w:rsidDel="007125A2">
                <w:rPr>
                  <w:rFonts w:ascii="Times New Roman"/>
                  <w:b/>
                  <w:spacing w:val="22"/>
                  <w:w w:val="99"/>
                  <w:sz w:val="20"/>
                </w:rPr>
                <w:delText xml:space="preserve"> </w:delText>
              </w:r>
              <w:r w:rsidDel="007125A2">
                <w:rPr>
                  <w:rFonts w:ascii="Times New Roman"/>
                  <w:b/>
                  <w:w w:val="95"/>
                  <w:sz w:val="20"/>
                </w:rPr>
                <w:delText>COVID-19</w:delText>
              </w:r>
            </w:del>
          </w:p>
          <w:p w14:paraId="684ADE4C" w14:textId="01D3E829" w:rsidR="000D4A2A" w:rsidDel="007125A2" w:rsidRDefault="00C17548">
            <w:pPr>
              <w:pStyle w:val="TableParagraph"/>
              <w:ind w:left="243" w:right="244"/>
              <w:jc w:val="center"/>
              <w:rPr>
                <w:del w:id="1247" w:author="Author"/>
                <w:rFonts w:ascii="Times New Roman" w:eastAsia="Times New Roman" w:hAnsi="Times New Roman" w:cs="Times New Roman"/>
                <w:sz w:val="20"/>
                <w:szCs w:val="20"/>
              </w:rPr>
            </w:pPr>
            <w:del w:id="1248" w:author="Author">
              <w:r w:rsidDel="007125A2">
                <w:rPr>
                  <w:rFonts w:ascii="Times New Roman"/>
                  <w:b/>
                  <w:sz w:val="20"/>
                </w:rPr>
                <w:delText>per</w:delText>
              </w:r>
              <w:r w:rsidDel="007125A2">
                <w:rPr>
                  <w:rFonts w:ascii="Times New Roman"/>
                  <w:b/>
                  <w:spacing w:val="-8"/>
                  <w:sz w:val="20"/>
                </w:rPr>
                <w:delText xml:space="preserve"> </w:delText>
              </w:r>
              <w:r w:rsidDel="007125A2">
                <w:rPr>
                  <w:rFonts w:ascii="Times New Roman"/>
                  <w:b/>
                  <w:sz w:val="20"/>
                </w:rPr>
                <w:delText>1,000</w:delText>
              </w:r>
              <w:r w:rsidDel="007125A2">
                <w:rPr>
                  <w:rFonts w:ascii="Times New Roman"/>
                  <w:b/>
                  <w:spacing w:val="25"/>
                  <w:w w:val="99"/>
                  <w:sz w:val="20"/>
                </w:rPr>
                <w:delText xml:space="preserve"> </w:delText>
              </w:r>
              <w:r w:rsidDel="007125A2">
                <w:rPr>
                  <w:rFonts w:ascii="Times New Roman"/>
                  <w:b/>
                  <w:sz w:val="20"/>
                </w:rPr>
                <w:delText>Person-</w:delText>
              </w:r>
              <w:r w:rsidDel="007125A2">
                <w:rPr>
                  <w:rFonts w:ascii="Times New Roman"/>
                  <w:b/>
                  <w:w w:val="99"/>
                  <w:sz w:val="20"/>
                </w:rPr>
                <w:delText xml:space="preserve"> </w:delText>
              </w:r>
              <w:r w:rsidDel="007125A2">
                <w:rPr>
                  <w:rFonts w:ascii="Times New Roman"/>
                  <w:b/>
                  <w:sz w:val="20"/>
                </w:rPr>
                <w:delText>Years</w:delText>
              </w:r>
            </w:del>
          </w:p>
        </w:tc>
        <w:tc>
          <w:tcPr>
            <w:tcW w:w="1080" w:type="dxa"/>
            <w:tcBorders>
              <w:top w:val="single" w:sz="5" w:space="0" w:color="000000"/>
              <w:left w:val="single" w:sz="5" w:space="0" w:color="000000"/>
              <w:bottom w:val="single" w:sz="5" w:space="0" w:color="000000"/>
              <w:right w:val="single" w:sz="5" w:space="0" w:color="000000"/>
            </w:tcBorders>
            <w:shd w:val="clear" w:color="auto" w:fill="F1F1F1"/>
          </w:tcPr>
          <w:p w14:paraId="684ADE4D" w14:textId="32AA3F23" w:rsidR="000D4A2A" w:rsidDel="007125A2" w:rsidRDefault="00C17548">
            <w:pPr>
              <w:pStyle w:val="TableParagraph"/>
              <w:ind w:left="394" w:right="172" w:hanging="221"/>
              <w:rPr>
                <w:del w:id="1249" w:author="Author"/>
                <w:rFonts w:ascii="Times New Roman" w:eastAsia="Times New Roman" w:hAnsi="Times New Roman" w:cs="Times New Roman"/>
                <w:sz w:val="20"/>
                <w:szCs w:val="20"/>
              </w:rPr>
            </w:pPr>
            <w:del w:id="1250" w:author="Author">
              <w:r w:rsidDel="007125A2">
                <w:rPr>
                  <w:rFonts w:ascii="Times New Roman"/>
                  <w:b/>
                  <w:w w:val="95"/>
                  <w:sz w:val="20"/>
                </w:rPr>
                <w:delText>Subjects</w:delText>
              </w:r>
              <w:r w:rsidDel="007125A2">
                <w:rPr>
                  <w:rFonts w:ascii="Times New Roman"/>
                  <w:b/>
                  <w:w w:val="99"/>
                  <w:sz w:val="20"/>
                </w:rPr>
                <w:delText xml:space="preserve"> </w:delText>
              </w:r>
              <w:r w:rsidDel="007125A2">
                <w:rPr>
                  <w:rFonts w:ascii="Times New Roman"/>
                  <w:b/>
                  <w:sz w:val="20"/>
                </w:rPr>
                <w:delText>(N)</w:delText>
              </w:r>
            </w:del>
          </w:p>
        </w:tc>
        <w:tc>
          <w:tcPr>
            <w:tcW w:w="1171" w:type="dxa"/>
            <w:tcBorders>
              <w:top w:val="single" w:sz="5" w:space="0" w:color="000000"/>
              <w:left w:val="single" w:sz="5" w:space="0" w:color="000000"/>
              <w:bottom w:val="single" w:sz="5" w:space="0" w:color="000000"/>
              <w:right w:val="single" w:sz="5" w:space="0" w:color="000000"/>
            </w:tcBorders>
            <w:shd w:val="clear" w:color="auto" w:fill="F1F1F1"/>
          </w:tcPr>
          <w:p w14:paraId="684ADE4E" w14:textId="16AA6855" w:rsidR="000D4A2A" w:rsidDel="007125A2" w:rsidRDefault="00C17548">
            <w:pPr>
              <w:pStyle w:val="TableParagraph"/>
              <w:spacing w:line="229" w:lineRule="exact"/>
              <w:jc w:val="center"/>
              <w:rPr>
                <w:del w:id="1251" w:author="Author"/>
                <w:rFonts w:ascii="Times New Roman" w:eastAsia="Times New Roman" w:hAnsi="Times New Roman" w:cs="Times New Roman"/>
                <w:sz w:val="20"/>
                <w:szCs w:val="20"/>
              </w:rPr>
            </w:pPr>
            <w:del w:id="1252" w:author="Author">
              <w:r w:rsidDel="007125A2">
                <w:rPr>
                  <w:rFonts w:ascii="Times New Roman"/>
                  <w:b/>
                  <w:sz w:val="20"/>
                </w:rPr>
                <w:delText>COVID-19</w:delText>
              </w:r>
            </w:del>
          </w:p>
          <w:p w14:paraId="684ADE4F" w14:textId="53684EBE" w:rsidR="000D4A2A" w:rsidDel="007125A2" w:rsidRDefault="00C17548">
            <w:pPr>
              <w:pStyle w:val="TableParagraph"/>
              <w:ind w:left="332" w:right="337"/>
              <w:jc w:val="center"/>
              <w:rPr>
                <w:del w:id="1253" w:author="Author"/>
                <w:rFonts w:ascii="Times New Roman" w:eastAsia="Times New Roman" w:hAnsi="Times New Roman" w:cs="Times New Roman"/>
                <w:sz w:val="20"/>
                <w:szCs w:val="20"/>
              </w:rPr>
            </w:pPr>
            <w:del w:id="1254" w:author="Author">
              <w:r w:rsidDel="007125A2">
                <w:rPr>
                  <w:rFonts w:ascii="Times New Roman"/>
                  <w:b/>
                  <w:w w:val="95"/>
                  <w:sz w:val="20"/>
                </w:rPr>
                <w:delText>Cases</w:delText>
              </w:r>
              <w:r w:rsidDel="007125A2">
                <w:rPr>
                  <w:rFonts w:ascii="Times New Roman"/>
                  <w:b/>
                  <w:w w:val="99"/>
                  <w:sz w:val="20"/>
                </w:rPr>
                <w:delText xml:space="preserve"> </w:delText>
              </w:r>
              <w:r w:rsidDel="007125A2">
                <w:rPr>
                  <w:rFonts w:ascii="Times New Roman"/>
                  <w:b/>
                  <w:sz w:val="20"/>
                </w:rPr>
                <w:delText>(n)</w:delText>
              </w:r>
            </w:del>
          </w:p>
        </w:tc>
        <w:tc>
          <w:tcPr>
            <w:tcW w:w="1261" w:type="dxa"/>
            <w:tcBorders>
              <w:top w:val="single" w:sz="5" w:space="0" w:color="000000"/>
              <w:left w:val="single" w:sz="5" w:space="0" w:color="000000"/>
              <w:bottom w:val="single" w:sz="5" w:space="0" w:color="000000"/>
              <w:right w:val="single" w:sz="5" w:space="0" w:color="000000"/>
            </w:tcBorders>
            <w:shd w:val="clear" w:color="auto" w:fill="F1F1F1"/>
          </w:tcPr>
          <w:p w14:paraId="684ADE50" w14:textId="70E46462" w:rsidR="000D4A2A" w:rsidDel="007125A2" w:rsidRDefault="00C17548">
            <w:pPr>
              <w:pStyle w:val="TableParagraph"/>
              <w:ind w:left="155" w:right="157" w:hanging="4"/>
              <w:jc w:val="center"/>
              <w:rPr>
                <w:del w:id="1255" w:author="Author"/>
                <w:rFonts w:ascii="Times New Roman" w:eastAsia="Times New Roman" w:hAnsi="Times New Roman" w:cs="Times New Roman"/>
                <w:sz w:val="20"/>
                <w:szCs w:val="20"/>
              </w:rPr>
            </w:pPr>
            <w:del w:id="1256" w:author="Author">
              <w:r w:rsidDel="007125A2">
                <w:rPr>
                  <w:rFonts w:ascii="Times New Roman"/>
                  <w:b/>
                  <w:sz w:val="20"/>
                </w:rPr>
                <w:delText>Incidence</w:delText>
              </w:r>
              <w:r w:rsidDel="007125A2">
                <w:rPr>
                  <w:rFonts w:ascii="Times New Roman"/>
                  <w:b/>
                  <w:spacing w:val="21"/>
                  <w:w w:val="99"/>
                  <w:sz w:val="20"/>
                </w:rPr>
                <w:delText xml:space="preserve"> </w:delText>
              </w:r>
              <w:r w:rsidDel="007125A2">
                <w:rPr>
                  <w:rFonts w:ascii="Times New Roman"/>
                  <w:b/>
                  <w:sz w:val="20"/>
                </w:rPr>
                <w:delText>Rate</w:delText>
              </w:r>
              <w:r w:rsidDel="007125A2">
                <w:rPr>
                  <w:rFonts w:ascii="Times New Roman"/>
                  <w:b/>
                  <w:spacing w:val="-6"/>
                  <w:sz w:val="20"/>
                </w:rPr>
                <w:delText xml:space="preserve"> </w:delText>
              </w:r>
              <w:r w:rsidDel="007125A2">
                <w:rPr>
                  <w:rFonts w:ascii="Times New Roman"/>
                  <w:b/>
                  <w:sz w:val="20"/>
                </w:rPr>
                <w:delText>of</w:delText>
              </w:r>
              <w:r w:rsidDel="007125A2">
                <w:rPr>
                  <w:rFonts w:ascii="Times New Roman"/>
                  <w:b/>
                  <w:spacing w:val="22"/>
                  <w:w w:val="99"/>
                  <w:sz w:val="20"/>
                </w:rPr>
                <w:delText xml:space="preserve"> </w:delText>
              </w:r>
              <w:r w:rsidDel="007125A2">
                <w:rPr>
                  <w:rFonts w:ascii="Times New Roman"/>
                  <w:b/>
                  <w:w w:val="95"/>
                  <w:sz w:val="20"/>
                </w:rPr>
                <w:delText>COVID-19</w:delText>
              </w:r>
            </w:del>
          </w:p>
          <w:p w14:paraId="684ADE51" w14:textId="27B1C325" w:rsidR="000D4A2A" w:rsidDel="007125A2" w:rsidRDefault="00C17548">
            <w:pPr>
              <w:pStyle w:val="TableParagraph"/>
              <w:ind w:left="224" w:right="230"/>
              <w:jc w:val="center"/>
              <w:rPr>
                <w:del w:id="1257" w:author="Author"/>
                <w:rFonts w:ascii="Times New Roman" w:eastAsia="Times New Roman" w:hAnsi="Times New Roman" w:cs="Times New Roman"/>
                <w:sz w:val="20"/>
                <w:szCs w:val="20"/>
              </w:rPr>
            </w:pPr>
            <w:del w:id="1258" w:author="Author">
              <w:r w:rsidDel="007125A2">
                <w:rPr>
                  <w:rFonts w:ascii="Times New Roman"/>
                  <w:b/>
                  <w:sz w:val="20"/>
                </w:rPr>
                <w:delText>per</w:delText>
              </w:r>
              <w:r w:rsidDel="007125A2">
                <w:rPr>
                  <w:rFonts w:ascii="Times New Roman"/>
                  <w:b/>
                  <w:spacing w:val="-8"/>
                  <w:sz w:val="20"/>
                </w:rPr>
                <w:delText xml:space="preserve"> </w:delText>
              </w:r>
              <w:r w:rsidDel="007125A2">
                <w:rPr>
                  <w:rFonts w:ascii="Times New Roman"/>
                  <w:b/>
                  <w:sz w:val="20"/>
                </w:rPr>
                <w:delText>1,000</w:delText>
              </w:r>
              <w:r w:rsidDel="007125A2">
                <w:rPr>
                  <w:rFonts w:ascii="Times New Roman"/>
                  <w:b/>
                  <w:spacing w:val="25"/>
                  <w:w w:val="99"/>
                  <w:sz w:val="20"/>
                </w:rPr>
                <w:delText xml:space="preserve"> </w:delText>
              </w:r>
              <w:r w:rsidDel="007125A2">
                <w:rPr>
                  <w:rFonts w:ascii="Times New Roman"/>
                  <w:b/>
                  <w:sz w:val="20"/>
                </w:rPr>
                <w:delText>Person-</w:delText>
              </w:r>
              <w:r w:rsidDel="007125A2">
                <w:rPr>
                  <w:rFonts w:ascii="Times New Roman"/>
                  <w:b/>
                  <w:w w:val="99"/>
                  <w:sz w:val="20"/>
                </w:rPr>
                <w:delText xml:space="preserve"> </w:delText>
              </w:r>
              <w:r w:rsidDel="007125A2">
                <w:rPr>
                  <w:rFonts w:ascii="Times New Roman"/>
                  <w:b/>
                  <w:sz w:val="20"/>
                </w:rPr>
                <w:delText>Years</w:delText>
              </w:r>
            </w:del>
          </w:p>
        </w:tc>
        <w:tc>
          <w:tcPr>
            <w:tcW w:w="1344" w:type="dxa"/>
            <w:vMerge/>
            <w:tcBorders>
              <w:left w:val="single" w:sz="5" w:space="0" w:color="000000"/>
              <w:bottom w:val="single" w:sz="5" w:space="0" w:color="000000"/>
              <w:right w:val="single" w:sz="5" w:space="0" w:color="000000"/>
            </w:tcBorders>
            <w:shd w:val="clear" w:color="auto" w:fill="F1F1F1"/>
          </w:tcPr>
          <w:p w14:paraId="684ADE52" w14:textId="69982C2B" w:rsidR="000D4A2A" w:rsidDel="007125A2" w:rsidRDefault="000D4A2A">
            <w:pPr>
              <w:rPr>
                <w:del w:id="1259" w:author="Author"/>
              </w:rPr>
            </w:pPr>
          </w:p>
        </w:tc>
      </w:tr>
      <w:tr w:rsidR="000D4A2A" w:rsidDel="007125A2" w14:paraId="684ADE5D" w14:textId="76A5C669" w:rsidTr="007125A2">
        <w:trPr>
          <w:trHeight w:hRule="exact" w:val="786"/>
          <w:del w:id="1260" w:author="Author"/>
        </w:trPr>
        <w:tc>
          <w:tcPr>
            <w:tcW w:w="1046" w:type="dxa"/>
            <w:tcBorders>
              <w:top w:val="single" w:sz="5" w:space="0" w:color="000000"/>
              <w:left w:val="single" w:sz="5" w:space="0" w:color="000000"/>
              <w:bottom w:val="single" w:sz="5" w:space="0" w:color="000000"/>
              <w:right w:val="single" w:sz="5" w:space="0" w:color="000000"/>
            </w:tcBorders>
          </w:tcPr>
          <w:p w14:paraId="684ADE54" w14:textId="5E9E72C6" w:rsidR="000D4A2A" w:rsidDel="007125A2" w:rsidRDefault="00C17548">
            <w:pPr>
              <w:pStyle w:val="TableParagraph"/>
              <w:ind w:left="102" w:right="285"/>
              <w:rPr>
                <w:del w:id="1261" w:author="Author"/>
                <w:rFonts w:ascii="Times New Roman" w:eastAsia="Times New Roman" w:hAnsi="Times New Roman" w:cs="Times New Roman"/>
                <w:sz w:val="20"/>
                <w:szCs w:val="20"/>
              </w:rPr>
            </w:pPr>
            <w:del w:id="1262" w:author="Author">
              <w:r w:rsidDel="007125A2">
                <w:rPr>
                  <w:rFonts w:ascii="Times New Roman" w:eastAsia="Times New Roman" w:hAnsi="Times New Roman" w:cs="Times New Roman"/>
                  <w:b/>
                  <w:bCs/>
                  <w:w w:val="95"/>
                  <w:sz w:val="20"/>
                  <w:szCs w:val="20"/>
                </w:rPr>
                <w:delText>Overall</w:delText>
              </w:r>
              <w:r w:rsidDel="007125A2">
                <w:rPr>
                  <w:rFonts w:ascii="Times New Roman" w:eastAsia="Times New Roman" w:hAnsi="Times New Roman" w:cs="Times New Roman"/>
                  <w:b/>
                  <w:bCs/>
                  <w:spacing w:val="22"/>
                  <w:w w:val="99"/>
                  <w:sz w:val="20"/>
                  <w:szCs w:val="20"/>
                </w:rPr>
                <w:delText xml:space="preserve"> </w:delText>
              </w:r>
              <w:r w:rsidDel="007125A2">
                <w:rPr>
                  <w:rFonts w:ascii="Times New Roman" w:eastAsia="Times New Roman" w:hAnsi="Times New Roman" w:cs="Times New Roman"/>
                  <w:b/>
                  <w:bCs/>
                  <w:sz w:val="20"/>
                  <w:szCs w:val="20"/>
                </w:rPr>
                <w:delText>(≥18)</w:delText>
              </w:r>
            </w:del>
          </w:p>
        </w:tc>
        <w:tc>
          <w:tcPr>
            <w:tcW w:w="938" w:type="dxa"/>
            <w:tcBorders>
              <w:top w:val="single" w:sz="5" w:space="0" w:color="000000"/>
              <w:left w:val="single" w:sz="5" w:space="0" w:color="000000"/>
              <w:bottom w:val="single" w:sz="5" w:space="0" w:color="000000"/>
              <w:right w:val="single" w:sz="5" w:space="0" w:color="000000"/>
            </w:tcBorders>
          </w:tcPr>
          <w:p w14:paraId="684ADE55" w14:textId="1FDFFCB8" w:rsidR="000D4A2A" w:rsidDel="007125A2" w:rsidRDefault="00C17548">
            <w:pPr>
              <w:pStyle w:val="TableParagraph"/>
              <w:spacing w:line="229" w:lineRule="exact"/>
              <w:ind w:left="188"/>
              <w:rPr>
                <w:del w:id="1263" w:author="Author"/>
                <w:rFonts w:ascii="Times New Roman" w:eastAsia="Times New Roman" w:hAnsi="Times New Roman" w:cs="Times New Roman"/>
                <w:sz w:val="20"/>
                <w:szCs w:val="20"/>
              </w:rPr>
            </w:pPr>
            <w:del w:id="1264" w:author="Author">
              <w:r w:rsidDel="007125A2">
                <w:rPr>
                  <w:rFonts w:ascii="Times New Roman"/>
                  <w:sz w:val="20"/>
                </w:rPr>
                <w:delText>13,934</w:delText>
              </w:r>
            </w:del>
          </w:p>
        </w:tc>
        <w:tc>
          <w:tcPr>
            <w:tcW w:w="1217" w:type="dxa"/>
            <w:tcBorders>
              <w:top w:val="single" w:sz="5" w:space="0" w:color="000000"/>
              <w:left w:val="single" w:sz="5" w:space="0" w:color="000000"/>
              <w:bottom w:val="single" w:sz="5" w:space="0" w:color="000000"/>
              <w:right w:val="single" w:sz="5" w:space="0" w:color="000000"/>
            </w:tcBorders>
          </w:tcPr>
          <w:p w14:paraId="684ADE56" w14:textId="5C0FD990" w:rsidR="000D4A2A" w:rsidDel="007125A2" w:rsidRDefault="00C17548">
            <w:pPr>
              <w:pStyle w:val="TableParagraph"/>
              <w:spacing w:line="229" w:lineRule="exact"/>
              <w:ind w:right="2"/>
              <w:jc w:val="center"/>
              <w:rPr>
                <w:del w:id="1265" w:author="Author"/>
                <w:rFonts w:ascii="Times New Roman" w:eastAsia="Times New Roman" w:hAnsi="Times New Roman" w:cs="Times New Roman"/>
                <w:sz w:val="20"/>
                <w:szCs w:val="20"/>
              </w:rPr>
            </w:pPr>
            <w:del w:id="1266" w:author="Author">
              <w:r w:rsidDel="007125A2">
                <w:rPr>
                  <w:rFonts w:ascii="Times New Roman"/>
                  <w:sz w:val="20"/>
                </w:rPr>
                <w:delText>5</w:delText>
              </w:r>
            </w:del>
          </w:p>
        </w:tc>
        <w:tc>
          <w:tcPr>
            <w:tcW w:w="1294" w:type="dxa"/>
            <w:tcBorders>
              <w:top w:val="single" w:sz="5" w:space="0" w:color="000000"/>
              <w:left w:val="single" w:sz="5" w:space="0" w:color="000000"/>
              <w:bottom w:val="single" w:sz="5" w:space="0" w:color="000000"/>
              <w:right w:val="single" w:sz="5" w:space="0" w:color="000000"/>
            </w:tcBorders>
          </w:tcPr>
          <w:p w14:paraId="684ADE57" w14:textId="762FF998" w:rsidR="000D4A2A" w:rsidDel="007125A2" w:rsidRDefault="00C17548">
            <w:pPr>
              <w:pStyle w:val="TableParagraph"/>
              <w:spacing w:line="229" w:lineRule="exact"/>
              <w:ind w:left="414"/>
              <w:rPr>
                <w:del w:id="1267" w:author="Author"/>
                <w:rFonts w:ascii="Times New Roman" w:eastAsia="Times New Roman" w:hAnsi="Times New Roman" w:cs="Times New Roman"/>
                <w:sz w:val="20"/>
                <w:szCs w:val="20"/>
              </w:rPr>
            </w:pPr>
            <w:del w:id="1268" w:author="Author">
              <w:r w:rsidDel="007125A2">
                <w:rPr>
                  <w:rFonts w:ascii="Times New Roman"/>
                  <w:sz w:val="20"/>
                </w:rPr>
                <w:delText>1.840</w:delText>
              </w:r>
            </w:del>
          </w:p>
        </w:tc>
        <w:tc>
          <w:tcPr>
            <w:tcW w:w="1080" w:type="dxa"/>
            <w:tcBorders>
              <w:top w:val="single" w:sz="5" w:space="0" w:color="000000"/>
              <w:left w:val="single" w:sz="5" w:space="0" w:color="000000"/>
              <w:bottom w:val="single" w:sz="5" w:space="0" w:color="000000"/>
              <w:right w:val="single" w:sz="5" w:space="0" w:color="000000"/>
            </w:tcBorders>
          </w:tcPr>
          <w:p w14:paraId="684ADE58" w14:textId="43FD8ECB" w:rsidR="000D4A2A" w:rsidDel="007125A2" w:rsidRDefault="00C17548">
            <w:pPr>
              <w:pStyle w:val="TableParagraph"/>
              <w:spacing w:line="229" w:lineRule="exact"/>
              <w:ind w:left="258"/>
              <w:rPr>
                <w:del w:id="1269" w:author="Author"/>
                <w:rFonts w:ascii="Times New Roman" w:eastAsia="Times New Roman" w:hAnsi="Times New Roman" w:cs="Times New Roman"/>
                <w:sz w:val="20"/>
                <w:szCs w:val="20"/>
              </w:rPr>
            </w:pPr>
            <w:del w:id="1270" w:author="Author">
              <w:r w:rsidDel="007125A2">
                <w:rPr>
                  <w:rFonts w:ascii="Times New Roman"/>
                  <w:sz w:val="20"/>
                </w:rPr>
                <w:delText>13,883</w:delText>
              </w:r>
            </w:del>
          </w:p>
        </w:tc>
        <w:tc>
          <w:tcPr>
            <w:tcW w:w="1171" w:type="dxa"/>
            <w:tcBorders>
              <w:top w:val="single" w:sz="5" w:space="0" w:color="000000"/>
              <w:left w:val="single" w:sz="5" w:space="0" w:color="000000"/>
              <w:bottom w:val="single" w:sz="5" w:space="0" w:color="000000"/>
              <w:right w:val="single" w:sz="5" w:space="0" w:color="000000"/>
            </w:tcBorders>
          </w:tcPr>
          <w:p w14:paraId="684ADE59" w14:textId="6A23D0C2" w:rsidR="000D4A2A" w:rsidDel="007125A2" w:rsidRDefault="00C17548">
            <w:pPr>
              <w:pStyle w:val="TableParagraph"/>
              <w:spacing w:line="229" w:lineRule="exact"/>
              <w:jc w:val="center"/>
              <w:rPr>
                <w:del w:id="1271" w:author="Author"/>
                <w:rFonts w:ascii="Times New Roman" w:eastAsia="Times New Roman" w:hAnsi="Times New Roman" w:cs="Times New Roman"/>
                <w:sz w:val="20"/>
                <w:szCs w:val="20"/>
              </w:rPr>
            </w:pPr>
            <w:del w:id="1272" w:author="Author">
              <w:r w:rsidDel="007125A2">
                <w:rPr>
                  <w:rFonts w:ascii="Times New Roman"/>
                  <w:spacing w:val="1"/>
                  <w:sz w:val="20"/>
                </w:rPr>
                <w:delText>90</w:delText>
              </w:r>
            </w:del>
          </w:p>
        </w:tc>
        <w:tc>
          <w:tcPr>
            <w:tcW w:w="1261" w:type="dxa"/>
            <w:tcBorders>
              <w:top w:val="single" w:sz="5" w:space="0" w:color="000000"/>
              <w:left w:val="single" w:sz="5" w:space="0" w:color="000000"/>
              <w:bottom w:val="single" w:sz="5" w:space="0" w:color="000000"/>
              <w:right w:val="single" w:sz="5" w:space="0" w:color="000000"/>
            </w:tcBorders>
          </w:tcPr>
          <w:p w14:paraId="684ADE5A" w14:textId="2E62438A" w:rsidR="000D4A2A" w:rsidDel="007125A2" w:rsidRDefault="00C17548">
            <w:pPr>
              <w:pStyle w:val="TableParagraph"/>
              <w:spacing w:line="229" w:lineRule="exact"/>
              <w:ind w:left="346"/>
              <w:rPr>
                <w:del w:id="1273" w:author="Author"/>
                <w:rFonts w:ascii="Times New Roman" w:eastAsia="Times New Roman" w:hAnsi="Times New Roman" w:cs="Times New Roman"/>
                <w:sz w:val="20"/>
                <w:szCs w:val="20"/>
              </w:rPr>
            </w:pPr>
            <w:del w:id="1274" w:author="Author">
              <w:r w:rsidDel="007125A2">
                <w:rPr>
                  <w:rFonts w:ascii="Times New Roman"/>
                  <w:sz w:val="20"/>
                </w:rPr>
                <w:delText>33.365</w:delText>
              </w:r>
            </w:del>
          </w:p>
        </w:tc>
        <w:tc>
          <w:tcPr>
            <w:tcW w:w="1344" w:type="dxa"/>
            <w:tcBorders>
              <w:top w:val="single" w:sz="5" w:space="0" w:color="000000"/>
              <w:left w:val="single" w:sz="5" w:space="0" w:color="000000"/>
              <w:bottom w:val="single" w:sz="5" w:space="0" w:color="000000"/>
              <w:right w:val="single" w:sz="5" w:space="0" w:color="000000"/>
            </w:tcBorders>
          </w:tcPr>
          <w:p w14:paraId="684ADE5B" w14:textId="6338D170" w:rsidR="000D4A2A" w:rsidDel="007125A2" w:rsidRDefault="00C17548">
            <w:pPr>
              <w:pStyle w:val="TableParagraph"/>
              <w:spacing w:line="227" w:lineRule="exact"/>
              <w:ind w:right="2"/>
              <w:jc w:val="center"/>
              <w:rPr>
                <w:del w:id="1275" w:author="Author"/>
                <w:rFonts w:ascii="Times New Roman" w:eastAsia="Times New Roman" w:hAnsi="Times New Roman" w:cs="Times New Roman"/>
                <w:sz w:val="20"/>
                <w:szCs w:val="20"/>
              </w:rPr>
            </w:pPr>
            <w:del w:id="1276" w:author="Author">
              <w:r w:rsidDel="007125A2">
                <w:rPr>
                  <w:rFonts w:ascii="Times New Roman"/>
                  <w:sz w:val="20"/>
                </w:rPr>
                <w:delText>94.5</w:delText>
              </w:r>
            </w:del>
          </w:p>
          <w:p w14:paraId="684ADE5C" w14:textId="0087D93E" w:rsidR="00094023" w:rsidRPr="00832A9E" w:rsidDel="007125A2" w:rsidRDefault="00C17548" w:rsidP="00832A9E">
            <w:pPr>
              <w:pStyle w:val="TableParagraph"/>
              <w:jc w:val="center"/>
              <w:rPr>
                <w:del w:id="1277" w:author="Author"/>
                <w:rFonts w:ascii="Times New Roman" w:eastAsia="Times New Roman" w:hAnsi="Times New Roman" w:cs="Times New Roman"/>
                <w:sz w:val="20"/>
                <w:szCs w:val="20"/>
              </w:rPr>
            </w:pPr>
            <w:del w:id="1278" w:author="Author">
              <w:r w:rsidDel="007125A2">
                <w:rPr>
                  <w:rFonts w:ascii="Times New Roman" w:eastAsia="Times New Roman" w:hAnsi="Times New Roman" w:cs="Times New Roman"/>
                  <w:sz w:val="20"/>
                  <w:szCs w:val="20"/>
                </w:rPr>
                <w:delText>(86.5,</w:delText>
              </w:r>
              <w:r w:rsidDel="007125A2">
                <w:rPr>
                  <w:rFonts w:ascii="Times New Roman" w:eastAsia="Times New Roman" w:hAnsi="Times New Roman" w:cs="Times New Roman"/>
                  <w:spacing w:val="-9"/>
                  <w:sz w:val="20"/>
                  <w:szCs w:val="20"/>
                </w:rPr>
                <w:delText xml:space="preserve"> </w:delText>
              </w:r>
              <w:r w:rsidDel="007125A2">
                <w:rPr>
                  <w:rFonts w:ascii="Times New Roman" w:eastAsia="Times New Roman" w:hAnsi="Times New Roman" w:cs="Times New Roman"/>
                  <w:spacing w:val="-1"/>
                  <w:sz w:val="20"/>
                  <w:szCs w:val="20"/>
                </w:rPr>
                <w:delText>97.8)</w:delText>
              </w:r>
              <w:r w:rsidRPr="00623537" w:rsidDel="007125A2">
                <w:rPr>
                  <w:rFonts w:ascii="Times New Roman" w:eastAsia="Times New Roman" w:hAnsi="Times New Roman" w:cs="Times New Roman"/>
                  <w:spacing w:val="-1"/>
                  <w:sz w:val="20"/>
                  <w:szCs w:val="20"/>
                  <w:rPrChange w:id="1279" w:author="Author">
                    <w:rPr>
                      <w:rFonts w:ascii="Times New Roman" w:eastAsia="Times New Roman" w:hAnsi="Times New Roman" w:cs="Times New Roman"/>
                      <w:spacing w:val="-1"/>
                      <w:position w:val="7"/>
                      <w:sz w:val="13"/>
                      <w:szCs w:val="13"/>
                    </w:rPr>
                  </w:rPrChange>
                </w:rPr>
                <w:delText>‡</w:delText>
              </w:r>
            </w:del>
          </w:p>
        </w:tc>
      </w:tr>
      <w:tr w:rsidR="000D4A2A" w:rsidDel="007125A2" w14:paraId="684ADE67" w14:textId="28D025B4" w:rsidTr="007125A2">
        <w:trPr>
          <w:trHeight w:hRule="exact" w:val="470"/>
          <w:del w:id="1280" w:author="Author"/>
        </w:trPr>
        <w:tc>
          <w:tcPr>
            <w:tcW w:w="1046" w:type="dxa"/>
            <w:tcBorders>
              <w:top w:val="single" w:sz="5" w:space="0" w:color="000000"/>
              <w:left w:val="single" w:sz="5" w:space="0" w:color="000000"/>
              <w:bottom w:val="single" w:sz="5" w:space="0" w:color="000000"/>
              <w:right w:val="single" w:sz="5" w:space="0" w:color="000000"/>
            </w:tcBorders>
          </w:tcPr>
          <w:p w14:paraId="684ADE5E" w14:textId="57971020" w:rsidR="000D4A2A" w:rsidDel="007125A2" w:rsidRDefault="00C17548">
            <w:pPr>
              <w:pStyle w:val="TableParagraph"/>
              <w:spacing w:line="229" w:lineRule="exact"/>
              <w:ind w:left="102"/>
              <w:rPr>
                <w:del w:id="1281" w:author="Author"/>
                <w:rFonts w:ascii="Times New Roman" w:eastAsia="Times New Roman" w:hAnsi="Times New Roman" w:cs="Times New Roman"/>
                <w:sz w:val="20"/>
                <w:szCs w:val="20"/>
              </w:rPr>
            </w:pPr>
            <w:del w:id="1282" w:author="Author">
              <w:r w:rsidDel="007125A2">
                <w:rPr>
                  <w:rFonts w:ascii="Times New Roman"/>
                  <w:b/>
                  <w:sz w:val="20"/>
                </w:rPr>
                <w:delText>18</w:delText>
              </w:r>
              <w:r w:rsidDel="007125A2">
                <w:rPr>
                  <w:rFonts w:ascii="Times New Roman"/>
                  <w:b/>
                  <w:spacing w:val="-3"/>
                  <w:sz w:val="20"/>
                </w:rPr>
                <w:delText xml:space="preserve"> </w:delText>
              </w:r>
              <w:r w:rsidDel="007125A2">
                <w:rPr>
                  <w:rFonts w:ascii="Times New Roman"/>
                  <w:b/>
                  <w:sz w:val="20"/>
                </w:rPr>
                <w:delText>to</w:delText>
              </w:r>
              <w:r w:rsidDel="007125A2">
                <w:rPr>
                  <w:rFonts w:ascii="Times New Roman"/>
                  <w:b/>
                  <w:spacing w:val="-4"/>
                  <w:sz w:val="20"/>
                </w:rPr>
                <w:delText xml:space="preserve"> </w:delText>
              </w:r>
              <w:r w:rsidDel="007125A2">
                <w:rPr>
                  <w:rFonts w:ascii="Times New Roman"/>
                  <w:b/>
                  <w:sz w:val="20"/>
                </w:rPr>
                <w:delText>&lt;65</w:delText>
              </w:r>
            </w:del>
          </w:p>
        </w:tc>
        <w:tc>
          <w:tcPr>
            <w:tcW w:w="938" w:type="dxa"/>
            <w:tcBorders>
              <w:top w:val="single" w:sz="5" w:space="0" w:color="000000"/>
              <w:left w:val="single" w:sz="5" w:space="0" w:color="000000"/>
              <w:bottom w:val="single" w:sz="5" w:space="0" w:color="000000"/>
              <w:right w:val="single" w:sz="5" w:space="0" w:color="000000"/>
            </w:tcBorders>
          </w:tcPr>
          <w:p w14:paraId="684ADE5F" w14:textId="4C235FE2" w:rsidR="000D4A2A" w:rsidDel="007125A2" w:rsidRDefault="00C17548">
            <w:pPr>
              <w:pStyle w:val="TableParagraph"/>
              <w:spacing w:line="229" w:lineRule="exact"/>
              <w:ind w:left="188"/>
              <w:rPr>
                <w:del w:id="1283" w:author="Author"/>
                <w:rFonts w:ascii="Times New Roman" w:eastAsia="Times New Roman" w:hAnsi="Times New Roman" w:cs="Times New Roman"/>
                <w:sz w:val="20"/>
                <w:szCs w:val="20"/>
              </w:rPr>
            </w:pPr>
            <w:del w:id="1284" w:author="Author">
              <w:r w:rsidDel="007125A2">
                <w:rPr>
                  <w:rFonts w:ascii="Times New Roman"/>
                  <w:sz w:val="20"/>
                </w:rPr>
                <w:delText>10,407</w:delText>
              </w:r>
            </w:del>
          </w:p>
        </w:tc>
        <w:tc>
          <w:tcPr>
            <w:tcW w:w="1217" w:type="dxa"/>
            <w:tcBorders>
              <w:top w:val="single" w:sz="5" w:space="0" w:color="000000"/>
              <w:left w:val="single" w:sz="5" w:space="0" w:color="000000"/>
              <w:bottom w:val="single" w:sz="5" w:space="0" w:color="000000"/>
              <w:right w:val="single" w:sz="5" w:space="0" w:color="000000"/>
            </w:tcBorders>
          </w:tcPr>
          <w:p w14:paraId="684ADE60" w14:textId="321EEB7F" w:rsidR="000D4A2A" w:rsidDel="007125A2" w:rsidRDefault="00C17548">
            <w:pPr>
              <w:pStyle w:val="TableParagraph"/>
              <w:spacing w:line="229" w:lineRule="exact"/>
              <w:ind w:right="2"/>
              <w:jc w:val="center"/>
              <w:rPr>
                <w:del w:id="1285" w:author="Author"/>
                <w:rFonts w:ascii="Times New Roman" w:eastAsia="Times New Roman" w:hAnsi="Times New Roman" w:cs="Times New Roman"/>
                <w:sz w:val="20"/>
                <w:szCs w:val="20"/>
              </w:rPr>
            </w:pPr>
            <w:del w:id="1286" w:author="Author">
              <w:r w:rsidDel="007125A2">
                <w:rPr>
                  <w:rFonts w:ascii="Times New Roman"/>
                  <w:sz w:val="20"/>
                </w:rPr>
                <w:delText>5</w:delText>
              </w:r>
            </w:del>
          </w:p>
        </w:tc>
        <w:tc>
          <w:tcPr>
            <w:tcW w:w="1294" w:type="dxa"/>
            <w:tcBorders>
              <w:top w:val="single" w:sz="5" w:space="0" w:color="000000"/>
              <w:left w:val="single" w:sz="5" w:space="0" w:color="000000"/>
              <w:bottom w:val="single" w:sz="5" w:space="0" w:color="000000"/>
              <w:right w:val="single" w:sz="5" w:space="0" w:color="000000"/>
            </w:tcBorders>
          </w:tcPr>
          <w:p w14:paraId="684ADE61" w14:textId="339C4C5F" w:rsidR="000D4A2A" w:rsidDel="007125A2" w:rsidRDefault="00C17548">
            <w:pPr>
              <w:pStyle w:val="TableParagraph"/>
              <w:spacing w:line="229" w:lineRule="exact"/>
              <w:ind w:left="414"/>
              <w:rPr>
                <w:del w:id="1287" w:author="Author"/>
                <w:rFonts w:ascii="Times New Roman" w:eastAsia="Times New Roman" w:hAnsi="Times New Roman" w:cs="Times New Roman"/>
                <w:sz w:val="20"/>
                <w:szCs w:val="20"/>
              </w:rPr>
            </w:pPr>
            <w:del w:id="1288" w:author="Author">
              <w:r w:rsidDel="007125A2">
                <w:rPr>
                  <w:rFonts w:ascii="Times New Roman"/>
                  <w:sz w:val="20"/>
                </w:rPr>
                <w:delText>2.504</w:delText>
              </w:r>
            </w:del>
          </w:p>
        </w:tc>
        <w:tc>
          <w:tcPr>
            <w:tcW w:w="1080" w:type="dxa"/>
            <w:tcBorders>
              <w:top w:val="single" w:sz="5" w:space="0" w:color="000000"/>
              <w:left w:val="single" w:sz="5" w:space="0" w:color="000000"/>
              <w:bottom w:val="single" w:sz="5" w:space="0" w:color="000000"/>
              <w:right w:val="single" w:sz="5" w:space="0" w:color="000000"/>
            </w:tcBorders>
          </w:tcPr>
          <w:p w14:paraId="684ADE62" w14:textId="183F6A67" w:rsidR="000D4A2A" w:rsidDel="007125A2" w:rsidRDefault="00C17548">
            <w:pPr>
              <w:pStyle w:val="TableParagraph"/>
              <w:spacing w:line="229" w:lineRule="exact"/>
              <w:ind w:left="258"/>
              <w:rPr>
                <w:del w:id="1289" w:author="Author"/>
                <w:rFonts w:ascii="Times New Roman" w:eastAsia="Times New Roman" w:hAnsi="Times New Roman" w:cs="Times New Roman"/>
                <w:sz w:val="20"/>
                <w:szCs w:val="20"/>
              </w:rPr>
            </w:pPr>
            <w:del w:id="1290" w:author="Author">
              <w:r w:rsidDel="007125A2">
                <w:rPr>
                  <w:rFonts w:ascii="Times New Roman"/>
                  <w:sz w:val="20"/>
                </w:rPr>
                <w:delText>10,384</w:delText>
              </w:r>
            </w:del>
          </w:p>
        </w:tc>
        <w:tc>
          <w:tcPr>
            <w:tcW w:w="1171" w:type="dxa"/>
            <w:tcBorders>
              <w:top w:val="single" w:sz="5" w:space="0" w:color="000000"/>
              <w:left w:val="single" w:sz="5" w:space="0" w:color="000000"/>
              <w:bottom w:val="single" w:sz="5" w:space="0" w:color="000000"/>
              <w:right w:val="single" w:sz="5" w:space="0" w:color="000000"/>
            </w:tcBorders>
          </w:tcPr>
          <w:p w14:paraId="684ADE63" w14:textId="14B8DD42" w:rsidR="000D4A2A" w:rsidDel="007125A2" w:rsidRDefault="00C17548">
            <w:pPr>
              <w:pStyle w:val="TableParagraph"/>
              <w:spacing w:line="229" w:lineRule="exact"/>
              <w:jc w:val="center"/>
              <w:rPr>
                <w:del w:id="1291" w:author="Author"/>
                <w:rFonts w:ascii="Times New Roman" w:eastAsia="Times New Roman" w:hAnsi="Times New Roman" w:cs="Times New Roman"/>
                <w:sz w:val="20"/>
                <w:szCs w:val="20"/>
              </w:rPr>
            </w:pPr>
            <w:del w:id="1292" w:author="Author">
              <w:r w:rsidDel="007125A2">
                <w:rPr>
                  <w:rFonts w:ascii="Times New Roman"/>
                  <w:spacing w:val="1"/>
                  <w:sz w:val="20"/>
                </w:rPr>
                <w:delText>75</w:delText>
              </w:r>
            </w:del>
          </w:p>
        </w:tc>
        <w:tc>
          <w:tcPr>
            <w:tcW w:w="1261" w:type="dxa"/>
            <w:tcBorders>
              <w:top w:val="single" w:sz="5" w:space="0" w:color="000000"/>
              <w:left w:val="single" w:sz="5" w:space="0" w:color="000000"/>
              <w:bottom w:val="single" w:sz="5" w:space="0" w:color="000000"/>
              <w:right w:val="single" w:sz="5" w:space="0" w:color="000000"/>
            </w:tcBorders>
          </w:tcPr>
          <w:p w14:paraId="684ADE64" w14:textId="742D6438" w:rsidR="000D4A2A" w:rsidDel="007125A2" w:rsidRDefault="00C17548">
            <w:pPr>
              <w:pStyle w:val="TableParagraph"/>
              <w:spacing w:line="229" w:lineRule="exact"/>
              <w:ind w:left="346"/>
              <w:rPr>
                <w:del w:id="1293" w:author="Author"/>
                <w:rFonts w:ascii="Times New Roman" w:eastAsia="Times New Roman" w:hAnsi="Times New Roman" w:cs="Times New Roman"/>
                <w:sz w:val="20"/>
                <w:szCs w:val="20"/>
              </w:rPr>
            </w:pPr>
            <w:del w:id="1294" w:author="Author">
              <w:r w:rsidDel="007125A2">
                <w:rPr>
                  <w:rFonts w:ascii="Times New Roman"/>
                  <w:sz w:val="20"/>
                </w:rPr>
                <w:delText>37.788</w:delText>
              </w:r>
            </w:del>
          </w:p>
        </w:tc>
        <w:tc>
          <w:tcPr>
            <w:tcW w:w="1344" w:type="dxa"/>
            <w:tcBorders>
              <w:top w:val="single" w:sz="5" w:space="0" w:color="000000"/>
              <w:left w:val="single" w:sz="5" w:space="0" w:color="000000"/>
              <w:bottom w:val="single" w:sz="5" w:space="0" w:color="000000"/>
              <w:right w:val="single" w:sz="5" w:space="0" w:color="000000"/>
            </w:tcBorders>
          </w:tcPr>
          <w:p w14:paraId="684ADE65" w14:textId="7217888E" w:rsidR="000D4A2A" w:rsidDel="007125A2" w:rsidRDefault="00C17548">
            <w:pPr>
              <w:pStyle w:val="TableParagraph"/>
              <w:spacing w:line="229" w:lineRule="exact"/>
              <w:ind w:right="1"/>
              <w:jc w:val="center"/>
              <w:rPr>
                <w:del w:id="1295" w:author="Author"/>
                <w:rFonts w:ascii="Times New Roman" w:eastAsia="Times New Roman" w:hAnsi="Times New Roman" w:cs="Times New Roman"/>
                <w:sz w:val="20"/>
                <w:szCs w:val="20"/>
              </w:rPr>
            </w:pPr>
            <w:del w:id="1296" w:author="Author">
              <w:r w:rsidDel="007125A2">
                <w:rPr>
                  <w:rFonts w:ascii="Times New Roman"/>
                  <w:sz w:val="20"/>
                </w:rPr>
                <w:delText>93.4</w:delText>
              </w:r>
            </w:del>
          </w:p>
          <w:p w14:paraId="684ADE66" w14:textId="1E6BCE25" w:rsidR="000D4A2A" w:rsidDel="007125A2" w:rsidRDefault="00C17548">
            <w:pPr>
              <w:pStyle w:val="TableParagraph"/>
              <w:spacing w:line="229" w:lineRule="exact"/>
              <w:ind w:right="3"/>
              <w:jc w:val="center"/>
              <w:rPr>
                <w:del w:id="1297" w:author="Author"/>
                <w:rFonts w:ascii="Times New Roman" w:eastAsia="Times New Roman" w:hAnsi="Times New Roman" w:cs="Times New Roman"/>
                <w:sz w:val="20"/>
                <w:szCs w:val="20"/>
              </w:rPr>
            </w:pPr>
            <w:del w:id="1298" w:author="Author">
              <w:r w:rsidDel="007125A2">
                <w:rPr>
                  <w:rFonts w:ascii="Times New Roman"/>
                  <w:sz w:val="20"/>
                </w:rPr>
                <w:delText>(83.7,</w:delText>
              </w:r>
              <w:r w:rsidDel="007125A2">
                <w:rPr>
                  <w:rFonts w:ascii="Times New Roman"/>
                  <w:spacing w:val="-9"/>
                  <w:sz w:val="20"/>
                </w:rPr>
                <w:delText xml:space="preserve"> </w:delText>
              </w:r>
              <w:r w:rsidDel="007125A2">
                <w:rPr>
                  <w:rFonts w:ascii="Times New Roman"/>
                  <w:sz w:val="20"/>
                </w:rPr>
                <w:delText>97.3)</w:delText>
              </w:r>
            </w:del>
          </w:p>
        </w:tc>
      </w:tr>
      <w:tr w:rsidR="000D4A2A" w:rsidDel="007125A2" w14:paraId="684ADE70" w14:textId="415C01AB" w:rsidTr="007125A2">
        <w:trPr>
          <w:trHeight w:hRule="exact" w:val="241"/>
          <w:del w:id="1299" w:author="Author"/>
        </w:trPr>
        <w:tc>
          <w:tcPr>
            <w:tcW w:w="1046" w:type="dxa"/>
            <w:tcBorders>
              <w:top w:val="single" w:sz="5" w:space="0" w:color="000000"/>
              <w:left w:val="single" w:sz="5" w:space="0" w:color="000000"/>
              <w:bottom w:val="single" w:sz="5" w:space="0" w:color="000000"/>
              <w:right w:val="single" w:sz="5" w:space="0" w:color="000000"/>
            </w:tcBorders>
          </w:tcPr>
          <w:p w14:paraId="684ADE68" w14:textId="30981FE5" w:rsidR="000D4A2A" w:rsidDel="007125A2" w:rsidRDefault="00C17548">
            <w:pPr>
              <w:pStyle w:val="TableParagraph"/>
              <w:spacing w:line="229" w:lineRule="exact"/>
              <w:ind w:left="102"/>
              <w:rPr>
                <w:del w:id="1300" w:author="Author"/>
                <w:rFonts w:ascii="Times New Roman" w:eastAsia="Times New Roman" w:hAnsi="Times New Roman" w:cs="Times New Roman"/>
                <w:sz w:val="20"/>
                <w:szCs w:val="20"/>
              </w:rPr>
            </w:pPr>
            <w:del w:id="1301" w:author="Author">
              <w:r w:rsidDel="007125A2">
                <w:rPr>
                  <w:rFonts w:ascii="Times New Roman" w:eastAsia="Times New Roman" w:hAnsi="Times New Roman" w:cs="Times New Roman"/>
                  <w:b/>
                  <w:bCs/>
                  <w:spacing w:val="1"/>
                  <w:sz w:val="20"/>
                  <w:szCs w:val="20"/>
                </w:rPr>
                <w:delText>≥65</w:delText>
              </w:r>
            </w:del>
          </w:p>
        </w:tc>
        <w:tc>
          <w:tcPr>
            <w:tcW w:w="938" w:type="dxa"/>
            <w:tcBorders>
              <w:top w:val="single" w:sz="5" w:space="0" w:color="000000"/>
              <w:left w:val="single" w:sz="5" w:space="0" w:color="000000"/>
              <w:bottom w:val="single" w:sz="5" w:space="0" w:color="000000"/>
              <w:right w:val="single" w:sz="5" w:space="0" w:color="000000"/>
            </w:tcBorders>
          </w:tcPr>
          <w:p w14:paraId="684ADE69" w14:textId="123C6236" w:rsidR="000D4A2A" w:rsidDel="007125A2" w:rsidRDefault="00C17548">
            <w:pPr>
              <w:pStyle w:val="TableParagraph"/>
              <w:spacing w:line="229" w:lineRule="exact"/>
              <w:ind w:left="236"/>
              <w:rPr>
                <w:del w:id="1302" w:author="Author"/>
                <w:rFonts w:ascii="Times New Roman" w:eastAsia="Times New Roman" w:hAnsi="Times New Roman" w:cs="Times New Roman"/>
                <w:sz w:val="20"/>
                <w:szCs w:val="20"/>
              </w:rPr>
            </w:pPr>
            <w:del w:id="1303" w:author="Author">
              <w:r w:rsidDel="007125A2">
                <w:rPr>
                  <w:rFonts w:ascii="Times New Roman"/>
                  <w:sz w:val="20"/>
                </w:rPr>
                <w:delText>3,527</w:delText>
              </w:r>
            </w:del>
          </w:p>
        </w:tc>
        <w:tc>
          <w:tcPr>
            <w:tcW w:w="1217" w:type="dxa"/>
            <w:tcBorders>
              <w:top w:val="single" w:sz="5" w:space="0" w:color="000000"/>
              <w:left w:val="single" w:sz="5" w:space="0" w:color="000000"/>
              <w:bottom w:val="single" w:sz="5" w:space="0" w:color="000000"/>
              <w:right w:val="single" w:sz="5" w:space="0" w:color="000000"/>
            </w:tcBorders>
          </w:tcPr>
          <w:p w14:paraId="684ADE6A" w14:textId="0D6325CC" w:rsidR="000D4A2A" w:rsidDel="007125A2" w:rsidRDefault="00C17548">
            <w:pPr>
              <w:pStyle w:val="TableParagraph"/>
              <w:spacing w:line="229" w:lineRule="exact"/>
              <w:ind w:right="2"/>
              <w:jc w:val="center"/>
              <w:rPr>
                <w:del w:id="1304" w:author="Author"/>
                <w:rFonts w:ascii="Times New Roman" w:eastAsia="Times New Roman" w:hAnsi="Times New Roman" w:cs="Times New Roman"/>
                <w:sz w:val="20"/>
                <w:szCs w:val="20"/>
              </w:rPr>
            </w:pPr>
            <w:del w:id="1305" w:author="Author">
              <w:r w:rsidDel="007125A2">
                <w:rPr>
                  <w:rFonts w:ascii="Times New Roman"/>
                  <w:sz w:val="20"/>
                </w:rPr>
                <w:delText>0</w:delText>
              </w:r>
            </w:del>
          </w:p>
        </w:tc>
        <w:tc>
          <w:tcPr>
            <w:tcW w:w="1294" w:type="dxa"/>
            <w:tcBorders>
              <w:top w:val="single" w:sz="5" w:space="0" w:color="000000"/>
              <w:left w:val="single" w:sz="5" w:space="0" w:color="000000"/>
              <w:bottom w:val="single" w:sz="5" w:space="0" w:color="000000"/>
              <w:right w:val="single" w:sz="5" w:space="0" w:color="000000"/>
            </w:tcBorders>
          </w:tcPr>
          <w:p w14:paraId="684ADE6B" w14:textId="368A46EF" w:rsidR="000D4A2A" w:rsidDel="007125A2" w:rsidRDefault="00C17548">
            <w:pPr>
              <w:pStyle w:val="TableParagraph"/>
              <w:spacing w:line="229" w:lineRule="exact"/>
              <w:jc w:val="center"/>
              <w:rPr>
                <w:del w:id="1306" w:author="Author"/>
                <w:rFonts w:ascii="Times New Roman" w:eastAsia="Times New Roman" w:hAnsi="Times New Roman" w:cs="Times New Roman"/>
                <w:sz w:val="20"/>
                <w:szCs w:val="20"/>
              </w:rPr>
            </w:pPr>
            <w:del w:id="1307" w:author="Author">
              <w:r w:rsidDel="007125A2">
                <w:rPr>
                  <w:rFonts w:ascii="Times New Roman"/>
                  <w:sz w:val="20"/>
                </w:rPr>
                <w:delText>--</w:delText>
              </w:r>
            </w:del>
          </w:p>
        </w:tc>
        <w:tc>
          <w:tcPr>
            <w:tcW w:w="1080" w:type="dxa"/>
            <w:tcBorders>
              <w:top w:val="single" w:sz="5" w:space="0" w:color="000000"/>
              <w:left w:val="single" w:sz="5" w:space="0" w:color="000000"/>
              <w:bottom w:val="single" w:sz="5" w:space="0" w:color="000000"/>
              <w:right w:val="single" w:sz="5" w:space="0" w:color="000000"/>
            </w:tcBorders>
          </w:tcPr>
          <w:p w14:paraId="684ADE6C" w14:textId="534CD199" w:rsidR="000D4A2A" w:rsidDel="007125A2" w:rsidRDefault="00C17548">
            <w:pPr>
              <w:pStyle w:val="TableParagraph"/>
              <w:spacing w:line="229" w:lineRule="exact"/>
              <w:ind w:left="308"/>
              <w:rPr>
                <w:del w:id="1308" w:author="Author"/>
                <w:rFonts w:ascii="Times New Roman" w:eastAsia="Times New Roman" w:hAnsi="Times New Roman" w:cs="Times New Roman"/>
                <w:sz w:val="20"/>
                <w:szCs w:val="20"/>
              </w:rPr>
            </w:pPr>
            <w:del w:id="1309" w:author="Author">
              <w:r w:rsidDel="007125A2">
                <w:rPr>
                  <w:rFonts w:ascii="Times New Roman"/>
                  <w:sz w:val="20"/>
                </w:rPr>
                <w:delText>3,499</w:delText>
              </w:r>
            </w:del>
          </w:p>
        </w:tc>
        <w:tc>
          <w:tcPr>
            <w:tcW w:w="1171" w:type="dxa"/>
            <w:tcBorders>
              <w:top w:val="single" w:sz="5" w:space="0" w:color="000000"/>
              <w:left w:val="single" w:sz="5" w:space="0" w:color="000000"/>
              <w:bottom w:val="single" w:sz="5" w:space="0" w:color="000000"/>
              <w:right w:val="single" w:sz="5" w:space="0" w:color="000000"/>
            </w:tcBorders>
          </w:tcPr>
          <w:p w14:paraId="684ADE6D" w14:textId="55378E67" w:rsidR="000D4A2A" w:rsidDel="007125A2" w:rsidRDefault="00C17548">
            <w:pPr>
              <w:pStyle w:val="TableParagraph"/>
              <w:spacing w:line="229" w:lineRule="exact"/>
              <w:jc w:val="center"/>
              <w:rPr>
                <w:del w:id="1310" w:author="Author"/>
                <w:rFonts w:ascii="Times New Roman" w:eastAsia="Times New Roman" w:hAnsi="Times New Roman" w:cs="Times New Roman"/>
                <w:sz w:val="20"/>
                <w:szCs w:val="20"/>
              </w:rPr>
            </w:pPr>
            <w:del w:id="1311" w:author="Author">
              <w:r w:rsidDel="007125A2">
                <w:rPr>
                  <w:rFonts w:ascii="Times New Roman"/>
                  <w:spacing w:val="1"/>
                  <w:sz w:val="20"/>
                </w:rPr>
                <w:delText>15</w:delText>
              </w:r>
            </w:del>
          </w:p>
        </w:tc>
        <w:tc>
          <w:tcPr>
            <w:tcW w:w="1261" w:type="dxa"/>
            <w:tcBorders>
              <w:top w:val="single" w:sz="5" w:space="0" w:color="000000"/>
              <w:left w:val="single" w:sz="5" w:space="0" w:color="000000"/>
              <w:bottom w:val="single" w:sz="5" w:space="0" w:color="000000"/>
              <w:right w:val="single" w:sz="5" w:space="0" w:color="000000"/>
            </w:tcBorders>
          </w:tcPr>
          <w:p w14:paraId="684ADE6E" w14:textId="075CA4FF" w:rsidR="000D4A2A" w:rsidDel="007125A2" w:rsidRDefault="00C17548">
            <w:pPr>
              <w:pStyle w:val="TableParagraph"/>
              <w:spacing w:line="229" w:lineRule="exact"/>
              <w:ind w:left="346"/>
              <w:rPr>
                <w:del w:id="1312" w:author="Author"/>
                <w:rFonts w:ascii="Times New Roman" w:eastAsia="Times New Roman" w:hAnsi="Times New Roman" w:cs="Times New Roman"/>
                <w:sz w:val="20"/>
                <w:szCs w:val="20"/>
              </w:rPr>
            </w:pPr>
            <w:del w:id="1313" w:author="Author">
              <w:r w:rsidDel="007125A2">
                <w:rPr>
                  <w:rFonts w:ascii="Times New Roman"/>
                  <w:sz w:val="20"/>
                </w:rPr>
                <w:delText>21.046</w:delText>
              </w:r>
            </w:del>
          </w:p>
        </w:tc>
        <w:tc>
          <w:tcPr>
            <w:tcW w:w="1344" w:type="dxa"/>
            <w:tcBorders>
              <w:top w:val="single" w:sz="5" w:space="0" w:color="000000"/>
              <w:left w:val="single" w:sz="5" w:space="0" w:color="000000"/>
              <w:bottom w:val="single" w:sz="5" w:space="0" w:color="000000"/>
              <w:right w:val="single" w:sz="5" w:space="0" w:color="000000"/>
            </w:tcBorders>
          </w:tcPr>
          <w:p w14:paraId="684ADE6F" w14:textId="1228C6B6" w:rsidR="000D4A2A" w:rsidDel="007125A2" w:rsidRDefault="00C17548">
            <w:pPr>
              <w:pStyle w:val="TableParagraph"/>
              <w:spacing w:line="229" w:lineRule="exact"/>
              <w:ind w:right="2"/>
              <w:jc w:val="center"/>
              <w:rPr>
                <w:del w:id="1314" w:author="Author"/>
                <w:rFonts w:ascii="Times New Roman" w:eastAsia="Times New Roman" w:hAnsi="Times New Roman" w:cs="Times New Roman"/>
                <w:sz w:val="20"/>
                <w:szCs w:val="20"/>
              </w:rPr>
            </w:pPr>
            <w:del w:id="1315" w:author="Author">
              <w:r w:rsidDel="007125A2">
                <w:rPr>
                  <w:rFonts w:ascii="Times New Roman"/>
                  <w:spacing w:val="1"/>
                  <w:sz w:val="20"/>
                </w:rPr>
                <w:delText>100</w:delText>
              </w:r>
            </w:del>
          </w:p>
        </w:tc>
      </w:tr>
    </w:tbl>
    <w:p w14:paraId="684ADE71" w14:textId="77777777" w:rsidR="000D4A2A" w:rsidRPr="007125A2" w:rsidRDefault="000D4A2A" w:rsidP="007125A2">
      <w:pPr>
        <w:rPr>
          <w:rFonts w:ascii="Times New Roman" w:eastAsia="Times New Roman" w:hAnsi="Times New Roman" w:cs="Times New Roman"/>
          <w:b/>
          <w:bCs/>
          <w:sz w:val="20"/>
          <w:szCs w:val="20"/>
        </w:rPr>
      </w:pPr>
    </w:p>
    <w:p w14:paraId="684ADE72" w14:textId="77777777" w:rsidR="000D4A2A" w:rsidRPr="007125A2" w:rsidRDefault="00C17548" w:rsidP="00C44CC1">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COVID-19: symptomatic COVID-19 requiring positive RT-PCR result and at least two systemic symptoms or one</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respiratory symptom. Cases starting 14 days after Dose 2. </w:t>
      </w:r>
    </w:p>
    <w:p w14:paraId="684ADE73" w14:textId="5728E3B3" w:rsidR="000D4A2A" w:rsidRPr="007125A2" w:rsidRDefault="00C17548" w:rsidP="00A64C7D">
      <w:pPr>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VE and 95% CI from the stratified Cox proportional hazard model </w:t>
      </w:r>
    </w:p>
    <w:p w14:paraId="684ADE74" w14:textId="77777777" w:rsidR="000D4A2A" w:rsidRPr="007125A2" w:rsidRDefault="00C17548" w:rsidP="00C44CC1">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The one-sided p-value is &lt;0.0001 from the stratified Cox proportional hazard model to test the null hypothesis of</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VE ≤30%, achieving the pre-specified efficacy boundary: the one-sided nominal alpha of 0.0049 based on 95 cases</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using the Lan-DeMets O’Brien-Fleming spending function.</w:t>
      </w:r>
    </w:p>
    <w:p w14:paraId="684ADE75" w14:textId="77777777" w:rsidR="000D4A2A" w:rsidRPr="007125A2" w:rsidRDefault="000D4A2A" w:rsidP="007125A2">
      <w:pPr>
        <w:rPr>
          <w:rFonts w:ascii="Times New Roman" w:eastAsia="Times New Roman" w:hAnsi="Times New Roman" w:cs="Times New Roman"/>
          <w:sz w:val="24"/>
          <w:szCs w:val="24"/>
        </w:rPr>
      </w:pPr>
    </w:p>
    <w:p w14:paraId="669E7289" w14:textId="089B9F53" w:rsidR="0048523E" w:rsidRPr="007125A2" w:rsidRDefault="0048523E" w:rsidP="007125A2">
      <w:pPr>
        <w:rPr>
          <w:rFonts w:ascii="Times New Roman" w:eastAsia="Times New Roman" w:hAnsi="Times New Roman" w:cs="Times New Roman"/>
          <w:sz w:val="24"/>
          <w:szCs w:val="24"/>
        </w:rPr>
      </w:pPr>
      <w:r w:rsidRPr="007125A2">
        <w:rPr>
          <w:rFonts w:ascii="Times New Roman" w:eastAsia="Times New Roman" w:hAnsi="Times New Roman" w:cs="Times New Roman"/>
          <w:sz w:val="24"/>
          <w:szCs w:val="24"/>
        </w:rPr>
        <w:t xml:space="preserve">The subgroup analyses of vaccine efficacy </w:t>
      </w:r>
      <w:r w:rsidR="00DE05E0" w:rsidRPr="007125A2">
        <w:rPr>
          <w:rFonts w:ascii="Times New Roman" w:eastAsia="Times New Roman" w:hAnsi="Times New Roman" w:cs="Times New Roman"/>
          <w:sz w:val="24"/>
          <w:szCs w:val="24"/>
        </w:rPr>
        <w:t xml:space="preserve">are presented in Table </w:t>
      </w:r>
      <w:r w:rsidR="004A0071" w:rsidRPr="007125A2">
        <w:rPr>
          <w:rFonts w:ascii="Times New Roman" w:eastAsia="Times New Roman" w:hAnsi="Times New Roman" w:cs="Times New Roman"/>
          <w:sz w:val="24"/>
          <w:szCs w:val="24"/>
        </w:rPr>
        <w:t xml:space="preserve">3. </w:t>
      </w:r>
    </w:p>
    <w:p w14:paraId="775D40F6" w14:textId="77777777" w:rsidR="004A0071" w:rsidRPr="007125A2" w:rsidRDefault="004A0071" w:rsidP="007125A2">
      <w:pPr>
        <w:rPr>
          <w:rFonts w:ascii="Times New Roman" w:eastAsia="Times New Roman" w:hAnsi="Times New Roman" w:cs="Times New Roman"/>
          <w:sz w:val="24"/>
          <w:szCs w:val="24"/>
        </w:rPr>
      </w:pPr>
    </w:p>
    <w:p w14:paraId="4902C4D6" w14:textId="06784629" w:rsidR="004A0071" w:rsidRPr="007125A2" w:rsidRDefault="004A0071" w:rsidP="007125A2">
      <w:pPr>
        <w:pStyle w:val="Heading1"/>
        <w:ind w:left="0"/>
        <w:rPr>
          <w:rFonts w:cs="Times New Roman"/>
          <w:b w:val="0"/>
          <w:bCs w:val="0"/>
        </w:rPr>
      </w:pPr>
      <w:commentRangeStart w:id="1316"/>
      <w:r w:rsidRPr="007125A2">
        <w:rPr>
          <w:rFonts w:cs="Times New Roman"/>
        </w:rPr>
        <w:t xml:space="preserve">Table </w:t>
      </w:r>
      <w:del w:id="1317" w:author="Author">
        <w:r w:rsidRPr="007125A2" w:rsidDel="005E2EDC">
          <w:rPr>
            <w:rFonts w:cs="Times New Roman"/>
          </w:rPr>
          <w:delText>3</w:delText>
        </w:r>
      </w:del>
      <w:ins w:id="1318" w:author="Author">
        <w:r w:rsidR="005E2EDC">
          <w:rPr>
            <w:rFonts w:cs="Times New Roman"/>
          </w:rPr>
          <w:t>4</w:t>
        </w:r>
        <w:commentRangeEnd w:id="1316"/>
        <w:r w:rsidR="005E2EDC">
          <w:rPr>
            <w:rStyle w:val="CommentReference"/>
            <w:rFonts w:asciiTheme="minorHAnsi" w:eastAsiaTheme="minorHAnsi" w:hAnsiTheme="minorHAnsi"/>
            <w:b w:val="0"/>
            <w:bCs w:val="0"/>
          </w:rPr>
          <w:commentReference w:id="1316"/>
        </w:r>
      </w:ins>
      <w:r w:rsidRPr="007125A2">
        <w:rPr>
          <w:rFonts w:cs="Times New Roman"/>
        </w:rPr>
        <w:t>: Interim Subgroup Analyses of Vaccine Efficacy: COVID-19</w:t>
      </w:r>
      <w:ins w:id="1319" w:author="Author">
        <w:r w:rsidR="003A5586">
          <w:rPr>
            <w:rFonts w:cs="Times New Roman"/>
          </w:rPr>
          <w:t>*</w:t>
        </w:r>
      </w:ins>
      <w:r w:rsidRPr="007125A2">
        <w:rPr>
          <w:rFonts w:cs="Times New Roman"/>
        </w:rPr>
        <w:t xml:space="preserve"> Cases </w:t>
      </w:r>
      <w:r w:rsidR="000A63F3" w:rsidRPr="007125A2">
        <w:rPr>
          <w:rFonts w:cs="Times New Roman"/>
        </w:rPr>
        <w:t xml:space="preserve">Starting </w:t>
      </w:r>
      <w:r w:rsidRPr="007125A2">
        <w:rPr>
          <w:rFonts w:cs="Times New Roman"/>
        </w:rPr>
        <w:t>14 Days After Dose 2 per Adjudication Committee Assessments</w:t>
      </w:r>
      <w:r w:rsidR="003A5586">
        <w:rPr>
          <w:rFonts w:cs="Times New Roman"/>
        </w:rPr>
        <w:t xml:space="preserve"> </w:t>
      </w:r>
      <w:r w:rsidRPr="007125A2">
        <w:rPr>
          <w:rFonts w:cs="Times New Roman"/>
        </w:rPr>
        <w:t>– Per- Protocol Set</w:t>
      </w:r>
    </w:p>
    <w:p w14:paraId="0A46335E" w14:textId="519E5373" w:rsidR="004A0071" w:rsidRPr="007125A2" w:rsidRDefault="004A0071" w:rsidP="007125A2">
      <w:pPr>
        <w:rPr>
          <w:ins w:id="1320" w:author="Author"/>
          <w:rFonts w:ascii="Times New Roman" w:eastAsia="Times New Roman" w:hAnsi="Times New Roman" w:cs="Times New Roman"/>
          <w:b/>
          <w:bCs/>
          <w:sz w:val="24"/>
          <w:szCs w:val="24"/>
        </w:rPr>
      </w:pPr>
    </w:p>
    <w:tbl>
      <w:tblPr>
        <w:tblW w:w="9270" w:type="dxa"/>
        <w:tblInd w:w="-6" w:type="dxa"/>
        <w:tblLayout w:type="fixed"/>
        <w:tblCellMar>
          <w:left w:w="0" w:type="dxa"/>
          <w:right w:w="0" w:type="dxa"/>
        </w:tblCellMar>
        <w:tblLook w:val="01E0" w:firstRow="1" w:lastRow="1" w:firstColumn="1" w:lastColumn="1" w:noHBand="0" w:noVBand="0"/>
      </w:tblPr>
      <w:tblGrid>
        <w:gridCol w:w="1080"/>
        <w:gridCol w:w="1260"/>
        <w:gridCol w:w="1170"/>
        <w:gridCol w:w="1170"/>
        <w:gridCol w:w="1260"/>
        <w:gridCol w:w="1170"/>
        <w:gridCol w:w="1170"/>
        <w:gridCol w:w="990"/>
      </w:tblGrid>
      <w:tr w:rsidR="00C44CC1" w14:paraId="79C1C4EE" w14:textId="77777777" w:rsidTr="00C44CC1">
        <w:trPr>
          <w:trHeight w:hRule="exact" w:val="240"/>
          <w:ins w:id="1321" w:author="Author"/>
        </w:trPr>
        <w:tc>
          <w:tcPr>
            <w:tcW w:w="1080" w:type="dxa"/>
            <w:vMerge w:val="restart"/>
            <w:tcBorders>
              <w:top w:val="single" w:sz="5" w:space="0" w:color="000000"/>
              <w:left w:val="single" w:sz="5" w:space="0" w:color="000000"/>
              <w:right w:val="single" w:sz="5" w:space="0" w:color="000000"/>
            </w:tcBorders>
            <w:shd w:val="clear" w:color="auto" w:fill="F1F1F1"/>
          </w:tcPr>
          <w:p w14:paraId="109355E6" w14:textId="77777777" w:rsidR="00DD49B1" w:rsidRDefault="00DD49B1" w:rsidP="007125A2">
            <w:pPr>
              <w:pStyle w:val="TableParagraph"/>
              <w:spacing w:before="11"/>
              <w:rPr>
                <w:ins w:id="1322" w:author="Author"/>
                <w:rFonts w:ascii="Times New Roman" w:eastAsia="Times New Roman" w:hAnsi="Times New Roman" w:cs="Times New Roman"/>
                <w:b/>
                <w:bCs/>
                <w:sz w:val="19"/>
                <w:szCs w:val="19"/>
              </w:rPr>
            </w:pPr>
          </w:p>
          <w:p w14:paraId="7F53056F" w14:textId="5D4B1AC7" w:rsidR="00DD49B1" w:rsidRPr="003A5586" w:rsidRDefault="00D6606E" w:rsidP="008914F2">
            <w:pPr>
              <w:pStyle w:val="TableParagraph"/>
              <w:ind w:left="101" w:right="101"/>
              <w:rPr>
                <w:ins w:id="1323" w:author="Author"/>
                <w:rFonts w:ascii="Times New Roman Bold" w:eastAsia="Times New Roman" w:hAnsi="Times New Roman Bold" w:cs="Times New Roman"/>
                <w:sz w:val="20"/>
                <w:szCs w:val="20"/>
              </w:rPr>
            </w:pPr>
            <w:ins w:id="1324" w:author="Author">
              <w:r w:rsidRPr="003A5586">
                <w:rPr>
                  <w:rFonts w:ascii="Times New Roman Bold" w:hAnsi="Times New Roman Bold"/>
                  <w:b/>
                  <w:sz w:val="20"/>
                </w:rPr>
                <w:t>Subgroup</w:t>
              </w:r>
            </w:ins>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2F046BF6" w14:textId="77777777" w:rsidR="00DD49B1" w:rsidRDefault="00DD49B1" w:rsidP="008914F2">
            <w:pPr>
              <w:pStyle w:val="TableParagraph"/>
              <w:spacing w:line="228" w:lineRule="exact"/>
              <w:ind w:left="101" w:right="101"/>
              <w:jc w:val="center"/>
              <w:rPr>
                <w:ins w:id="1325" w:author="Author"/>
                <w:rFonts w:ascii="Times New Roman" w:eastAsia="Times New Roman" w:hAnsi="Times New Roman" w:cs="Times New Roman"/>
                <w:sz w:val="20"/>
                <w:szCs w:val="20"/>
              </w:rPr>
            </w:pPr>
            <w:ins w:id="1326" w:author="Autho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ins>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57AE80ED" w14:textId="77777777" w:rsidR="00DD49B1" w:rsidRDefault="00DD49B1" w:rsidP="008914F2">
            <w:pPr>
              <w:pStyle w:val="TableParagraph"/>
              <w:spacing w:line="228" w:lineRule="exact"/>
              <w:ind w:left="101" w:right="101"/>
              <w:jc w:val="center"/>
              <w:rPr>
                <w:ins w:id="1327" w:author="Author"/>
                <w:rFonts w:ascii="Times New Roman" w:eastAsia="Times New Roman" w:hAnsi="Times New Roman" w:cs="Times New Roman"/>
                <w:sz w:val="20"/>
                <w:szCs w:val="20"/>
              </w:rPr>
            </w:pPr>
            <w:ins w:id="1328" w:author="Author">
              <w:r>
                <w:rPr>
                  <w:rFonts w:ascii="Times New Roman"/>
                  <w:b/>
                  <w:sz w:val="20"/>
                </w:rPr>
                <w:t>Placebo</w:t>
              </w:r>
            </w:ins>
          </w:p>
        </w:tc>
        <w:tc>
          <w:tcPr>
            <w:tcW w:w="990" w:type="dxa"/>
            <w:vMerge w:val="restart"/>
            <w:tcBorders>
              <w:top w:val="single" w:sz="5" w:space="0" w:color="000000"/>
              <w:left w:val="single" w:sz="5" w:space="0" w:color="000000"/>
              <w:right w:val="single" w:sz="5" w:space="0" w:color="000000"/>
            </w:tcBorders>
            <w:shd w:val="clear" w:color="auto" w:fill="F1F1F1"/>
          </w:tcPr>
          <w:p w14:paraId="5C94E5A7" w14:textId="77777777" w:rsidR="00DD49B1" w:rsidRDefault="00DD49B1" w:rsidP="008914F2">
            <w:pPr>
              <w:pStyle w:val="TableParagraph"/>
              <w:ind w:left="101" w:right="101"/>
              <w:rPr>
                <w:ins w:id="1329" w:author="Author"/>
                <w:rFonts w:ascii="Times New Roman" w:eastAsia="Times New Roman" w:hAnsi="Times New Roman" w:cs="Times New Roman"/>
                <w:b/>
                <w:bCs/>
                <w:sz w:val="19"/>
                <w:szCs w:val="19"/>
              </w:rPr>
            </w:pPr>
          </w:p>
          <w:p w14:paraId="573B248A" w14:textId="753C2C28" w:rsidR="00DD49B1" w:rsidRDefault="00DD49B1" w:rsidP="008914F2">
            <w:pPr>
              <w:pStyle w:val="TableParagraph"/>
              <w:ind w:left="101" w:right="101"/>
              <w:jc w:val="center"/>
              <w:rPr>
                <w:ins w:id="1330" w:author="Author"/>
                <w:rFonts w:ascii="Times New Roman" w:eastAsia="Times New Roman" w:hAnsi="Times New Roman" w:cs="Times New Roman"/>
                <w:sz w:val="20"/>
                <w:szCs w:val="20"/>
              </w:rPr>
            </w:pPr>
            <w:ins w:id="1331" w:author="Autho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CI)</w:t>
              </w:r>
              <w:r w:rsidR="00D6606E">
                <w:rPr>
                  <w:rFonts w:ascii="Times New Roman" w:eastAsia="Times New Roman" w:hAnsi="Times New Roman" w:cs="Times New Roman"/>
                  <w:sz w:val="20"/>
                  <w:szCs w:val="20"/>
                </w:rPr>
                <w:t>*</w:t>
              </w:r>
            </w:ins>
          </w:p>
        </w:tc>
      </w:tr>
      <w:tr w:rsidR="00C44CC1" w14:paraId="259C2B76" w14:textId="77777777" w:rsidTr="00C44CC1">
        <w:trPr>
          <w:trHeight w:hRule="exact" w:val="1390"/>
          <w:ins w:id="1332" w:author="Author"/>
        </w:trPr>
        <w:tc>
          <w:tcPr>
            <w:tcW w:w="1080" w:type="dxa"/>
            <w:vMerge/>
            <w:tcBorders>
              <w:left w:val="single" w:sz="5" w:space="0" w:color="000000"/>
              <w:bottom w:val="single" w:sz="5" w:space="0" w:color="000000"/>
              <w:right w:val="single" w:sz="5" w:space="0" w:color="000000"/>
            </w:tcBorders>
            <w:shd w:val="clear" w:color="auto" w:fill="F1F1F1"/>
          </w:tcPr>
          <w:p w14:paraId="72FD562B" w14:textId="77777777" w:rsidR="00DD49B1" w:rsidRDefault="00DD49B1" w:rsidP="007125A2">
            <w:pPr>
              <w:rPr>
                <w:ins w:id="1333" w:author="Author"/>
              </w:rPr>
            </w:pP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43FCA3FF" w14:textId="77777777" w:rsidR="008914F2" w:rsidRDefault="008914F2" w:rsidP="00C44CC1">
            <w:pPr>
              <w:pStyle w:val="TableParagraph"/>
              <w:ind w:left="101" w:right="101"/>
              <w:jc w:val="center"/>
              <w:rPr>
                <w:ins w:id="1334" w:author="Author"/>
                <w:rFonts w:ascii="Times New Roman"/>
                <w:b/>
                <w:w w:val="95"/>
                <w:sz w:val="20"/>
              </w:rPr>
            </w:pPr>
            <w:ins w:id="1335" w:author="Author">
              <w:r>
                <w:rPr>
                  <w:rFonts w:ascii="Times New Roman"/>
                  <w:b/>
                  <w:w w:val="95"/>
                  <w:sz w:val="20"/>
                </w:rPr>
                <w:t>Participants</w:t>
              </w:r>
            </w:ins>
          </w:p>
          <w:p w14:paraId="7BDFB6A3" w14:textId="169DBB96" w:rsidR="00DD49B1" w:rsidRDefault="00DD49B1" w:rsidP="008914F2">
            <w:pPr>
              <w:pStyle w:val="TableParagraph"/>
              <w:ind w:left="101" w:right="101"/>
              <w:jc w:val="center"/>
              <w:rPr>
                <w:ins w:id="1336" w:author="Author"/>
                <w:rFonts w:ascii="Times New Roman" w:eastAsia="Times New Roman" w:hAnsi="Times New Roman" w:cs="Times New Roman"/>
                <w:sz w:val="20"/>
                <w:szCs w:val="20"/>
              </w:rPr>
            </w:pPr>
            <w:ins w:id="1337" w:author="Author">
              <w:r>
                <w:rPr>
                  <w:rFonts w:ascii="Times New Roman"/>
                  <w:b/>
                  <w:sz w:val="20"/>
                </w:rPr>
                <w:t>(N)</w:t>
              </w:r>
            </w:ins>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506E97B4" w14:textId="77777777" w:rsidR="00DD49B1" w:rsidRDefault="00DD49B1" w:rsidP="008914F2">
            <w:pPr>
              <w:pStyle w:val="TableParagraph"/>
              <w:spacing w:line="229" w:lineRule="exact"/>
              <w:ind w:left="101" w:right="101"/>
              <w:jc w:val="center"/>
              <w:rPr>
                <w:ins w:id="1338" w:author="Author"/>
                <w:rFonts w:ascii="Times New Roman" w:eastAsia="Times New Roman" w:hAnsi="Times New Roman" w:cs="Times New Roman"/>
                <w:sz w:val="20"/>
                <w:szCs w:val="20"/>
              </w:rPr>
            </w:pPr>
            <w:ins w:id="1339" w:author="Author">
              <w:r>
                <w:rPr>
                  <w:rFonts w:ascii="Times New Roman"/>
                  <w:b/>
                  <w:sz w:val="20"/>
                </w:rPr>
                <w:t>COVID-19</w:t>
              </w:r>
            </w:ins>
          </w:p>
          <w:p w14:paraId="37BA5F06" w14:textId="77777777" w:rsidR="008914F2" w:rsidRDefault="00DD49B1" w:rsidP="008914F2">
            <w:pPr>
              <w:pStyle w:val="TableParagraph"/>
              <w:ind w:left="101" w:right="101"/>
              <w:jc w:val="center"/>
              <w:rPr>
                <w:ins w:id="1340" w:author="Author"/>
                <w:rFonts w:ascii="Times New Roman"/>
                <w:b/>
                <w:w w:val="95"/>
                <w:sz w:val="20"/>
              </w:rPr>
            </w:pPr>
            <w:ins w:id="1341" w:author="Author">
              <w:r>
                <w:rPr>
                  <w:rFonts w:ascii="Times New Roman"/>
                  <w:b/>
                  <w:w w:val="95"/>
                  <w:sz w:val="20"/>
                </w:rPr>
                <w:t>Cases</w:t>
              </w:r>
            </w:ins>
          </w:p>
          <w:p w14:paraId="3DBEC469" w14:textId="1A57F1F9" w:rsidR="00DD49B1" w:rsidRDefault="00DD49B1" w:rsidP="008914F2">
            <w:pPr>
              <w:pStyle w:val="TableParagraph"/>
              <w:ind w:left="101" w:right="101"/>
              <w:jc w:val="center"/>
              <w:rPr>
                <w:ins w:id="1342" w:author="Author"/>
                <w:rFonts w:ascii="Times New Roman" w:eastAsia="Times New Roman" w:hAnsi="Times New Roman" w:cs="Times New Roman"/>
                <w:sz w:val="20"/>
                <w:szCs w:val="20"/>
              </w:rPr>
            </w:pPr>
            <w:ins w:id="1343" w:author="Author">
              <w:r>
                <w:rPr>
                  <w:rFonts w:ascii="Times New Roman"/>
                  <w:b/>
                  <w:sz w:val="20"/>
                </w:rPr>
                <w:t>(n)</w:t>
              </w:r>
            </w:ins>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5A81B8D3" w14:textId="77777777" w:rsidR="00DD49B1" w:rsidRDefault="00DD49B1" w:rsidP="008914F2">
            <w:pPr>
              <w:pStyle w:val="TableParagraph"/>
              <w:ind w:left="101" w:right="101" w:hanging="3"/>
              <w:jc w:val="center"/>
              <w:rPr>
                <w:ins w:id="1344" w:author="Author"/>
                <w:rFonts w:ascii="Times New Roman" w:eastAsia="Times New Roman" w:hAnsi="Times New Roman" w:cs="Times New Roman"/>
                <w:sz w:val="20"/>
                <w:szCs w:val="20"/>
              </w:rPr>
            </w:pPr>
            <w:ins w:id="1345" w:author="Autho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ins>
          </w:p>
          <w:p w14:paraId="3D9C57D6" w14:textId="4FF0A90F" w:rsidR="00DD49B1" w:rsidRDefault="00DD49B1" w:rsidP="008914F2">
            <w:pPr>
              <w:pStyle w:val="TableParagraph"/>
              <w:ind w:left="101" w:right="101"/>
              <w:jc w:val="center"/>
              <w:rPr>
                <w:ins w:id="1346" w:author="Author"/>
                <w:rFonts w:ascii="Times New Roman" w:eastAsia="Times New Roman" w:hAnsi="Times New Roman" w:cs="Times New Roman"/>
                <w:sz w:val="20"/>
                <w:szCs w:val="20"/>
              </w:rPr>
            </w:pPr>
            <w:ins w:id="1347" w:author="Autho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ins>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1878A23C" w14:textId="40EF314B" w:rsidR="008914F2" w:rsidRDefault="008914F2" w:rsidP="008914F2">
            <w:pPr>
              <w:pStyle w:val="TableParagraph"/>
              <w:ind w:left="101" w:right="101"/>
              <w:jc w:val="center"/>
              <w:rPr>
                <w:ins w:id="1348" w:author="Author"/>
                <w:rFonts w:ascii="Times New Roman"/>
                <w:b/>
                <w:w w:val="95"/>
                <w:sz w:val="20"/>
              </w:rPr>
            </w:pPr>
            <w:ins w:id="1349" w:author="Author">
              <w:r>
                <w:rPr>
                  <w:rFonts w:ascii="Times New Roman"/>
                  <w:b/>
                  <w:w w:val="95"/>
                  <w:sz w:val="20"/>
                </w:rPr>
                <w:t>Participants</w:t>
              </w:r>
            </w:ins>
          </w:p>
          <w:p w14:paraId="31E276C6" w14:textId="4F20EC60" w:rsidR="00DD49B1" w:rsidRDefault="00DD49B1" w:rsidP="008914F2">
            <w:pPr>
              <w:pStyle w:val="TableParagraph"/>
              <w:ind w:left="101" w:right="101"/>
              <w:jc w:val="center"/>
              <w:rPr>
                <w:ins w:id="1350" w:author="Author"/>
                <w:rFonts w:ascii="Times New Roman" w:eastAsia="Times New Roman" w:hAnsi="Times New Roman" w:cs="Times New Roman"/>
                <w:sz w:val="20"/>
                <w:szCs w:val="20"/>
              </w:rPr>
            </w:pPr>
            <w:ins w:id="1351" w:author="Author">
              <w:r>
                <w:rPr>
                  <w:rFonts w:ascii="Times New Roman"/>
                  <w:b/>
                  <w:sz w:val="20"/>
                </w:rPr>
                <w:t>(N)</w:t>
              </w:r>
            </w:ins>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57F34F16" w14:textId="77777777" w:rsidR="00DD49B1" w:rsidRDefault="00DD49B1" w:rsidP="008914F2">
            <w:pPr>
              <w:pStyle w:val="TableParagraph"/>
              <w:spacing w:line="229" w:lineRule="exact"/>
              <w:ind w:left="101" w:right="101"/>
              <w:jc w:val="center"/>
              <w:rPr>
                <w:ins w:id="1352" w:author="Author"/>
                <w:rFonts w:ascii="Times New Roman" w:eastAsia="Times New Roman" w:hAnsi="Times New Roman" w:cs="Times New Roman"/>
                <w:sz w:val="20"/>
                <w:szCs w:val="20"/>
              </w:rPr>
            </w:pPr>
            <w:ins w:id="1353" w:author="Author">
              <w:r>
                <w:rPr>
                  <w:rFonts w:ascii="Times New Roman"/>
                  <w:b/>
                  <w:sz w:val="20"/>
                </w:rPr>
                <w:t>COVID-19</w:t>
              </w:r>
            </w:ins>
          </w:p>
          <w:p w14:paraId="7B268E49" w14:textId="77777777" w:rsidR="008914F2" w:rsidRDefault="00DD49B1" w:rsidP="008914F2">
            <w:pPr>
              <w:pStyle w:val="TableParagraph"/>
              <w:ind w:left="101" w:right="101"/>
              <w:jc w:val="center"/>
              <w:rPr>
                <w:ins w:id="1354" w:author="Author"/>
                <w:rFonts w:ascii="Times New Roman"/>
                <w:b/>
                <w:w w:val="99"/>
                <w:sz w:val="20"/>
              </w:rPr>
            </w:pPr>
            <w:ins w:id="1355" w:author="Author">
              <w:r>
                <w:rPr>
                  <w:rFonts w:ascii="Times New Roman"/>
                  <w:b/>
                  <w:w w:val="95"/>
                  <w:sz w:val="20"/>
                </w:rPr>
                <w:t>Cases</w:t>
              </w:r>
              <w:r>
                <w:rPr>
                  <w:rFonts w:ascii="Times New Roman"/>
                  <w:b/>
                  <w:w w:val="99"/>
                  <w:sz w:val="20"/>
                </w:rPr>
                <w:t xml:space="preserve"> </w:t>
              </w:r>
            </w:ins>
          </w:p>
          <w:p w14:paraId="2C2DF1EF" w14:textId="4F11DBB5" w:rsidR="00DD49B1" w:rsidRDefault="00DD49B1" w:rsidP="008914F2">
            <w:pPr>
              <w:pStyle w:val="TableParagraph"/>
              <w:ind w:left="101" w:right="101"/>
              <w:jc w:val="center"/>
              <w:rPr>
                <w:ins w:id="1356" w:author="Author"/>
                <w:rFonts w:ascii="Times New Roman" w:eastAsia="Times New Roman" w:hAnsi="Times New Roman" w:cs="Times New Roman"/>
                <w:sz w:val="20"/>
                <w:szCs w:val="20"/>
              </w:rPr>
            </w:pPr>
            <w:ins w:id="1357" w:author="Author">
              <w:r>
                <w:rPr>
                  <w:rFonts w:ascii="Times New Roman"/>
                  <w:b/>
                  <w:sz w:val="20"/>
                </w:rPr>
                <w:t>(n)</w:t>
              </w:r>
            </w:ins>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9A729B9" w14:textId="77777777" w:rsidR="00DD49B1" w:rsidRDefault="00DD49B1" w:rsidP="008914F2">
            <w:pPr>
              <w:pStyle w:val="TableParagraph"/>
              <w:ind w:left="101" w:right="101"/>
              <w:jc w:val="center"/>
              <w:rPr>
                <w:ins w:id="1358" w:author="Author"/>
                <w:rFonts w:ascii="Times New Roman" w:eastAsia="Times New Roman" w:hAnsi="Times New Roman" w:cs="Times New Roman"/>
                <w:sz w:val="20"/>
                <w:szCs w:val="20"/>
              </w:rPr>
            </w:pPr>
            <w:ins w:id="1359" w:author="Autho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ins>
          </w:p>
          <w:p w14:paraId="1CF89E7D" w14:textId="2D6F1CF9" w:rsidR="00DD49B1" w:rsidRDefault="00DD49B1" w:rsidP="008914F2">
            <w:pPr>
              <w:pStyle w:val="TableParagraph"/>
              <w:ind w:left="101" w:right="101"/>
              <w:jc w:val="center"/>
              <w:rPr>
                <w:ins w:id="1360" w:author="Author"/>
                <w:rFonts w:ascii="Times New Roman" w:eastAsia="Times New Roman" w:hAnsi="Times New Roman" w:cs="Times New Roman"/>
                <w:sz w:val="20"/>
                <w:szCs w:val="20"/>
              </w:rPr>
            </w:pPr>
            <w:ins w:id="1361" w:author="Autho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w:t>
              </w:r>
              <w:del w:id="1362" w:author="Author">
                <w:r w:rsidDel="00C44CC1">
                  <w:rPr>
                    <w:rFonts w:ascii="Times New Roman"/>
                    <w:b/>
                    <w:w w:val="99"/>
                    <w:sz w:val="20"/>
                  </w:rPr>
                  <w:delText xml:space="preserve"> </w:delText>
                </w:r>
              </w:del>
              <w:r>
                <w:rPr>
                  <w:rFonts w:ascii="Times New Roman"/>
                  <w:b/>
                  <w:sz w:val="20"/>
                </w:rPr>
                <w:t>Years</w:t>
              </w:r>
            </w:ins>
          </w:p>
        </w:tc>
        <w:tc>
          <w:tcPr>
            <w:tcW w:w="990" w:type="dxa"/>
            <w:vMerge/>
            <w:tcBorders>
              <w:left w:val="single" w:sz="5" w:space="0" w:color="000000"/>
              <w:bottom w:val="single" w:sz="5" w:space="0" w:color="000000"/>
              <w:right w:val="single" w:sz="5" w:space="0" w:color="000000"/>
            </w:tcBorders>
            <w:shd w:val="clear" w:color="auto" w:fill="F1F1F1"/>
          </w:tcPr>
          <w:p w14:paraId="08E4D3B1" w14:textId="77777777" w:rsidR="00DD49B1" w:rsidRDefault="00DD49B1" w:rsidP="007125A2">
            <w:pPr>
              <w:rPr>
                <w:ins w:id="1363" w:author="Author"/>
              </w:rPr>
            </w:pPr>
          </w:p>
        </w:tc>
      </w:tr>
      <w:tr w:rsidR="00C44CC1" w14:paraId="7770DEEA" w14:textId="77777777" w:rsidTr="00C44CC1">
        <w:trPr>
          <w:trHeight w:hRule="exact" w:val="470"/>
          <w:ins w:id="1364" w:author="Author"/>
        </w:trPr>
        <w:tc>
          <w:tcPr>
            <w:tcW w:w="1080" w:type="dxa"/>
            <w:tcBorders>
              <w:top w:val="single" w:sz="5" w:space="0" w:color="000000"/>
              <w:left w:val="single" w:sz="5" w:space="0" w:color="000000"/>
              <w:bottom w:val="single" w:sz="5" w:space="0" w:color="000000"/>
              <w:right w:val="single" w:sz="5" w:space="0" w:color="000000"/>
            </w:tcBorders>
          </w:tcPr>
          <w:p w14:paraId="4059077B" w14:textId="77777777" w:rsidR="00DD49B1" w:rsidRDefault="00DD49B1" w:rsidP="003A5586">
            <w:pPr>
              <w:pStyle w:val="TableParagraph"/>
              <w:spacing w:line="229" w:lineRule="exact"/>
              <w:ind w:left="101"/>
              <w:rPr>
                <w:ins w:id="1365" w:author="Author"/>
                <w:rFonts w:ascii="Times New Roman" w:eastAsia="Times New Roman" w:hAnsi="Times New Roman" w:cs="Times New Roman"/>
                <w:sz w:val="20"/>
                <w:szCs w:val="20"/>
              </w:rPr>
            </w:pPr>
            <w:ins w:id="1366" w:author="Author">
              <w:r>
                <w:rPr>
                  <w:rFonts w:ascii="Times New Roman"/>
                  <w:b/>
                  <w:sz w:val="20"/>
                </w:rPr>
                <w:t>18</w:t>
              </w:r>
              <w:r>
                <w:rPr>
                  <w:rFonts w:ascii="Times New Roman"/>
                  <w:b/>
                  <w:spacing w:val="-3"/>
                  <w:sz w:val="20"/>
                </w:rPr>
                <w:t xml:space="preserve"> </w:t>
              </w:r>
              <w:r>
                <w:rPr>
                  <w:rFonts w:ascii="Times New Roman"/>
                  <w:b/>
                  <w:sz w:val="20"/>
                </w:rPr>
                <w:t>to</w:t>
              </w:r>
              <w:r>
                <w:rPr>
                  <w:rFonts w:ascii="Times New Roman"/>
                  <w:b/>
                  <w:spacing w:val="-4"/>
                  <w:sz w:val="20"/>
                </w:rPr>
                <w:t xml:space="preserve"> </w:t>
              </w:r>
              <w:r>
                <w:rPr>
                  <w:rFonts w:ascii="Times New Roman"/>
                  <w:b/>
                  <w:sz w:val="20"/>
                </w:rPr>
                <w:t>&lt;65</w:t>
              </w:r>
            </w:ins>
          </w:p>
        </w:tc>
        <w:tc>
          <w:tcPr>
            <w:tcW w:w="1260" w:type="dxa"/>
            <w:tcBorders>
              <w:top w:val="single" w:sz="5" w:space="0" w:color="000000"/>
              <w:left w:val="single" w:sz="5" w:space="0" w:color="000000"/>
              <w:bottom w:val="single" w:sz="5" w:space="0" w:color="000000"/>
              <w:right w:val="single" w:sz="5" w:space="0" w:color="000000"/>
            </w:tcBorders>
          </w:tcPr>
          <w:p w14:paraId="3280E009" w14:textId="77777777" w:rsidR="00DD49B1" w:rsidRDefault="00DD49B1" w:rsidP="007125A2">
            <w:pPr>
              <w:pStyle w:val="TableParagraph"/>
              <w:spacing w:line="229" w:lineRule="exact"/>
              <w:ind w:left="188"/>
              <w:rPr>
                <w:ins w:id="1367" w:author="Author"/>
                <w:rFonts w:ascii="Times New Roman" w:eastAsia="Times New Roman" w:hAnsi="Times New Roman" w:cs="Times New Roman"/>
                <w:sz w:val="20"/>
                <w:szCs w:val="20"/>
              </w:rPr>
            </w:pPr>
            <w:ins w:id="1368" w:author="Author">
              <w:r>
                <w:rPr>
                  <w:rFonts w:ascii="Times New Roman"/>
                  <w:sz w:val="20"/>
                </w:rPr>
                <w:t>10,407</w:t>
              </w:r>
            </w:ins>
          </w:p>
        </w:tc>
        <w:tc>
          <w:tcPr>
            <w:tcW w:w="1170" w:type="dxa"/>
            <w:tcBorders>
              <w:top w:val="single" w:sz="5" w:space="0" w:color="000000"/>
              <w:left w:val="single" w:sz="5" w:space="0" w:color="000000"/>
              <w:bottom w:val="single" w:sz="5" w:space="0" w:color="000000"/>
              <w:right w:val="single" w:sz="5" w:space="0" w:color="000000"/>
            </w:tcBorders>
          </w:tcPr>
          <w:p w14:paraId="151F97C2" w14:textId="77777777" w:rsidR="00DD49B1" w:rsidRDefault="00DD49B1" w:rsidP="007125A2">
            <w:pPr>
              <w:pStyle w:val="TableParagraph"/>
              <w:spacing w:line="229" w:lineRule="exact"/>
              <w:ind w:right="2"/>
              <w:jc w:val="center"/>
              <w:rPr>
                <w:ins w:id="1369" w:author="Author"/>
                <w:rFonts w:ascii="Times New Roman" w:eastAsia="Times New Roman" w:hAnsi="Times New Roman" w:cs="Times New Roman"/>
                <w:sz w:val="20"/>
                <w:szCs w:val="20"/>
              </w:rPr>
            </w:pPr>
            <w:ins w:id="1370" w:author="Author">
              <w:r>
                <w:rPr>
                  <w:rFonts w:ascii="Times New Roman"/>
                  <w:sz w:val="20"/>
                </w:rPr>
                <w:t>5</w:t>
              </w:r>
            </w:ins>
          </w:p>
        </w:tc>
        <w:tc>
          <w:tcPr>
            <w:tcW w:w="1170" w:type="dxa"/>
            <w:tcBorders>
              <w:top w:val="single" w:sz="5" w:space="0" w:color="000000"/>
              <w:left w:val="single" w:sz="5" w:space="0" w:color="000000"/>
              <w:bottom w:val="single" w:sz="5" w:space="0" w:color="000000"/>
              <w:right w:val="single" w:sz="5" w:space="0" w:color="000000"/>
            </w:tcBorders>
          </w:tcPr>
          <w:p w14:paraId="780DA2D3" w14:textId="77777777" w:rsidR="00DD49B1" w:rsidRDefault="00DD49B1" w:rsidP="007125A2">
            <w:pPr>
              <w:pStyle w:val="TableParagraph"/>
              <w:spacing w:line="229" w:lineRule="exact"/>
              <w:ind w:left="414"/>
              <w:rPr>
                <w:ins w:id="1371" w:author="Author"/>
                <w:rFonts w:ascii="Times New Roman" w:eastAsia="Times New Roman" w:hAnsi="Times New Roman" w:cs="Times New Roman"/>
                <w:sz w:val="20"/>
                <w:szCs w:val="20"/>
              </w:rPr>
            </w:pPr>
            <w:ins w:id="1372" w:author="Author">
              <w:r>
                <w:rPr>
                  <w:rFonts w:ascii="Times New Roman"/>
                  <w:sz w:val="20"/>
                </w:rPr>
                <w:t>2.504</w:t>
              </w:r>
            </w:ins>
          </w:p>
        </w:tc>
        <w:tc>
          <w:tcPr>
            <w:tcW w:w="1260" w:type="dxa"/>
            <w:tcBorders>
              <w:top w:val="single" w:sz="5" w:space="0" w:color="000000"/>
              <w:left w:val="single" w:sz="5" w:space="0" w:color="000000"/>
              <w:bottom w:val="single" w:sz="5" w:space="0" w:color="000000"/>
              <w:right w:val="single" w:sz="5" w:space="0" w:color="000000"/>
            </w:tcBorders>
          </w:tcPr>
          <w:p w14:paraId="3E2C5F14" w14:textId="77777777" w:rsidR="00DD49B1" w:rsidRDefault="00DD49B1" w:rsidP="007125A2">
            <w:pPr>
              <w:pStyle w:val="TableParagraph"/>
              <w:spacing w:line="229" w:lineRule="exact"/>
              <w:ind w:left="258"/>
              <w:rPr>
                <w:ins w:id="1373" w:author="Author"/>
                <w:rFonts w:ascii="Times New Roman" w:eastAsia="Times New Roman" w:hAnsi="Times New Roman" w:cs="Times New Roman"/>
                <w:sz w:val="20"/>
                <w:szCs w:val="20"/>
              </w:rPr>
            </w:pPr>
            <w:ins w:id="1374" w:author="Author">
              <w:r>
                <w:rPr>
                  <w:rFonts w:ascii="Times New Roman"/>
                  <w:sz w:val="20"/>
                </w:rPr>
                <w:t>10,384</w:t>
              </w:r>
            </w:ins>
          </w:p>
        </w:tc>
        <w:tc>
          <w:tcPr>
            <w:tcW w:w="1170" w:type="dxa"/>
            <w:tcBorders>
              <w:top w:val="single" w:sz="5" w:space="0" w:color="000000"/>
              <w:left w:val="single" w:sz="5" w:space="0" w:color="000000"/>
              <w:bottom w:val="single" w:sz="5" w:space="0" w:color="000000"/>
              <w:right w:val="single" w:sz="5" w:space="0" w:color="000000"/>
            </w:tcBorders>
          </w:tcPr>
          <w:p w14:paraId="474867CB" w14:textId="77777777" w:rsidR="00DD49B1" w:rsidRDefault="00DD49B1" w:rsidP="007125A2">
            <w:pPr>
              <w:pStyle w:val="TableParagraph"/>
              <w:spacing w:line="229" w:lineRule="exact"/>
              <w:jc w:val="center"/>
              <w:rPr>
                <w:ins w:id="1375" w:author="Author"/>
                <w:rFonts w:ascii="Times New Roman" w:eastAsia="Times New Roman" w:hAnsi="Times New Roman" w:cs="Times New Roman"/>
                <w:sz w:val="20"/>
                <w:szCs w:val="20"/>
              </w:rPr>
            </w:pPr>
            <w:ins w:id="1376" w:author="Author">
              <w:r>
                <w:rPr>
                  <w:rFonts w:ascii="Times New Roman"/>
                  <w:spacing w:val="1"/>
                  <w:sz w:val="20"/>
                </w:rPr>
                <w:t>75</w:t>
              </w:r>
            </w:ins>
          </w:p>
        </w:tc>
        <w:tc>
          <w:tcPr>
            <w:tcW w:w="1170" w:type="dxa"/>
            <w:tcBorders>
              <w:top w:val="single" w:sz="5" w:space="0" w:color="000000"/>
              <w:left w:val="single" w:sz="5" w:space="0" w:color="000000"/>
              <w:bottom w:val="single" w:sz="5" w:space="0" w:color="000000"/>
              <w:right w:val="single" w:sz="5" w:space="0" w:color="000000"/>
            </w:tcBorders>
          </w:tcPr>
          <w:p w14:paraId="3FC2B54E" w14:textId="77777777" w:rsidR="00DD49B1" w:rsidRDefault="00DD49B1" w:rsidP="007125A2">
            <w:pPr>
              <w:pStyle w:val="TableParagraph"/>
              <w:spacing w:line="229" w:lineRule="exact"/>
              <w:ind w:left="346"/>
              <w:rPr>
                <w:ins w:id="1377" w:author="Author"/>
                <w:rFonts w:ascii="Times New Roman" w:eastAsia="Times New Roman" w:hAnsi="Times New Roman" w:cs="Times New Roman"/>
                <w:sz w:val="20"/>
                <w:szCs w:val="20"/>
              </w:rPr>
            </w:pPr>
            <w:ins w:id="1378" w:author="Author">
              <w:r>
                <w:rPr>
                  <w:rFonts w:ascii="Times New Roman"/>
                  <w:sz w:val="20"/>
                </w:rPr>
                <w:t>37.788</w:t>
              </w:r>
            </w:ins>
          </w:p>
        </w:tc>
        <w:tc>
          <w:tcPr>
            <w:tcW w:w="990" w:type="dxa"/>
            <w:tcBorders>
              <w:top w:val="single" w:sz="5" w:space="0" w:color="000000"/>
              <w:left w:val="single" w:sz="5" w:space="0" w:color="000000"/>
              <w:bottom w:val="single" w:sz="5" w:space="0" w:color="000000"/>
              <w:right w:val="single" w:sz="5" w:space="0" w:color="000000"/>
            </w:tcBorders>
          </w:tcPr>
          <w:p w14:paraId="2BB25405" w14:textId="77777777" w:rsidR="00DD49B1" w:rsidRDefault="00DD49B1" w:rsidP="007125A2">
            <w:pPr>
              <w:pStyle w:val="TableParagraph"/>
              <w:spacing w:line="229" w:lineRule="exact"/>
              <w:ind w:right="1"/>
              <w:jc w:val="center"/>
              <w:rPr>
                <w:ins w:id="1379" w:author="Author"/>
                <w:rFonts w:ascii="Times New Roman" w:eastAsia="Times New Roman" w:hAnsi="Times New Roman" w:cs="Times New Roman"/>
                <w:sz w:val="20"/>
                <w:szCs w:val="20"/>
              </w:rPr>
            </w:pPr>
            <w:ins w:id="1380" w:author="Author">
              <w:r>
                <w:rPr>
                  <w:rFonts w:ascii="Times New Roman"/>
                  <w:sz w:val="20"/>
                </w:rPr>
                <w:t>93.4</w:t>
              </w:r>
            </w:ins>
          </w:p>
          <w:p w14:paraId="734DFFC2" w14:textId="77777777" w:rsidR="00DD49B1" w:rsidRDefault="00DD49B1" w:rsidP="007125A2">
            <w:pPr>
              <w:pStyle w:val="TableParagraph"/>
              <w:spacing w:line="229" w:lineRule="exact"/>
              <w:ind w:right="3"/>
              <w:jc w:val="center"/>
              <w:rPr>
                <w:ins w:id="1381" w:author="Author"/>
                <w:rFonts w:ascii="Times New Roman" w:eastAsia="Times New Roman" w:hAnsi="Times New Roman" w:cs="Times New Roman"/>
                <w:sz w:val="20"/>
                <w:szCs w:val="20"/>
              </w:rPr>
            </w:pPr>
            <w:ins w:id="1382" w:author="Author">
              <w:r>
                <w:rPr>
                  <w:rFonts w:ascii="Times New Roman"/>
                  <w:sz w:val="20"/>
                </w:rPr>
                <w:t>(83.7,</w:t>
              </w:r>
              <w:r>
                <w:rPr>
                  <w:rFonts w:ascii="Times New Roman"/>
                  <w:spacing w:val="-9"/>
                  <w:sz w:val="20"/>
                </w:rPr>
                <w:t xml:space="preserve"> </w:t>
              </w:r>
              <w:r>
                <w:rPr>
                  <w:rFonts w:ascii="Times New Roman"/>
                  <w:sz w:val="20"/>
                </w:rPr>
                <w:t>97.3)</w:t>
              </w:r>
            </w:ins>
          </w:p>
        </w:tc>
      </w:tr>
      <w:tr w:rsidR="00C44CC1" w14:paraId="0A8AEA76" w14:textId="77777777" w:rsidTr="00C44CC1">
        <w:trPr>
          <w:trHeight w:hRule="exact" w:val="241"/>
          <w:ins w:id="1383" w:author="Author"/>
        </w:trPr>
        <w:tc>
          <w:tcPr>
            <w:tcW w:w="1080" w:type="dxa"/>
            <w:tcBorders>
              <w:top w:val="single" w:sz="5" w:space="0" w:color="000000"/>
              <w:left w:val="single" w:sz="5" w:space="0" w:color="000000"/>
              <w:bottom w:val="single" w:sz="5" w:space="0" w:color="000000"/>
              <w:right w:val="single" w:sz="5" w:space="0" w:color="000000"/>
            </w:tcBorders>
          </w:tcPr>
          <w:p w14:paraId="12A7D37C" w14:textId="77777777" w:rsidR="00DD49B1" w:rsidRDefault="00DD49B1" w:rsidP="007125A2">
            <w:pPr>
              <w:pStyle w:val="TableParagraph"/>
              <w:spacing w:line="229" w:lineRule="exact"/>
              <w:ind w:left="102"/>
              <w:rPr>
                <w:ins w:id="1384" w:author="Author"/>
                <w:rFonts w:ascii="Times New Roman" w:eastAsia="Times New Roman" w:hAnsi="Times New Roman" w:cs="Times New Roman"/>
                <w:sz w:val="20"/>
                <w:szCs w:val="20"/>
              </w:rPr>
            </w:pPr>
            <w:ins w:id="1385" w:author="Author">
              <w:r>
                <w:rPr>
                  <w:rFonts w:ascii="Times New Roman" w:eastAsia="Times New Roman" w:hAnsi="Times New Roman" w:cs="Times New Roman"/>
                  <w:b/>
                  <w:bCs/>
                  <w:spacing w:val="1"/>
                  <w:sz w:val="20"/>
                  <w:szCs w:val="20"/>
                </w:rPr>
                <w:t>≥65</w:t>
              </w:r>
            </w:ins>
          </w:p>
        </w:tc>
        <w:tc>
          <w:tcPr>
            <w:tcW w:w="1260" w:type="dxa"/>
            <w:tcBorders>
              <w:top w:val="single" w:sz="5" w:space="0" w:color="000000"/>
              <w:left w:val="single" w:sz="5" w:space="0" w:color="000000"/>
              <w:bottom w:val="single" w:sz="5" w:space="0" w:color="000000"/>
              <w:right w:val="single" w:sz="5" w:space="0" w:color="000000"/>
            </w:tcBorders>
          </w:tcPr>
          <w:p w14:paraId="4B68EED9" w14:textId="77777777" w:rsidR="00DD49B1" w:rsidRDefault="00DD49B1" w:rsidP="007125A2">
            <w:pPr>
              <w:pStyle w:val="TableParagraph"/>
              <w:spacing w:line="229" w:lineRule="exact"/>
              <w:ind w:left="236"/>
              <w:rPr>
                <w:ins w:id="1386" w:author="Author"/>
                <w:rFonts w:ascii="Times New Roman" w:eastAsia="Times New Roman" w:hAnsi="Times New Roman" w:cs="Times New Roman"/>
                <w:sz w:val="20"/>
                <w:szCs w:val="20"/>
              </w:rPr>
            </w:pPr>
            <w:ins w:id="1387" w:author="Author">
              <w:r>
                <w:rPr>
                  <w:rFonts w:ascii="Times New Roman"/>
                  <w:sz w:val="20"/>
                </w:rPr>
                <w:t>3,527</w:t>
              </w:r>
            </w:ins>
          </w:p>
        </w:tc>
        <w:tc>
          <w:tcPr>
            <w:tcW w:w="1170" w:type="dxa"/>
            <w:tcBorders>
              <w:top w:val="single" w:sz="5" w:space="0" w:color="000000"/>
              <w:left w:val="single" w:sz="5" w:space="0" w:color="000000"/>
              <w:bottom w:val="single" w:sz="5" w:space="0" w:color="000000"/>
              <w:right w:val="single" w:sz="5" w:space="0" w:color="000000"/>
            </w:tcBorders>
          </w:tcPr>
          <w:p w14:paraId="139FDA85" w14:textId="77777777" w:rsidR="00DD49B1" w:rsidRDefault="00DD49B1" w:rsidP="007125A2">
            <w:pPr>
              <w:pStyle w:val="TableParagraph"/>
              <w:spacing w:line="229" w:lineRule="exact"/>
              <w:ind w:right="2"/>
              <w:jc w:val="center"/>
              <w:rPr>
                <w:ins w:id="1388" w:author="Author"/>
                <w:rFonts w:ascii="Times New Roman" w:eastAsia="Times New Roman" w:hAnsi="Times New Roman" w:cs="Times New Roman"/>
                <w:sz w:val="20"/>
                <w:szCs w:val="20"/>
              </w:rPr>
            </w:pPr>
            <w:ins w:id="1389" w:author="Author">
              <w:r>
                <w:rPr>
                  <w:rFonts w:ascii="Times New Roman"/>
                  <w:sz w:val="20"/>
                </w:rPr>
                <w:t>0</w:t>
              </w:r>
            </w:ins>
          </w:p>
        </w:tc>
        <w:tc>
          <w:tcPr>
            <w:tcW w:w="1170" w:type="dxa"/>
            <w:tcBorders>
              <w:top w:val="single" w:sz="5" w:space="0" w:color="000000"/>
              <w:left w:val="single" w:sz="5" w:space="0" w:color="000000"/>
              <w:bottom w:val="single" w:sz="5" w:space="0" w:color="000000"/>
              <w:right w:val="single" w:sz="5" w:space="0" w:color="000000"/>
            </w:tcBorders>
          </w:tcPr>
          <w:p w14:paraId="768ED211" w14:textId="77777777" w:rsidR="00DD49B1" w:rsidRDefault="00DD49B1" w:rsidP="007125A2">
            <w:pPr>
              <w:pStyle w:val="TableParagraph"/>
              <w:spacing w:line="229" w:lineRule="exact"/>
              <w:jc w:val="center"/>
              <w:rPr>
                <w:ins w:id="1390" w:author="Author"/>
                <w:rFonts w:ascii="Times New Roman" w:eastAsia="Times New Roman" w:hAnsi="Times New Roman" w:cs="Times New Roman"/>
                <w:sz w:val="20"/>
                <w:szCs w:val="20"/>
              </w:rPr>
            </w:pPr>
            <w:ins w:id="1391" w:author="Author">
              <w:r>
                <w:rPr>
                  <w:rFonts w:ascii="Times New Roman"/>
                  <w:sz w:val="20"/>
                </w:rPr>
                <w:t>--</w:t>
              </w:r>
            </w:ins>
          </w:p>
        </w:tc>
        <w:tc>
          <w:tcPr>
            <w:tcW w:w="1260" w:type="dxa"/>
            <w:tcBorders>
              <w:top w:val="single" w:sz="5" w:space="0" w:color="000000"/>
              <w:left w:val="single" w:sz="5" w:space="0" w:color="000000"/>
              <w:bottom w:val="single" w:sz="5" w:space="0" w:color="000000"/>
              <w:right w:val="single" w:sz="5" w:space="0" w:color="000000"/>
            </w:tcBorders>
          </w:tcPr>
          <w:p w14:paraId="601DC764" w14:textId="77777777" w:rsidR="00DD49B1" w:rsidRDefault="00DD49B1" w:rsidP="007125A2">
            <w:pPr>
              <w:pStyle w:val="TableParagraph"/>
              <w:spacing w:line="229" w:lineRule="exact"/>
              <w:ind w:left="308"/>
              <w:rPr>
                <w:ins w:id="1392" w:author="Author"/>
                <w:rFonts w:ascii="Times New Roman" w:eastAsia="Times New Roman" w:hAnsi="Times New Roman" w:cs="Times New Roman"/>
                <w:sz w:val="20"/>
                <w:szCs w:val="20"/>
              </w:rPr>
            </w:pPr>
            <w:ins w:id="1393" w:author="Author">
              <w:r>
                <w:rPr>
                  <w:rFonts w:ascii="Times New Roman"/>
                  <w:sz w:val="20"/>
                </w:rPr>
                <w:t>3,499</w:t>
              </w:r>
            </w:ins>
          </w:p>
        </w:tc>
        <w:tc>
          <w:tcPr>
            <w:tcW w:w="1170" w:type="dxa"/>
            <w:tcBorders>
              <w:top w:val="single" w:sz="5" w:space="0" w:color="000000"/>
              <w:left w:val="single" w:sz="5" w:space="0" w:color="000000"/>
              <w:bottom w:val="single" w:sz="5" w:space="0" w:color="000000"/>
              <w:right w:val="single" w:sz="5" w:space="0" w:color="000000"/>
            </w:tcBorders>
          </w:tcPr>
          <w:p w14:paraId="717732D9" w14:textId="77777777" w:rsidR="00DD49B1" w:rsidRDefault="00DD49B1" w:rsidP="007125A2">
            <w:pPr>
              <w:pStyle w:val="TableParagraph"/>
              <w:spacing w:line="229" w:lineRule="exact"/>
              <w:jc w:val="center"/>
              <w:rPr>
                <w:ins w:id="1394" w:author="Author"/>
                <w:rFonts w:ascii="Times New Roman" w:eastAsia="Times New Roman" w:hAnsi="Times New Roman" w:cs="Times New Roman"/>
                <w:sz w:val="20"/>
                <w:szCs w:val="20"/>
              </w:rPr>
            </w:pPr>
            <w:ins w:id="1395" w:author="Author">
              <w:r>
                <w:rPr>
                  <w:rFonts w:ascii="Times New Roman"/>
                  <w:spacing w:val="1"/>
                  <w:sz w:val="20"/>
                </w:rPr>
                <w:t>15</w:t>
              </w:r>
            </w:ins>
          </w:p>
        </w:tc>
        <w:tc>
          <w:tcPr>
            <w:tcW w:w="1170" w:type="dxa"/>
            <w:tcBorders>
              <w:top w:val="single" w:sz="5" w:space="0" w:color="000000"/>
              <w:left w:val="single" w:sz="5" w:space="0" w:color="000000"/>
              <w:bottom w:val="single" w:sz="5" w:space="0" w:color="000000"/>
              <w:right w:val="single" w:sz="5" w:space="0" w:color="000000"/>
            </w:tcBorders>
          </w:tcPr>
          <w:p w14:paraId="04E6A1C7" w14:textId="77777777" w:rsidR="00DD49B1" w:rsidRDefault="00DD49B1" w:rsidP="007125A2">
            <w:pPr>
              <w:pStyle w:val="TableParagraph"/>
              <w:spacing w:line="229" w:lineRule="exact"/>
              <w:ind w:left="346"/>
              <w:rPr>
                <w:ins w:id="1396" w:author="Author"/>
                <w:rFonts w:ascii="Times New Roman" w:eastAsia="Times New Roman" w:hAnsi="Times New Roman" w:cs="Times New Roman"/>
                <w:sz w:val="20"/>
                <w:szCs w:val="20"/>
              </w:rPr>
            </w:pPr>
            <w:ins w:id="1397" w:author="Author">
              <w:r>
                <w:rPr>
                  <w:rFonts w:ascii="Times New Roman"/>
                  <w:sz w:val="20"/>
                </w:rPr>
                <w:t>21.046</w:t>
              </w:r>
            </w:ins>
          </w:p>
        </w:tc>
        <w:tc>
          <w:tcPr>
            <w:tcW w:w="990" w:type="dxa"/>
            <w:tcBorders>
              <w:top w:val="single" w:sz="5" w:space="0" w:color="000000"/>
              <w:left w:val="single" w:sz="5" w:space="0" w:color="000000"/>
              <w:bottom w:val="single" w:sz="5" w:space="0" w:color="000000"/>
              <w:right w:val="single" w:sz="5" w:space="0" w:color="000000"/>
            </w:tcBorders>
          </w:tcPr>
          <w:p w14:paraId="1ED8F4FC" w14:textId="77777777" w:rsidR="00DD49B1" w:rsidRDefault="00DD49B1" w:rsidP="007125A2">
            <w:pPr>
              <w:pStyle w:val="TableParagraph"/>
              <w:spacing w:line="229" w:lineRule="exact"/>
              <w:ind w:right="2"/>
              <w:jc w:val="center"/>
              <w:rPr>
                <w:ins w:id="1398" w:author="Author"/>
                <w:rFonts w:ascii="Times New Roman" w:eastAsia="Times New Roman" w:hAnsi="Times New Roman" w:cs="Times New Roman"/>
                <w:sz w:val="20"/>
                <w:szCs w:val="20"/>
              </w:rPr>
            </w:pPr>
            <w:ins w:id="1399" w:author="Author">
              <w:r>
                <w:rPr>
                  <w:rFonts w:ascii="Times New Roman"/>
                  <w:spacing w:val="1"/>
                  <w:sz w:val="20"/>
                </w:rPr>
                <w:t>100</w:t>
              </w:r>
            </w:ins>
          </w:p>
        </w:tc>
      </w:tr>
    </w:tbl>
    <w:p w14:paraId="41F4527F" w14:textId="10EE8A23" w:rsidR="00DD49B1" w:rsidDel="007125A2" w:rsidRDefault="00DD49B1" w:rsidP="004A0071">
      <w:pPr>
        <w:spacing w:before="11"/>
        <w:rPr>
          <w:ins w:id="1400" w:author="Author"/>
          <w:del w:id="1401" w:author="Author"/>
          <w:rFonts w:ascii="Times New Roman" w:eastAsia="Times New Roman" w:hAnsi="Times New Roman" w:cs="Times New Roman"/>
          <w:b/>
          <w:bCs/>
          <w:sz w:val="23"/>
          <w:szCs w:val="23"/>
        </w:rPr>
      </w:pPr>
    </w:p>
    <w:p w14:paraId="078B9302" w14:textId="2A361AC9" w:rsidR="00DD49B1" w:rsidDel="007125A2" w:rsidRDefault="00DD49B1" w:rsidP="004A0071">
      <w:pPr>
        <w:spacing w:before="11"/>
        <w:rPr>
          <w:ins w:id="1402" w:author="Author"/>
          <w:del w:id="1403" w:author="Author"/>
          <w:rFonts w:ascii="Times New Roman" w:eastAsia="Times New Roman" w:hAnsi="Times New Roman" w:cs="Times New Roman"/>
          <w:b/>
          <w:bCs/>
          <w:sz w:val="23"/>
          <w:szCs w:val="23"/>
        </w:rPr>
      </w:pPr>
    </w:p>
    <w:tbl>
      <w:tblPr>
        <w:tblW w:w="0" w:type="auto"/>
        <w:tblInd w:w="99" w:type="dxa"/>
        <w:tblLayout w:type="fixed"/>
        <w:tblCellMar>
          <w:left w:w="0" w:type="dxa"/>
          <w:right w:w="0" w:type="dxa"/>
        </w:tblCellMar>
        <w:tblLook w:val="01E0" w:firstRow="1" w:lastRow="1" w:firstColumn="1" w:lastColumn="1" w:noHBand="0" w:noVBand="0"/>
      </w:tblPr>
      <w:tblGrid>
        <w:gridCol w:w="1061"/>
        <w:gridCol w:w="938"/>
        <w:gridCol w:w="1215"/>
        <w:gridCol w:w="1292"/>
        <w:gridCol w:w="1078"/>
        <w:gridCol w:w="1169"/>
        <w:gridCol w:w="1258"/>
        <w:gridCol w:w="1342"/>
      </w:tblGrid>
      <w:tr w:rsidR="004A0071" w:rsidDel="007125A2" w14:paraId="651A1353" w14:textId="34FFAC63" w:rsidTr="007125A2">
        <w:trPr>
          <w:trHeight w:hRule="exact" w:val="240"/>
          <w:ins w:id="1404" w:author="Author"/>
          <w:del w:id="1405" w:author="Author"/>
        </w:trPr>
        <w:tc>
          <w:tcPr>
            <w:tcW w:w="1061" w:type="dxa"/>
            <w:vMerge w:val="restart"/>
            <w:tcBorders>
              <w:top w:val="single" w:sz="5" w:space="0" w:color="000000"/>
              <w:left w:val="single" w:sz="5" w:space="0" w:color="000000"/>
              <w:right w:val="single" w:sz="5" w:space="0" w:color="000000"/>
            </w:tcBorders>
            <w:shd w:val="clear" w:color="auto" w:fill="F1F1F1"/>
          </w:tcPr>
          <w:p w14:paraId="422D46A9" w14:textId="78AE6217" w:rsidR="004A0071" w:rsidDel="007125A2" w:rsidRDefault="004A0071" w:rsidP="007125A2">
            <w:pPr>
              <w:pStyle w:val="TableParagraph"/>
              <w:spacing w:before="11"/>
              <w:rPr>
                <w:ins w:id="1406" w:author="Author"/>
                <w:del w:id="1407" w:author="Author"/>
                <w:rFonts w:ascii="Times New Roman" w:eastAsia="Times New Roman" w:hAnsi="Times New Roman" w:cs="Times New Roman"/>
                <w:b/>
                <w:bCs/>
                <w:sz w:val="19"/>
                <w:szCs w:val="19"/>
              </w:rPr>
            </w:pPr>
          </w:p>
          <w:p w14:paraId="5DFC8CFF" w14:textId="56876A0B" w:rsidR="004A0071" w:rsidDel="007125A2" w:rsidRDefault="004A0071" w:rsidP="007125A2">
            <w:pPr>
              <w:pStyle w:val="TableParagraph"/>
              <w:ind w:left="102"/>
              <w:rPr>
                <w:ins w:id="1408" w:author="Author"/>
                <w:del w:id="1409" w:author="Author"/>
                <w:rFonts w:ascii="Times New Roman" w:eastAsia="Times New Roman" w:hAnsi="Times New Roman" w:cs="Times New Roman"/>
                <w:sz w:val="20"/>
                <w:szCs w:val="20"/>
              </w:rPr>
            </w:pPr>
            <w:ins w:id="1410" w:author="Author">
              <w:del w:id="1411" w:author="Author">
                <w:r w:rsidDel="007125A2">
                  <w:rPr>
                    <w:rFonts w:ascii="Times New Roman"/>
                    <w:b/>
                    <w:sz w:val="20"/>
                  </w:rPr>
                  <w:delText>Subgroup</w:delText>
                </w:r>
              </w:del>
            </w:ins>
          </w:p>
        </w:tc>
        <w:tc>
          <w:tcPr>
            <w:tcW w:w="3445" w:type="dxa"/>
            <w:gridSpan w:val="3"/>
            <w:tcBorders>
              <w:top w:val="single" w:sz="5" w:space="0" w:color="000000"/>
              <w:left w:val="single" w:sz="5" w:space="0" w:color="000000"/>
              <w:bottom w:val="single" w:sz="5" w:space="0" w:color="000000"/>
              <w:right w:val="single" w:sz="5" w:space="0" w:color="000000"/>
            </w:tcBorders>
            <w:shd w:val="clear" w:color="auto" w:fill="F1F1F1"/>
          </w:tcPr>
          <w:p w14:paraId="3CB9F70B" w14:textId="4ACA5B66" w:rsidR="004A0071" w:rsidDel="007125A2" w:rsidRDefault="004A0071" w:rsidP="007125A2">
            <w:pPr>
              <w:pStyle w:val="TableParagraph"/>
              <w:spacing w:line="228" w:lineRule="exact"/>
              <w:ind w:left="464"/>
              <w:rPr>
                <w:ins w:id="1412" w:author="Author"/>
                <w:del w:id="1413" w:author="Author"/>
                <w:rFonts w:ascii="Times New Roman" w:eastAsia="Times New Roman" w:hAnsi="Times New Roman" w:cs="Times New Roman"/>
                <w:sz w:val="20"/>
                <w:szCs w:val="20"/>
              </w:rPr>
            </w:pPr>
            <w:ins w:id="1414" w:author="Author">
              <w:del w:id="1415" w:author="Author">
                <w:r w:rsidDel="007125A2">
                  <w:rPr>
                    <w:rFonts w:ascii="Times New Roman"/>
                    <w:b/>
                    <w:sz w:val="20"/>
                  </w:rPr>
                  <w:delText>Moderna</w:delText>
                </w:r>
                <w:r w:rsidDel="007125A2">
                  <w:rPr>
                    <w:rFonts w:ascii="Times New Roman"/>
                    <w:b/>
                    <w:spacing w:val="-11"/>
                    <w:sz w:val="20"/>
                  </w:rPr>
                  <w:delText xml:space="preserve"> </w:delText>
                </w:r>
                <w:r w:rsidDel="007125A2">
                  <w:rPr>
                    <w:rFonts w:ascii="Times New Roman"/>
                    <w:b/>
                    <w:sz w:val="20"/>
                  </w:rPr>
                  <w:delText>COVID-19</w:delText>
                </w:r>
                <w:r w:rsidDel="007125A2">
                  <w:rPr>
                    <w:rFonts w:ascii="Times New Roman"/>
                    <w:b/>
                    <w:spacing w:val="-11"/>
                    <w:sz w:val="20"/>
                  </w:rPr>
                  <w:delText xml:space="preserve"> </w:delText>
                </w:r>
                <w:r w:rsidDel="007125A2">
                  <w:rPr>
                    <w:rFonts w:ascii="Times New Roman"/>
                    <w:b/>
                    <w:sz w:val="20"/>
                  </w:rPr>
                  <w:delText>Vaccine</w:delText>
                </w:r>
              </w:del>
            </w:ins>
          </w:p>
        </w:tc>
        <w:tc>
          <w:tcPr>
            <w:tcW w:w="3505" w:type="dxa"/>
            <w:gridSpan w:val="3"/>
            <w:tcBorders>
              <w:top w:val="single" w:sz="5" w:space="0" w:color="000000"/>
              <w:left w:val="single" w:sz="5" w:space="0" w:color="000000"/>
              <w:bottom w:val="single" w:sz="5" w:space="0" w:color="000000"/>
              <w:right w:val="single" w:sz="5" w:space="0" w:color="000000"/>
            </w:tcBorders>
            <w:shd w:val="clear" w:color="auto" w:fill="F1F1F1"/>
          </w:tcPr>
          <w:p w14:paraId="454723C2" w14:textId="23813B81" w:rsidR="004A0071" w:rsidDel="007125A2" w:rsidRDefault="004A0071" w:rsidP="007125A2">
            <w:pPr>
              <w:pStyle w:val="TableParagraph"/>
              <w:spacing w:line="228" w:lineRule="exact"/>
              <w:ind w:right="1"/>
              <w:jc w:val="center"/>
              <w:rPr>
                <w:ins w:id="1416" w:author="Author"/>
                <w:del w:id="1417" w:author="Author"/>
                <w:rFonts w:ascii="Times New Roman" w:eastAsia="Times New Roman" w:hAnsi="Times New Roman" w:cs="Times New Roman"/>
                <w:sz w:val="20"/>
                <w:szCs w:val="20"/>
              </w:rPr>
            </w:pPr>
            <w:ins w:id="1418" w:author="Author">
              <w:del w:id="1419" w:author="Author">
                <w:r w:rsidDel="007125A2">
                  <w:rPr>
                    <w:rFonts w:ascii="Times New Roman"/>
                    <w:b/>
                    <w:sz w:val="20"/>
                  </w:rPr>
                  <w:delText>Placebo</w:delText>
                </w:r>
              </w:del>
            </w:ins>
          </w:p>
        </w:tc>
        <w:tc>
          <w:tcPr>
            <w:tcW w:w="1342" w:type="dxa"/>
            <w:vMerge w:val="restart"/>
            <w:tcBorders>
              <w:top w:val="single" w:sz="5" w:space="0" w:color="000000"/>
              <w:left w:val="single" w:sz="5" w:space="0" w:color="000000"/>
              <w:right w:val="single" w:sz="5" w:space="0" w:color="000000"/>
            </w:tcBorders>
            <w:shd w:val="clear" w:color="auto" w:fill="F1F1F1"/>
          </w:tcPr>
          <w:p w14:paraId="55339D3F" w14:textId="2FD49084" w:rsidR="004A0071" w:rsidDel="007125A2" w:rsidRDefault="004A0071" w:rsidP="007125A2">
            <w:pPr>
              <w:pStyle w:val="TableParagraph"/>
              <w:spacing w:before="11"/>
              <w:rPr>
                <w:ins w:id="1420" w:author="Author"/>
                <w:del w:id="1421" w:author="Author"/>
                <w:rFonts w:ascii="Times New Roman" w:eastAsia="Times New Roman" w:hAnsi="Times New Roman" w:cs="Times New Roman"/>
                <w:b/>
                <w:bCs/>
                <w:sz w:val="19"/>
                <w:szCs w:val="19"/>
              </w:rPr>
            </w:pPr>
          </w:p>
          <w:p w14:paraId="38245693" w14:textId="5C293C6B" w:rsidR="004A0071" w:rsidDel="007125A2" w:rsidRDefault="004A0071" w:rsidP="007125A2">
            <w:pPr>
              <w:pStyle w:val="TableParagraph"/>
              <w:ind w:left="200" w:right="201"/>
              <w:jc w:val="center"/>
              <w:rPr>
                <w:ins w:id="1422" w:author="Author"/>
                <w:del w:id="1423" w:author="Author"/>
                <w:rFonts w:ascii="Times New Roman" w:eastAsia="Times New Roman" w:hAnsi="Times New Roman" w:cs="Times New Roman"/>
                <w:sz w:val="20"/>
                <w:szCs w:val="20"/>
              </w:rPr>
            </w:pPr>
            <w:ins w:id="1424" w:author="Author">
              <w:del w:id="1425" w:author="Author">
                <w:r w:rsidDel="007125A2">
                  <w:rPr>
                    <w:rFonts w:ascii="Times New Roman" w:eastAsia="Times New Roman" w:hAnsi="Times New Roman" w:cs="Times New Roman"/>
                    <w:b/>
                    <w:bCs/>
                    <w:sz w:val="20"/>
                    <w:szCs w:val="20"/>
                  </w:rPr>
                  <w:delText>%</w:delText>
                </w:r>
                <w:r w:rsidDel="007125A2">
                  <w:rPr>
                    <w:rFonts w:ascii="Times New Roman" w:eastAsia="Times New Roman" w:hAnsi="Times New Roman" w:cs="Times New Roman"/>
                    <w:b/>
                    <w:bCs/>
                    <w:spacing w:val="-9"/>
                    <w:sz w:val="20"/>
                    <w:szCs w:val="20"/>
                  </w:rPr>
                  <w:delText xml:space="preserve"> </w:delText>
                </w:r>
                <w:r w:rsidDel="007125A2">
                  <w:rPr>
                    <w:rFonts w:ascii="Times New Roman" w:eastAsia="Times New Roman" w:hAnsi="Times New Roman" w:cs="Times New Roman"/>
                    <w:b/>
                    <w:bCs/>
                    <w:sz w:val="20"/>
                    <w:szCs w:val="20"/>
                  </w:rPr>
                  <w:delText>Vaccine</w:delText>
                </w:r>
                <w:r w:rsidDel="007125A2">
                  <w:rPr>
                    <w:rFonts w:ascii="Times New Roman" w:eastAsia="Times New Roman" w:hAnsi="Times New Roman" w:cs="Times New Roman"/>
                    <w:b/>
                    <w:bCs/>
                    <w:spacing w:val="21"/>
                    <w:w w:val="99"/>
                    <w:sz w:val="20"/>
                    <w:szCs w:val="20"/>
                  </w:rPr>
                  <w:delText xml:space="preserve"> </w:delText>
                </w:r>
                <w:r w:rsidDel="007125A2">
                  <w:rPr>
                    <w:rFonts w:ascii="Times New Roman" w:eastAsia="Times New Roman" w:hAnsi="Times New Roman" w:cs="Times New Roman"/>
                    <w:b/>
                    <w:bCs/>
                    <w:sz w:val="20"/>
                    <w:szCs w:val="20"/>
                  </w:rPr>
                  <w:delText>Efficacy</w:delText>
                </w:r>
                <w:r w:rsidDel="007125A2">
                  <w:rPr>
                    <w:rFonts w:ascii="Times New Roman" w:eastAsia="Times New Roman" w:hAnsi="Times New Roman" w:cs="Times New Roman"/>
                    <w:b/>
                    <w:bCs/>
                    <w:w w:val="99"/>
                    <w:sz w:val="20"/>
                    <w:szCs w:val="20"/>
                  </w:rPr>
                  <w:delText xml:space="preserve"> </w:delText>
                </w:r>
                <w:r w:rsidDel="007125A2">
                  <w:rPr>
                    <w:rFonts w:ascii="Times New Roman" w:eastAsia="Times New Roman" w:hAnsi="Times New Roman" w:cs="Times New Roman"/>
                    <w:b/>
                    <w:bCs/>
                    <w:sz w:val="20"/>
                    <w:szCs w:val="20"/>
                  </w:rPr>
                  <w:delText>(95%</w:delText>
                </w:r>
                <w:r w:rsidDel="007125A2">
                  <w:rPr>
                    <w:rFonts w:ascii="Times New Roman" w:eastAsia="Times New Roman" w:hAnsi="Times New Roman" w:cs="Times New Roman"/>
                    <w:b/>
                    <w:bCs/>
                    <w:spacing w:val="-9"/>
                    <w:sz w:val="20"/>
                    <w:szCs w:val="20"/>
                  </w:rPr>
                  <w:delText xml:space="preserve"> </w:delText>
                </w:r>
                <w:r w:rsidDel="007125A2">
                  <w:rPr>
                    <w:rFonts w:ascii="Times New Roman" w:eastAsia="Times New Roman" w:hAnsi="Times New Roman" w:cs="Times New Roman"/>
                    <w:b/>
                    <w:bCs/>
                    <w:sz w:val="20"/>
                    <w:szCs w:val="20"/>
                  </w:rPr>
                  <w:delText>CI)</w:delText>
                </w:r>
                <w:r w:rsidDel="007125A2">
                  <w:rPr>
                    <w:rFonts w:ascii="Times New Roman" w:eastAsia="Times New Roman" w:hAnsi="Times New Roman" w:cs="Times New Roman"/>
                    <w:sz w:val="20"/>
                    <w:szCs w:val="20"/>
                  </w:rPr>
                  <w:delText>†</w:delText>
                </w:r>
              </w:del>
            </w:ins>
          </w:p>
        </w:tc>
      </w:tr>
      <w:tr w:rsidR="004A0071" w:rsidDel="007125A2" w14:paraId="1E20B212" w14:textId="580E13CC" w:rsidTr="007125A2">
        <w:trPr>
          <w:trHeight w:hRule="exact" w:val="1390"/>
          <w:ins w:id="1426" w:author="Author"/>
          <w:del w:id="1427" w:author="Author"/>
        </w:trPr>
        <w:tc>
          <w:tcPr>
            <w:tcW w:w="1061" w:type="dxa"/>
            <w:vMerge/>
            <w:tcBorders>
              <w:left w:val="single" w:sz="5" w:space="0" w:color="000000"/>
              <w:bottom w:val="single" w:sz="5" w:space="0" w:color="000000"/>
              <w:right w:val="single" w:sz="5" w:space="0" w:color="000000"/>
            </w:tcBorders>
            <w:shd w:val="clear" w:color="auto" w:fill="F1F1F1"/>
          </w:tcPr>
          <w:p w14:paraId="346453C2" w14:textId="4F8531CC" w:rsidR="004A0071" w:rsidDel="007125A2" w:rsidRDefault="004A0071" w:rsidP="007125A2">
            <w:pPr>
              <w:rPr>
                <w:ins w:id="1428" w:author="Author"/>
                <w:del w:id="1429" w:author="Author"/>
              </w:rPr>
            </w:pPr>
          </w:p>
        </w:tc>
        <w:tc>
          <w:tcPr>
            <w:tcW w:w="938" w:type="dxa"/>
            <w:tcBorders>
              <w:top w:val="single" w:sz="5" w:space="0" w:color="000000"/>
              <w:left w:val="single" w:sz="5" w:space="0" w:color="000000"/>
              <w:bottom w:val="single" w:sz="5" w:space="0" w:color="000000"/>
              <w:right w:val="single" w:sz="5" w:space="0" w:color="000000"/>
            </w:tcBorders>
            <w:shd w:val="clear" w:color="auto" w:fill="F1F1F1"/>
          </w:tcPr>
          <w:p w14:paraId="07EE15F1" w14:textId="63B04165" w:rsidR="004A0071" w:rsidDel="007125A2" w:rsidRDefault="004A0071" w:rsidP="007125A2">
            <w:pPr>
              <w:pStyle w:val="TableParagraph"/>
              <w:ind w:left="323" w:right="102" w:hanging="221"/>
              <w:rPr>
                <w:ins w:id="1430" w:author="Author"/>
                <w:del w:id="1431" w:author="Author"/>
                <w:rFonts w:ascii="Times New Roman" w:eastAsia="Times New Roman" w:hAnsi="Times New Roman" w:cs="Times New Roman"/>
                <w:sz w:val="20"/>
                <w:szCs w:val="20"/>
              </w:rPr>
            </w:pPr>
            <w:ins w:id="1432" w:author="Author">
              <w:del w:id="1433" w:author="Author">
                <w:r w:rsidDel="007125A2">
                  <w:rPr>
                    <w:rFonts w:ascii="Times New Roman"/>
                    <w:b/>
                    <w:w w:val="95"/>
                    <w:sz w:val="20"/>
                  </w:rPr>
                  <w:delText>Subjects</w:delText>
                </w:r>
                <w:r w:rsidDel="007125A2">
                  <w:rPr>
                    <w:rFonts w:ascii="Times New Roman"/>
                    <w:b/>
                    <w:w w:val="99"/>
                    <w:sz w:val="20"/>
                  </w:rPr>
                  <w:delText xml:space="preserve"> </w:delText>
                </w:r>
                <w:r w:rsidDel="007125A2">
                  <w:rPr>
                    <w:rFonts w:ascii="Times New Roman"/>
                    <w:b/>
                    <w:sz w:val="20"/>
                  </w:rPr>
                  <w:delText>(N)</w:delText>
                </w:r>
              </w:del>
            </w:ins>
          </w:p>
        </w:tc>
        <w:tc>
          <w:tcPr>
            <w:tcW w:w="1215" w:type="dxa"/>
            <w:tcBorders>
              <w:top w:val="single" w:sz="5" w:space="0" w:color="000000"/>
              <w:left w:val="single" w:sz="5" w:space="0" w:color="000000"/>
              <w:bottom w:val="single" w:sz="5" w:space="0" w:color="000000"/>
              <w:right w:val="single" w:sz="5" w:space="0" w:color="000000"/>
            </w:tcBorders>
            <w:shd w:val="clear" w:color="auto" w:fill="F1F1F1"/>
          </w:tcPr>
          <w:p w14:paraId="53CC7792" w14:textId="03EDBBB9" w:rsidR="004A0071" w:rsidDel="007125A2" w:rsidRDefault="004A0071" w:rsidP="007125A2">
            <w:pPr>
              <w:pStyle w:val="TableParagraph"/>
              <w:spacing w:line="229" w:lineRule="exact"/>
              <w:jc w:val="center"/>
              <w:rPr>
                <w:ins w:id="1434" w:author="Author"/>
                <w:del w:id="1435" w:author="Author"/>
                <w:rFonts w:ascii="Times New Roman" w:eastAsia="Times New Roman" w:hAnsi="Times New Roman" w:cs="Times New Roman"/>
                <w:sz w:val="20"/>
                <w:szCs w:val="20"/>
              </w:rPr>
            </w:pPr>
            <w:ins w:id="1436" w:author="Author">
              <w:del w:id="1437" w:author="Author">
                <w:r w:rsidDel="007125A2">
                  <w:rPr>
                    <w:rFonts w:ascii="Times New Roman"/>
                    <w:b/>
                    <w:sz w:val="20"/>
                  </w:rPr>
                  <w:delText>COVID-19</w:delText>
                </w:r>
              </w:del>
            </w:ins>
          </w:p>
          <w:p w14:paraId="6613FEA5" w14:textId="6A7EED05" w:rsidR="004A0071" w:rsidDel="007125A2" w:rsidRDefault="004A0071" w:rsidP="007125A2">
            <w:pPr>
              <w:pStyle w:val="TableParagraph"/>
              <w:ind w:left="354" w:right="359"/>
              <w:jc w:val="center"/>
              <w:rPr>
                <w:ins w:id="1438" w:author="Author"/>
                <w:del w:id="1439" w:author="Author"/>
                <w:rFonts w:ascii="Times New Roman" w:eastAsia="Times New Roman" w:hAnsi="Times New Roman" w:cs="Times New Roman"/>
                <w:sz w:val="20"/>
                <w:szCs w:val="20"/>
              </w:rPr>
            </w:pPr>
            <w:ins w:id="1440" w:author="Author">
              <w:del w:id="1441" w:author="Author">
                <w:r w:rsidDel="007125A2">
                  <w:rPr>
                    <w:rFonts w:ascii="Times New Roman"/>
                    <w:b/>
                    <w:w w:val="95"/>
                    <w:sz w:val="20"/>
                  </w:rPr>
                  <w:delText>Cases</w:delText>
                </w:r>
                <w:r w:rsidDel="007125A2">
                  <w:rPr>
                    <w:rFonts w:ascii="Times New Roman"/>
                    <w:b/>
                    <w:w w:val="99"/>
                    <w:sz w:val="20"/>
                  </w:rPr>
                  <w:delText xml:space="preserve"> </w:delText>
                </w:r>
                <w:r w:rsidDel="007125A2">
                  <w:rPr>
                    <w:rFonts w:ascii="Times New Roman"/>
                    <w:b/>
                    <w:sz w:val="20"/>
                  </w:rPr>
                  <w:delText>(n)</w:delText>
                </w:r>
              </w:del>
            </w:ins>
          </w:p>
        </w:tc>
        <w:tc>
          <w:tcPr>
            <w:tcW w:w="1291" w:type="dxa"/>
            <w:tcBorders>
              <w:top w:val="single" w:sz="5" w:space="0" w:color="000000"/>
              <w:left w:val="single" w:sz="5" w:space="0" w:color="000000"/>
              <w:bottom w:val="single" w:sz="5" w:space="0" w:color="000000"/>
              <w:right w:val="single" w:sz="5" w:space="0" w:color="000000"/>
            </w:tcBorders>
            <w:shd w:val="clear" w:color="auto" w:fill="F1F1F1"/>
          </w:tcPr>
          <w:p w14:paraId="281CDB48" w14:textId="0B982220" w:rsidR="004A0071" w:rsidDel="007125A2" w:rsidRDefault="004A0071" w:rsidP="007125A2">
            <w:pPr>
              <w:pStyle w:val="TableParagraph"/>
              <w:ind w:left="171" w:right="172" w:firstLine="1"/>
              <w:jc w:val="center"/>
              <w:rPr>
                <w:ins w:id="1442" w:author="Author"/>
                <w:del w:id="1443" w:author="Author"/>
                <w:rFonts w:ascii="Times New Roman" w:eastAsia="Times New Roman" w:hAnsi="Times New Roman" w:cs="Times New Roman"/>
                <w:sz w:val="20"/>
                <w:szCs w:val="20"/>
              </w:rPr>
            </w:pPr>
            <w:ins w:id="1444" w:author="Author">
              <w:del w:id="1445" w:author="Author">
                <w:r w:rsidDel="007125A2">
                  <w:rPr>
                    <w:rFonts w:ascii="Times New Roman"/>
                    <w:b/>
                    <w:sz w:val="20"/>
                  </w:rPr>
                  <w:delText>Incidence</w:delText>
                </w:r>
                <w:r w:rsidDel="007125A2">
                  <w:rPr>
                    <w:rFonts w:ascii="Times New Roman"/>
                    <w:b/>
                    <w:spacing w:val="21"/>
                    <w:w w:val="99"/>
                    <w:sz w:val="20"/>
                  </w:rPr>
                  <w:delText xml:space="preserve"> </w:delText>
                </w:r>
                <w:r w:rsidDel="007125A2">
                  <w:rPr>
                    <w:rFonts w:ascii="Times New Roman"/>
                    <w:b/>
                    <w:sz w:val="20"/>
                  </w:rPr>
                  <w:delText>Rate</w:delText>
                </w:r>
                <w:r w:rsidDel="007125A2">
                  <w:rPr>
                    <w:rFonts w:ascii="Times New Roman"/>
                    <w:b/>
                    <w:spacing w:val="-6"/>
                    <w:sz w:val="20"/>
                  </w:rPr>
                  <w:delText xml:space="preserve"> </w:delText>
                </w:r>
                <w:r w:rsidDel="007125A2">
                  <w:rPr>
                    <w:rFonts w:ascii="Times New Roman"/>
                    <w:b/>
                    <w:sz w:val="20"/>
                  </w:rPr>
                  <w:delText>of</w:delText>
                </w:r>
                <w:r w:rsidDel="007125A2">
                  <w:rPr>
                    <w:rFonts w:ascii="Times New Roman"/>
                    <w:b/>
                    <w:spacing w:val="22"/>
                    <w:w w:val="99"/>
                    <w:sz w:val="20"/>
                  </w:rPr>
                  <w:delText xml:space="preserve"> </w:delText>
                </w:r>
                <w:r w:rsidDel="007125A2">
                  <w:rPr>
                    <w:rFonts w:ascii="Times New Roman"/>
                    <w:b/>
                    <w:w w:val="95"/>
                    <w:sz w:val="20"/>
                  </w:rPr>
                  <w:delText>COVID-19</w:delText>
                </w:r>
              </w:del>
            </w:ins>
          </w:p>
          <w:p w14:paraId="76151CBD" w14:textId="7E447C75" w:rsidR="004A0071" w:rsidDel="007125A2" w:rsidRDefault="004A0071" w:rsidP="007125A2">
            <w:pPr>
              <w:pStyle w:val="TableParagraph"/>
              <w:ind w:left="243" w:right="241"/>
              <w:jc w:val="center"/>
              <w:rPr>
                <w:ins w:id="1446" w:author="Author"/>
                <w:del w:id="1447" w:author="Author"/>
                <w:rFonts w:ascii="Times New Roman" w:eastAsia="Times New Roman" w:hAnsi="Times New Roman" w:cs="Times New Roman"/>
                <w:sz w:val="20"/>
                <w:szCs w:val="20"/>
              </w:rPr>
            </w:pPr>
            <w:ins w:id="1448" w:author="Author">
              <w:del w:id="1449" w:author="Author">
                <w:r w:rsidDel="007125A2">
                  <w:rPr>
                    <w:rFonts w:ascii="Times New Roman"/>
                    <w:b/>
                    <w:sz w:val="20"/>
                  </w:rPr>
                  <w:delText>per</w:delText>
                </w:r>
                <w:r w:rsidDel="007125A2">
                  <w:rPr>
                    <w:rFonts w:ascii="Times New Roman"/>
                    <w:b/>
                    <w:spacing w:val="-8"/>
                    <w:sz w:val="20"/>
                  </w:rPr>
                  <w:delText xml:space="preserve"> </w:delText>
                </w:r>
                <w:r w:rsidDel="007125A2">
                  <w:rPr>
                    <w:rFonts w:ascii="Times New Roman"/>
                    <w:b/>
                    <w:sz w:val="20"/>
                  </w:rPr>
                  <w:delText>1,000</w:delText>
                </w:r>
                <w:r w:rsidDel="007125A2">
                  <w:rPr>
                    <w:rFonts w:ascii="Times New Roman"/>
                    <w:b/>
                    <w:spacing w:val="25"/>
                    <w:w w:val="99"/>
                    <w:sz w:val="20"/>
                  </w:rPr>
                  <w:delText xml:space="preserve"> </w:delText>
                </w:r>
                <w:r w:rsidDel="007125A2">
                  <w:rPr>
                    <w:rFonts w:ascii="Times New Roman"/>
                    <w:b/>
                    <w:sz w:val="20"/>
                  </w:rPr>
                  <w:delText>Person-</w:delText>
                </w:r>
                <w:r w:rsidDel="007125A2">
                  <w:rPr>
                    <w:rFonts w:ascii="Times New Roman"/>
                    <w:b/>
                    <w:w w:val="99"/>
                    <w:sz w:val="20"/>
                  </w:rPr>
                  <w:delText xml:space="preserve"> </w:delText>
                </w:r>
                <w:r w:rsidDel="007125A2">
                  <w:rPr>
                    <w:rFonts w:ascii="Times New Roman"/>
                    <w:b/>
                    <w:sz w:val="20"/>
                  </w:rPr>
                  <w:delText>Years</w:delText>
                </w:r>
              </w:del>
            </w:ins>
          </w:p>
        </w:tc>
        <w:tc>
          <w:tcPr>
            <w:tcW w:w="1078" w:type="dxa"/>
            <w:tcBorders>
              <w:top w:val="single" w:sz="5" w:space="0" w:color="000000"/>
              <w:left w:val="single" w:sz="5" w:space="0" w:color="000000"/>
              <w:bottom w:val="single" w:sz="5" w:space="0" w:color="000000"/>
              <w:right w:val="single" w:sz="5" w:space="0" w:color="000000"/>
            </w:tcBorders>
            <w:shd w:val="clear" w:color="auto" w:fill="F1F1F1"/>
          </w:tcPr>
          <w:p w14:paraId="22FC78B8" w14:textId="3B28D464" w:rsidR="004A0071" w:rsidDel="007125A2" w:rsidRDefault="004A0071" w:rsidP="007125A2">
            <w:pPr>
              <w:pStyle w:val="TableParagraph"/>
              <w:ind w:left="392" w:right="172" w:hanging="221"/>
              <w:rPr>
                <w:ins w:id="1450" w:author="Author"/>
                <w:del w:id="1451" w:author="Author"/>
                <w:rFonts w:ascii="Times New Roman" w:eastAsia="Times New Roman" w:hAnsi="Times New Roman" w:cs="Times New Roman"/>
                <w:sz w:val="20"/>
                <w:szCs w:val="20"/>
              </w:rPr>
            </w:pPr>
            <w:ins w:id="1452" w:author="Author">
              <w:del w:id="1453" w:author="Author">
                <w:r w:rsidDel="007125A2">
                  <w:rPr>
                    <w:rFonts w:ascii="Times New Roman"/>
                    <w:b/>
                    <w:w w:val="95"/>
                    <w:sz w:val="20"/>
                  </w:rPr>
                  <w:delText>Subjects</w:delText>
                </w:r>
                <w:r w:rsidDel="007125A2">
                  <w:rPr>
                    <w:rFonts w:ascii="Times New Roman"/>
                    <w:b/>
                    <w:w w:val="99"/>
                    <w:sz w:val="20"/>
                  </w:rPr>
                  <w:delText xml:space="preserve"> </w:delText>
                </w:r>
                <w:r w:rsidDel="007125A2">
                  <w:rPr>
                    <w:rFonts w:ascii="Times New Roman"/>
                    <w:b/>
                    <w:sz w:val="20"/>
                  </w:rPr>
                  <w:delText>(N)</w:delText>
                </w:r>
              </w:del>
            </w:ins>
          </w:p>
        </w:tc>
        <w:tc>
          <w:tcPr>
            <w:tcW w:w="1169" w:type="dxa"/>
            <w:tcBorders>
              <w:top w:val="single" w:sz="5" w:space="0" w:color="000000"/>
              <w:left w:val="single" w:sz="5" w:space="0" w:color="000000"/>
              <w:bottom w:val="single" w:sz="5" w:space="0" w:color="000000"/>
              <w:right w:val="single" w:sz="5" w:space="0" w:color="000000"/>
            </w:tcBorders>
            <w:shd w:val="clear" w:color="auto" w:fill="F1F1F1"/>
          </w:tcPr>
          <w:p w14:paraId="4AB000A3" w14:textId="5A86553F" w:rsidR="004A0071" w:rsidDel="007125A2" w:rsidRDefault="004A0071" w:rsidP="007125A2">
            <w:pPr>
              <w:pStyle w:val="TableParagraph"/>
              <w:spacing w:line="229" w:lineRule="exact"/>
              <w:jc w:val="center"/>
              <w:rPr>
                <w:ins w:id="1454" w:author="Author"/>
                <w:del w:id="1455" w:author="Author"/>
                <w:rFonts w:ascii="Times New Roman" w:eastAsia="Times New Roman" w:hAnsi="Times New Roman" w:cs="Times New Roman"/>
                <w:sz w:val="20"/>
                <w:szCs w:val="20"/>
              </w:rPr>
            </w:pPr>
            <w:ins w:id="1456" w:author="Author">
              <w:del w:id="1457" w:author="Author">
                <w:r w:rsidDel="007125A2">
                  <w:rPr>
                    <w:rFonts w:ascii="Times New Roman"/>
                    <w:b/>
                    <w:sz w:val="20"/>
                  </w:rPr>
                  <w:delText>COVID-19</w:delText>
                </w:r>
              </w:del>
            </w:ins>
          </w:p>
          <w:p w14:paraId="5D15463A" w14:textId="1C933CC3" w:rsidR="004A0071" w:rsidDel="007125A2" w:rsidRDefault="004A0071" w:rsidP="007125A2">
            <w:pPr>
              <w:pStyle w:val="TableParagraph"/>
              <w:ind w:left="332" w:right="335"/>
              <w:jc w:val="center"/>
              <w:rPr>
                <w:ins w:id="1458" w:author="Author"/>
                <w:del w:id="1459" w:author="Author"/>
                <w:rFonts w:ascii="Times New Roman" w:eastAsia="Times New Roman" w:hAnsi="Times New Roman" w:cs="Times New Roman"/>
                <w:sz w:val="20"/>
                <w:szCs w:val="20"/>
              </w:rPr>
            </w:pPr>
            <w:ins w:id="1460" w:author="Author">
              <w:del w:id="1461" w:author="Author">
                <w:r w:rsidDel="007125A2">
                  <w:rPr>
                    <w:rFonts w:ascii="Times New Roman"/>
                    <w:b/>
                    <w:w w:val="95"/>
                    <w:sz w:val="20"/>
                  </w:rPr>
                  <w:delText>Cases</w:delText>
                </w:r>
                <w:r w:rsidDel="007125A2">
                  <w:rPr>
                    <w:rFonts w:ascii="Times New Roman"/>
                    <w:b/>
                    <w:w w:val="99"/>
                    <w:sz w:val="20"/>
                  </w:rPr>
                  <w:delText xml:space="preserve"> </w:delText>
                </w:r>
                <w:r w:rsidDel="007125A2">
                  <w:rPr>
                    <w:rFonts w:ascii="Times New Roman"/>
                    <w:b/>
                    <w:sz w:val="20"/>
                  </w:rPr>
                  <w:delText>(n)</w:delText>
                </w:r>
              </w:del>
            </w:ins>
          </w:p>
        </w:tc>
        <w:tc>
          <w:tcPr>
            <w:tcW w:w="1258" w:type="dxa"/>
            <w:tcBorders>
              <w:top w:val="single" w:sz="5" w:space="0" w:color="000000"/>
              <w:left w:val="single" w:sz="5" w:space="0" w:color="000000"/>
              <w:bottom w:val="single" w:sz="5" w:space="0" w:color="000000"/>
              <w:right w:val="single" w:sz="5" w:space="0" w:color="000000"/>
            </w:tcBorders>
            <w:shd w:val="clear" w:color="auto" w:fill="F1F1F1"/>
          </w:tcPr>
          <w:p w14:paraId="1434172F" w14:textId="4B111284" w:rsidR="004A0071" w:rsidDel="007125A2" w:rsidRDefault="004A0071" w:rsidP="007125A2">
            <w:pPr>
              <w:pStyle w:val="TableParagraph"/>
              <w:ind w:left="155" w:right="155" w:firstLine="1"/>
              <w:jc w:val="center"/>
              <w:rPr>
                <w:ins w:id="1462" w:author="Author"/>
                <w:del w:id="1463" w:author="Author"/>
                <w:rFonts w:ascii="Times New Roman" w:eastAsia="Times New Roman" w:hAnsi="Times New Roman" w:cs="Times New Roman"/>
                <w:sz w:val="20"/>
                <w:szCs w:val="20"/>
              </w:rPr>
            </w:pPr>
            <w:ins w:id="1464" w:author="Author">
              <w:del w:id="1465" w:author="Author">
                <w:r w:rsidDel="007125A2">
                  <w:rPr>
                    <w:rFonts w:ascii="Times New Roman"/>
                    <w:b/>
                    <w:sz w:val="20"/>
                  </w:rPr>
                  <w:delText>Incidence</w:delText>
                </w:r>
                <w:r w:rsidDel="007125A2">
                  <w:rPr>
                    <w:rFonts w:ascii="Times New Roman"/>
                    <w:b/>
                    <w:spacing w:val="21"/>
                    <w:w w:val="99"/>
                    <w:sz w:val="20"/>
                  </w:rPr>
                  <w:delText xml:space="preserve"> </w:delText>
                </w:r>
                <w:r w:rsidDel="007125A2">
                  <w:rPr>
                    <w:rFonts w:ascii="Times New Roman"/>
                    <w:b/>
                    <w:sz w:val="20"/>
                  </w:rPr>
                  <w:delText>Rate</w:delText>
                </w:r>
                <w:r w:rsidDel="007125A2">
                  <w:rPr>
                    <w:rFonts w:ascii="Times New Roman"/>
                    <w:b/>
                    <w:spacing w:val="-6"/>
                    <w:sz w:val="20"/>
                  </w:rPr>
                  <w:delText xml:space="preserve"> </w:delText>
                </w:r>
                <w:r w:rsidDel="007125A2">
                  <w:rPr>
                    <w:rFonts w:ascii="Times New Roman"/>
                    <w:b/>
                    <w:sz w:val="20"/>
                  </w:rPr>
                  <w:delText>of</w:delText>
                </w:r>
                <w:r w:rsidDel="007125A2">
                  <w:rPr>
                    <w:rFonts w:ascii="Times New Roman"/>
                    <w:b/>
                    <w:spacing w:val="22"/>
                    <w:w w:val="99"/>
                    <w:sz w:val="20"/>
                  </w:rPr>
                  <w:delText xml:space="preserve"> </w:delText>
                </w:r>
                <w:r w:rsidDel="007125A2">
                  <w:rPr>
                    <w:rFonts w:ascii="Times New Roman"/>
                    <w:b/>
                    <w:w w:val="95"/>
                    <w:sz w:val="20"/>
                  </w:rPr>
                  <w:delText>COVID-19</w:delText>
                </w:r>
              </w:del>
            </w:ins>
          </w:p>
          <w:p w14:paraId="2D6A2012" w14:textId="44C2CD21" w:rsidR="004A0071" w:rsidDel="007125A2" w:rsidRDefault="004A0071" w:rsidP="007125A2">
            <w:pPr>
              <w:pStyle w:val="TableParagraph"/>
              <w:ind w:left="227" w:right="225"/>
              <w:jc w:val="center"/>
              <w:rPr>
                <w:ins w:id="1466" w:author="Author"/>
                <w:del w:id="1467" w:author="Author"/>
                <w:rFonts w:ascii="Times New Roman" w:eastAsia="Times New Roman" w:hAnsi="Times New Roman" w:cs="Times New Roman"/>
                <w:sz w:val="20"/>
                <w:szCs w:val="20"/>
              </w:rPr>
            </w:pPr>
            <w:ins w:id="1468" w:author="Author">
              <w:del w:id="1469" w:author="Author">
                <w:r w:rsidDel="007125A2">
                  <w:rPr>
                    <w:rFonts w:ascii="Times New Roman"/>
                    <w:b/>
                    <w:sz w:val="20"/>
                  </w:rPr>
                  <w:delText>per</w:delText>
                </w:r>
                <w:r w:rsidDel="007125A2">
                  <w:rPr>
                    <w:rFonts w:ascii="Times New Roman"/>
                    <w:b/>
                    <w:spacing w:val="-8"/>
                    <w:sz w:val="20"/>
                  </w:rPr>
                  <w:delText xml:space="preserve"> </w:delText>
                </w:r>
                <w:r w:rsidDel="007125A2">
                  <w:rPr>
                    <w:rFonts w:ascii="Times New Roman"/>
                    <w:b/>
                    <w:sz w:val="20"/>
                  </w:rPr>
                  <w:delText>1,000</w:delText>
                </w:r>
                <w:r w:rsidDel="007125A2">
                  <w:rPr>
                    <w:rFonts w:ascii="Times New Roman"/>
                    <w:b/>
                    <w:spacing w:val="25"/>
                    <w:w w:val="99"/>
                    <w:sz w:val="20"/>
                  </w:rPr>
                  <w:delText xml:space="preserve"> </w:delText>
                </w:r>
                <w:r w:rsidDel="007125A2">
                  <w:rPr>
                    <w:rFonts w:ascii="Times New Roman"/>
                    <w:b/>
                    <w:sz w:val="20"/>
                  </w:rPr>
                  <w:delText>Person-</w:delText>
                </w:r>
                <w:r w:rsidDel="007125A2">
                  <w:rPr>
                    <w:rFonts w:ascii="Times New Roman"/>
                    <w:b/>
                    <w:w w:val="99"/>
                    <w:sz w:val="20"/>
                  </w:rPr>
                  <w:delText xml:space="preserve"> </w:delText>
                </w:r>
                <w:r w:rsidDel="007125A2">
                  <w:rPr>
                    <w:rFonts w:ascii="Times New Roman"/>
                    <w:b/>
                    <w:sz w:val="20"/>
                  </w:rPr>
                  <w:delText>Years</w:delText>
                </w:r>
              </w:del>
            </w:ins>
          </w:p>
        </w:tc>
        <w:tc>
          <w:tcPr>
            <w:tcW w:w="1342" w:type="dxa"/>
            <w:vMerge/>
            <w:tcBorders>
              <w:left w:val="single" w:sz="5" w:space="0" w:color="000000"/>
              <w:bottom w:val="single" w:sz="5" w:space="0" w:color="000000"/>
              <w:right w:val="single" w:sz="5" w:space="0" w:color="000000"/>
            </w:tcBorders>
            <w:shd w:val="clear" w:color="auto" w:fill="F1F1F1"/>
          </w:tcPr>
          <w:p w14:paraId="5B5D1CA4" w14:textId="00445218" w:rsidR="004A0071" w:rsidDel="007125A2" w:rsidRDefault="004A0071" w:rsidP="007125A2">
            <w:pPr>
              <w:rPr>
                <w:ins w:id="1470" w:author="Author"/>
                <w:del w:id="1471" w:author="Author"/>
              </w:rPr>
            </w:pPr>
          </w:p>
        </w:tc>
      </w:tr>
      <w:tr w:rsidR="004A0071" w:rsidDel="007125A2" w14:paraId="1F282BD2" w14:textId="5F38E7BB" w:rsidTr="007125A2">
        <w:trPr>
          <w:trHeight w:hRule="exact" w:val="701"/>
          <w:ins w:id="1472" w:author="Author"/>
          <w:del w:id="1473" w:author="Author"/>
        </w:trPr>
        <w:tc>
          <w:tcPr>
            <w:tcW w:w="1061" w:type="dxa"/>
            <w:tcBorders>
              <w:top w:val="single" w:sz="5" w:space="0" w:color="000000"/>
              <w:left w:val="single" w:sz="5" w:space="0" w:color="000000"/>
              <w:bottom w:val="single" w:sz="5" w:space="0" w:color="000000"/>
              <w:right w:val="single" w:sz="5" w:space="0" w:color="000000"/>
            </w:tcBorders>
          </w:tcPr>
          <w:p w14:paraId="675C24FE" w14:textId="2D3F5509" w:rsidR="004A0071" w:rsidDel="007125A2" w:rsidRDefault="004A0071" w:rsidP="007125A2">
            <w:pPr>
              <w:pStyle w:val="TableParagraph"/>
              <w:ind w:left="102" w:right="299"/>
              <w:rPr>
                <w:ins w:id="1474" w:author="Author"/>
                <w:del w:id="1475" w:author="Author"/>
                <w:rFonts w:ascii="Times New Roman" w:eastAsia="Times New Roman" w:hAnsi="Times New Roman" w:cs="Times New Roman"/>
                <w:sz w:val="20"/>
                <w:szCs w:val="20"/>
              </w:rPr>
            </w:pPr>
            <w:ins w:id="1476" w:author="Author">
              <w:del w:id="1477" w:author="Author">
                <w:r w:rsidDel="007125A2">
                  <w:rPr>
                    <w:rFonts w:ascii="Times New Roman"/>
                    <w:b/>
                    <w:w w:val="95"/>
                    <w:sz w:val="20"/>
                  </w:rPr>
                  <w:delText>Overall</w:delText>
                </w:r>
                <w:r w:rsidDel="007125A2">
                  <w:rPr>
                    <w:rFonts w:ascii="Times New Roman"/>
                    <w:b/>
                    <w:spacing w:val="22"/>
                    <w:w w:val="99"/>
                    <w:sz w:val="20"/>
                  </w:rPr>
                  <w:delText xml:space="preserve"> </w:delText>
                </w:r>
                <w:r w:rsidDel="007125A2">
                  <w:rPr>
                    <w:rFonts w:ascii="Times New Roman"/>
                    <w:b/>
                    <w:sz w:val="20"/>
                  </w:rPr>
                  <w:delText>high</w:delText>
                </w:r>
                <w:r w:rsidDel="007125A2">
                  <w:rPr>
                    <w:rFonts w:ascii="Times New Roman"/>
                    <w:b/>
                    <w:w w:val="99"/>
                    <w:sz w:val="20"/>
                  </w:rPr>
                  <w:delText xml:space="preserve"> </w:delText>
                </w:r>
                <w:r w:rsidDel="007125A2">
                  <w:rPr>
                    <w:rFonts w:ascii="Times New Roman"/>
                    <w:b/>
                    <w:spacing w:val="-1"/>
                    <w:sz w:val="20"/>
                  </w:rPr>
                  <w:delText>risk*</w:delText>
                </w:r>
              </w:del>
            </w:ins>
          </w:p>
        </w:tc>
        <w:tc>
          <w:tcPr>
            <w:tcW w:w="938" w:type="dxa"/>
            <w:tcBorders>
              <w:top w:val="single" w:sz="5" w:space="0" w:color="000000"/>
              <w:left w:val="single" w:sz="5" w:space="0" w:color="000000"/>
              <w:bottom w:val="single" w:sz="5" w:space="0" w:color="000000"/>
              <w:right w:val="single" w:sz="5" w:space="0" w:color="000000"/>
            </w:tcBorders>
          </w:tcPr>
          <w:p w14:paraId="550416EA" w14:textId="3AF92DDE" w:rsidR="004A0071" w:rsidDel="007125A2" w:rsidRDefault="004A0071" w:rsidP="007125A2">
            <w:pPr>
              <w:pStyle w:val="TableParagraph"/>
              <w:spacing w:line="229" w:lineRule="exact"/>
              <w:ind w:left="236"/>
              <w:rPr>
                <w:ins w:id="1478" w:author="Author"/>
                <w:del w:id="1479" w:author="Author"/>
                <w:rFonts w:ascii="Times New Roman" w:eastAsia="Times New Roman" w:hAnsi="Times New Roman" w:cs="Times New Roman"/>
                <w:sz w:val="20"/>
                <w:szCs w:val="20"/>
              </w:rPr>
            </w:pPr>
            <w:ins w:id="1480" w:author="Author">
              <w:del w:id="1481" w:author="Author">
                <w:r w:rsidDel="007125A2">
                  <w:rPr>
                    <w:rFonts w:ascii="Times New Roman"/>
                    <w:sz w:val="20"/>
                  </w:rPr>
                  <w:delText>3,116</w:delText>
                </w:r>
              </w:del>
            </w:ins>
          </w:p>
        </w:tc>
        <w:tc>
          <w:tcPr>
            <w:tcW w:w="1215" w:type="dxa"/>
            <w:tcBorders>
              <w:top w:val="single" w:sz="5" w:space="0" w:color="000000"/>
              <w:left w:val="single" w:sz="5" w:space="0" w:color="000000"/>
              <w:bottom w:val="single" w:sz="5" w:space="0" w:color="000000"/>
              <w:right w:val="single" w:sz="5" w:space="0" w:color="000000"/>
            </w:tcBorders>
          </w:tcPr>
          <w:p w14:paraId="18EFE567" w14:textId="27B96489" w:rsidR="004A0071" w:rsidDel="007125A2" w:rsidRDefault="004A0071" w:rsidP="007125A2">
            <w:pPr>
              <w:pStyle w:val="TableParagraph"/>
              <w:spacing w:line="229" w:lineRule="exact"/>
              <w:ind w:right="3"/>
              <w:jc w:val="center"/>
              <w:rPr>
                <w:ins w:id="1482" w:author="Author"/>
                <w:del w:id="1483" w:author="Author"/>
                <w:rFonts w:ascii="Times New Roman" w:eastAsia="Times New Roman" w:hAnsi="Times New Roman" w:cs="Times New Roman"/>
                <w:sz w:val="20"/>
                <w:szCs w:val="20"/>
              </w:rPr>
            </w:pPr>
            <w:ins w:id="1484" w:author="Author">
              <w:del w:id="1485" w:author="Author">
                <w:r w:rsidDel="007125A2">
                  <w:rPr>
                    <w:rFonts w:ascii="Times New Roman"/>
                    <w:sz w:val="20"/>
                  </w:rPr>
                  <w:delText>1</w:delText>
                </w:r>
              </w:del>
            </w:ins>
          </w:p>
        </w:tc>
        <w:tc>
          <w:tcPr>
            <w:tcW w:w="1291" w:type="dxa"/>
            <w:tcBorders>
              <w:top w:val="single" w:sz="5" w:space="0" w:color="000000"/>
              <w:left w:val="single" w:sz="5" w:space="0" w:color="000000"/>
              <w:bottom w:val="single" w:sz="5" w:space="0" w:color="000000"/>
              <w:right w:val="single" w:sz="5" w:space="0" w:color="000000"/>
            </w:tcBorders>
          </w:tcPr>
          <w:p w14:paraId="46406474" w14:textId="13E04C70" w:rsidR="004A0071" w:rsidDel="007125A2" w:rsidRDefault="004A0071" w:rsidP="007125A2">
            <w:pPr>
              <w:pStyle w:val="TableParagraph"/>
              <w:spacing w:line="229" w:lineRule="exact"/>
              <w:ind w:left="414"/>
              <w:rPr>
                <w:ins w:id="1486" w:author="Author"/>
                <w:del w:id="1487" w:author="Author"/>
                <w:rFonts w:ascii="Times New Roman" w:eastAsia="Times New Roman" w:hAnsi="Times New Roman" w:cs="Times New Roman"/>
                <w:sz w:val="20"/>
                <w:szCs w:val="20"/>
              </w:rPr>
            </w:pPr>
            <w:ins w:id="1488" w:author="Author">
              <w:del w:id="1489" w:author="Author">
                <w:r w:rsidDel="007125A2">
                  <w:rPr>
                    <w:rFonts w:ascii="Times New Roman"/>
                    <w:sz w:val="20"/>
                  </w:rPr>
                  <w:delText>1.604</w:delText>
                </w:r>
              </w:del>
            </w:ins>
          </w:p>
        </w:tc>
        <w:tc>
          <w:tcPr>
            <w:tcW w:w="1078" w:type="dxa"/>
            <w:tcBorders>
              <w:top w:val="single" w:sz="5" w:space="0" w:color="000000"/>
              <w:left w:val="single" w:sz="5" w:space="0" w:color="000000"/>
              <w:bottom w:val="single" w:sz="5" w:space="0" w:color="000000"/>
              <w:right w:val="single" w:sz="5" w:space="0" w:color="000000"/>
            </w:tcBorders>
          </w:tcPr>
          <w:p w14:paraId="2F5A8D49" w14:textId="3B6BE050" w:rsidR="004A0071" w:rsidDel="007125A2" w:rsidRDefault="004A0071" w:rsidP="007125A2">
            <w:pPr>
              <w:pStyle w:val="TableParagraph"/>
              <w:spacing w:line="229" w:lineRule="exact"/>
              <w:ind w:left="306"/>
              <w:rPr>
                <w:ins w:id="1490" w:author="Author"/>
                <w:del w:id="1491" w:author="Author"/>
                <w:rFonts w:ascii="Times New Roman" w:eastAsia="Times New Roman" w:hAnsi="Times New Roman" w:cs="Times New Roman"/>
                <w:sz w:val="20"/>
                <w:szCs w:val="20"/>
              </w:rPr>
            </w:pPr>
            <w:ins w:id="1492" w:author="Author">
              <w:del w:id="1493" w:author="Author">
                <w:r w:rsidDel="007125A2">
                  <w:rPr>
                    <w:rFonts w:ascii="Times New Roman"/>
                    <w:sz w:val="20"/>
                  </w:rPr>
                  <w:delText>3,075</w:delText>
                </w:r>
              </w:del>
            </w:ins>
          </w:p>
        </w:tc>
        <w:tc>
          <w:tcPr>
            <w:tcW w:w="1169" w:type="dxa"/>
            <w:tcBorders>
              <w:top w:val="single" w:sz="5" w:space="0" w:color="000000"/>
              <w:left w:val="single" w:sz="5" w:space="0" w:color="000000"/>
              <w:bottom w:val="single" w:sz="5" w:space="0" w:color="000000"/>
              <w:right w:val="single" w:sz="5" w:space="0" w:color="000000"/>
            </w:tcBorders>
          </w:tcPr>
          <w:p w14:paraId="3FEAE683" w14:textId="0BD5F295" w:rsidR="004A0071" w:rsidDel="007125A2" w:rsidRDefault="004A0071" w:rsidP="007125A2">
            <w:pPr>
              <w:pStyle w:val="TableParagraph"/>
              <w:spacing w:line="229" w:lineRule="exact"/>
              <w:ind w:left="2"/>
              <w:jc w:val="center"/>
              <w:rPr>
                <w:ins w:id="1494" w:author="Author"/>
                <w:del w:id="1495" w:author="Author"/>
                <w:rFonts w:ascii="Times New Roman" w:eastAsia="Times New Roman" w:hAnsi="Times New Roman" w:cs="Times New Roman"/>
                <w:sz w:val="20"/>
                <w:szCs w:val="20"/>
              </w:rPr>
            </w:pPr>
            <w:ins w:id="1496" w:author="Author">
              <w:del w:id="1497" w:author="Author">
                <w:r w:rsidDel="007125A2">
                  <w:rPr>
                    <w:rFonts w:ascii="Times New Roman"/>
                    <w:spacing w:val="1"/>
                    <w:sz w:val="20"/>
                  </w:rPr>
                  <w:delText>24</w:delText>
                </w:r>
              </w:del>
            </w:ins>
          </w:p>
        </w:tc>
        <w:tc>
          <w:tcPr>
            <w:tcW w:w="1258" w:type="dxa"/>
            <w:tcBorders>
              <w:top w:val="single" w:sz="5" w:space="0" w:color="000000"/>
              <w:left w:val="single" w:sz="5" w:space="0" w:color="000000"/>
              <w:bottom w:val="single" w:sz="5" w:space="0" w:color="000000"/>
              <w:right w:val="single" w:sz="5" w:space="0" w:color="000000"/>
            </w:tcBorders>
          </w:tcPr>
          <w:p w14:paraId="319A03E3" w14:textId="74E32C1E" w:rsidR="004A0071" w:rsidDel="007125A2" w:rsidRDefault="004A0071" w:rsidP="007125A2">
            <w:pPr>
              <w:pStyle w:val="TableParagraph"/>
              <w:spacing w:line="229" w:lineRule="exact"/>
              <w:ind w:left="346"/>
              <w:rPr>
                <w:ins w:id="1498" w:author="Author"/>
                <w:del w:id="1499" w:author="Author"/>
                <w:rFonts w:ascii="Times New Roman" w:eastAsia="Times New Roman" w:hAnsi="Times New Roman" w:cs="Times New Roman"/>
                <w:sz w:val="20"/>
                <w:szCs w:val="20"/>
              </w:rPr>
            </w:pPr>
            <w:ins w:id="1500" w:author="Author">
              <w:del w:id="1501" w:author="Author">
                <w:r w:rsidDel="007125A2">
                  <w:rPr>
                    <w:rFonts w:ascii="Times New Roman"/>
                    <w:sz w:val="20"/>
                  </w:rPr>
                  <w:delText>39.177</w:delText>
                </w:r>
              </w:del>
            </w:ins>
          </w:p>
        </w:tc>
        <w:tc>
          <w:tcPr>
            <w:tcW w:w="1342" w:type="dxa"/>
            <w:tcBorders>
              <w:top w:val="single" w:sz="5" w:space="0" w:color="000000"/>
              <w:left w:val="single" w:sz="5" w:space="0" w:color="000000"/>
              <w:bottom w:val="single" w:sz="5" w:space="0" w:color="000000"/>
              <w:right w:val="single" w:sz="5" w:space="0" w:color="000000"/>
            </w:tcBorders>
          </w:tcPr>
          <w:p w14:paraId="7C93DC33" w14:textId="5A78ADB1" w:rsidR="004A0071" w:rsidDel="007125A2" w:rsidRDefault="004A0071" w:rsidP="007125A2">
            <w:pPr>
              <w:pStyle w:val="TableParagraph"/>
              <w:spacing w:line="229" w:lineRule="exact"/>
              <w:ind w:right="1"/>
              <w:jc w:val="center"/>
              <w:rPr>
                <w:ins w:id="1502" w:author="Author"/>
                <w:del w:id="1503" w:author="Author"/>
                <w:rFonts w:ascii="Times New Roman" w:eastAsia="Times New Roman" w:hAnsi="Times New Roman" w:cs="Times New Roman"/>
                <w:sz w:val="20"/>
                <w:szCs w:val="20"/>
              </w:rPr>
            </w:pPr>
            <w:ins w:id="1504" w:author="Author">
              <w:del w:id="1505" w:author="Author">
                <w:r w:rsidDel="007125A2">
                  <w:rPr>
                    <w:rFonts w:ascii="Times New Roman"/>
                    <w:sz w:val="20"/>
                  </w:rPr>
                  <w:delText>95.9</w:delText>
                </w:r>
              </w:del>
            </w:ins>
          </w:p>
          <w:p w14:paraId="4F738E55" w14:textId="3CF6B2DF" w:rsidR="004A0071" w:rsidDel="007125A2" w:rsidRDefault="004A0071" w:rsidP="007125A2">
            <w:pPr>
              <w:pStyle w:val="TableParagraph"/>
              <w:jc w:val="center"/>
              <w:rPr>
                <w:ins w:id="1506" w:author="Author"/>
                <w:del w:id="1507" w:author="Author"/>
                <w:rFonts w:ascii="Times New Roman" w:eastAsia="Times New Roman" w:hAnsi="Times New Roman" w:cs="Times New Roman"/>
                <w:sz w:val="20"/>
                <w:szCs w:val="20"/>
              </w:rPr>
            </w:pPr>
            <w:ins w:id="1508" w:author="Author">
              <w:del w:id="1509" w:author="Author">
                <w:r w:rsidDel="007125A2">
                  <w:rPr>
                    <w:rFonts w:ascii="Times New Roman"/>
                    <w:sz w:val="20"/>
                  </w:rPr>
                  <w:delText>(69.7,</w:delText>
                </w:r>
                <w:r w:rsidDel="007125A2">
                  <w:rPr>
                    <w:rFonts w:ascii="Times New Roman"/>
                    <w:spacing w:val="-9"/>
                    <w:sz w:val="20"/>
                  </w:rPr>
                  <w:delText xml:space="preserve"> </w:delText>
                </w:r>
                <w:r w:rsidDel="007125A2">
                  <w:rPr>
                    <w:rFonts w:ascii="Times New Roman"/>
                    <w:sz w:val="20"/>
                  </w:rPr>
                  <w:delText>99.4)</w:delText>
                </w:r>
              </w:del>
            </w:ins>
          </w:p>
        </w:tc>
      </w:tr>
      <w:tr w:rsidR="004A0071" w:rsidDel="007125A2" w14:paraId="1049C9CA" w14:textId="5F357A79" w:rsidTr="007125A2">
        <w:trPr>
          <w:trHeight w:hRule="exact" w:val="699"/>
          <w:ins w:id="1510" w:author="Author"/>
          <w:del w:id="1511" w:author="Author"/>
        </w:trPr>
        <w:tc>
          <w:tcPr>
            <w:tcW w:w="1061" w:type="dxa"/>
            <w:tcBorders>
              <w:top w:val="single" w:sz="5" w:space="0" w:color="000000"/>
              <w:left w:val="single" w:sz="5" w:space="0" w:color="000000"/>
              <w:bottom w:val="single" w:sz="5" w:space="0" w:color="000000"/>
              <w:right w:val="single" w:sz="5" w:space="0" w:color="000000"/>
            </w:tcBorders>
          </w:tcPr>
          <w:p w14:paraId="6325E211" w14:textId="087918A0" w:rsidR="004A0071" w:rsidDel="007125A2" w:rsidRDefault="004A0071" w:rsidP="007125A2">
            <w:pPr>
              <w:pStyle w:val="TableParagraph"/>
              <w:ind w:left="102" w:right="514"/>
              <w:rPr>
                <w:ins w:id="1512" w:author="Author"/>
                <w:del w:id="1513" w:author="Author"/>
                <w:rFonts w:ascii="Times New Roman" w:eastAsia="Times New Roman" w:hAnsi="Times New Roman" w:cs="Times New Roman"/>
                <w:sz w:val="20"/>
                <w:szCs w:val="20"/>
              </w:rPr>
            </w:pPr>
            <w:ins w:id="1514" w:author="Author">
              <w:del w:id="1515" w:author="Author">
                <w:r w:rsidDel="007125A2">
                  <w:rPr>
                    <w:rFonts w:ascii="Times New Roman"/>
                    <w:b/>
                    <w:sz w:val="20"/>
                  </w:rPr>
                  <w:delText>High</w:delText>
                </w:r>
                <w:r w:rsidDel="007125A2">
                  <w:rPr>
                    <w:rFonts w:ascii="Times New Roman"/>
                    <w:b/>
                    <w:w w:val="99"/>
                    <w:sz w:val="20"/>
                  </w:rPr>
                  <w:delText xml:space="preserve"> </w:delText>
                </w:r>
                <w:r w:rsidDel="007125A2">
                  <w:rPr>
                    <w:rFonts w:ascii="Times New Roman"/>
                    <w:b/>
                    <w:spacing w:val="-1"/>
                    <w:sz w:val="20"/>
                  </w:rPr>
                  <w:delText>risk*</w:delText>
                </w:r>
              </w:del>
            </w:ins>
          </w:p>
          <w:p w14:paraId="3F5E8AA8" w14:textId="111828AC" w:rsidR="004A0071" w:rsidDel="007125A2" w:rsidRDefault="004A0071" w:rsidP="007125A2">
            <w:pPr>
              <w:pStyle w:val="TableParagraph"/>
              <w:spacing w:line="227" w:lineRule="exact"/>
              <w:ind w:left="102"/>
              <w:rPr>
                <w:ins w:id="1516" w:author="Author"/>
                <w:del w:id="1517" w:author="Author"/>
                <w:rFonts w:ascii="Times New Roman" w:eastAsia="Times New Roman" w:hAnsi="Times New Roman" w:cs="Times New Roman"/>
                <w:sz w:val="20"/>
                <w:szCs w:val="20"/>
              </w:rPr>
            </w:pPr>
            <w:ins w:id="1518" w:author="Author">
              <w:del w:id="1519" w:author="Author">
                <w:r w:rsidDel="007125A2">
                  <w:rPr>
                    <w:rFonts w:ascii="Times New Roman"/>
                    <w:b/>
                    <w:sz w:val="20"/>
                  </w:rPr>
                  <w:delText>18</w:delText>
                </w:r>
                <w:r w:rsidDel="007125A2">
                  <w:rPr>
                    <w:rFonts w:ascii="Times New Roman"/>
                    <w:b/>
                    <w:spacing w:val="-3"/>
                    <w:sz w:val="20"/>
                  </w:rPr>
                  <w:delText xml:space="preserve"> </w:delText>
                </w:r>
                <w:r w:rsidDel="007125A2">
                  <w:rPr>
                    <w:rFonts w:ascii="Times New Roman"/>
                    <w:b/>
                    <w:sz w:val="20"/>
                  </w:rPr>
                  <w:delText>to</w:delText>
                </w:r>
                <w:r w:rsidDel="007125A2">
                  <w:rPr>
                    <w:rFonts w:ascii="Times New Roman"/>
                    <w:b/>
                    <w:spacing w:val="-4"/>
                    <w:sz w:val="20"/>
                  </w:rPr>
                  <w:delText xml:space="preserve"> </w:delText>
                </w:r>
                <w:r w:rsidDel="007125A2">
                  <w:rPr>
                    <w:rFonts w:ascii="Times New Roman"/>
                    <w:b/>
                    <w:sz w:val="20"/>
                  </w:rPr>
                  <w:delText>&lt;65</w:delText>
                </w:r>
              </w:del>
            </w:ins>
          </w:p>
        </w:tc>
        <w:tc>
          <w:tcPr>
            <w:tcW w:w="938" w:type="dxa"/>
            <w:tcBorders>
              <w:top w:val="single" w:sz="5" w:space="0" w:color="000000"/>
              <w:left w:val="single" w:sz="5" w:space="0" w:color="000000"/>
              <w:bottom w:val="single" w:sz="5" w:space="0" w:color="000000"/>
              <w:right w:val="single" w:sz="5" w:space="0" w:color="000000"/>
            </w:tcBorders>
          </w:tcPr>
          <w:p w14:paraId="28FA18C3" w14:textId="4664DA44" w:rsidR="004A0071" w:rsidDel="007125A2" w:rsidRDefault="004A0071" w:rsidP="007125A2">
            <w:pPr>
              <w:pStyle w:val="TableParagraph"/>
              <w:ind w:left="236"/>
              <w:rPr>
                <w:ins w:id="1520" w:author="Author"/>
                <w:del w:id="1521" w:author="Author"/>
                <w:rFonts w:ascii="Times New Roman" w:eastAsia="Times New Roman" w:hAnsi="Times New Roman" w:cs="Times New Roman"/>
                <w:sz w:val="20"/>
                <w:szCs w:val="20"/>
              </w:rPr>
            </w:pPr>
            <w:ins w:id="1522" w:author="Author">
              <w:del w:id="1523" w:author="Author">
                <w:r w:rsidDel="007125A2">
                  <w:rPr>
                    <w:rFonts w:ascii="Times New Roman"/>
                    <w:sz w:val="20"/>
                  </w:rPr>
                  <w:delText>2,098</w:delText>
                </w:r>
              </w:del>
            </w:ins>
          </w:p>
        </w:tc>
        <w:tc>
          <w:tcPr>
            <w:tcW w:w="1215" w:type="dxa"/>
            <w:tcBorders>
              <w:top w:val="single" w:sz="5" w:space="0" w:color="000000"/>
              <w:left w:val="single" w:sz="5" w:space="0" w:color="000000"/>
              <w:bottom w:val="single" w:sz="5" w:space="0" w:color="000000"/>
              <w:right w:val="single" w:sz="5" w:space="0" w:color="000000"/>
            </w:tcBorders>
          </w:tcPr>
          <w:p w14:paraId="1D94C07E" w14:textId="3CFDFF1A" w:rsidR="004A0071" w:rsidDel="007125A2" w:rsidRDefault="004A0071" w:rsidP="007125A2">
            <w:pPr>
              <w:pStyle w:val="TableParagraph"/>
              <w:ind w:right="3"/>
              <w:jc w:val="center"/>
              <w:rPr>
                <w:ins w:id="1524" w:author="Author"/>
                <w:del w:id="1525" w:author="Author"/>
                <w:rFonts w:ascii="Times New Roman" w:eastAsia="Times New Roman" w:hAnsi="Times New Roman" w:cs="Times New Roman"/>
                <w:sz w:val="20"/>
                <w:szCs w:val="20"/>
              </w:rPr>
            </w:pPr>
            <w:ins w:id="1526" w:author="Author">
              <w:del w:id="1527" w:author="Author">
                <w:r w:rsidDel="007125A2">
                  <w:rPr>
                    <w:rFonts w:ascii="Times New Roman"/>
                    <w:sz w:val="20"/>
                  </w:rPr>
                  <w:delText>1</w:delText>
                </w:r>
              </w:del>
            </w:ins>
          </w:p>
        </w:tc>
        <w:tc>
          <w:tcPr>
            <w:tcW w:w="1291" w:type="dxa"/>
            <w:tcBorders>
              <w:top w:val="single" w:sz="5" w:space="0" w:color="000000"/>
              <w:left w:val="single" w:sz="5" w:space="0" w:color="000000"/>
              <w:bottom w:val="single" w:sz="5" w:space="0" w:color="000000"/>
              <w:right w:val="single" w:sz="5" w:space="0" w:color="000000"/>
            </w:tcBorders>
          </w:tcPr>
          <w:p w14:paraId="6EA95878" w14:textId="14AAAE0B" w:rsidR="004A0071" w:rsidDel="007125A2" w:rsidRDefault="004A0071" w:rsidP="007125A2">
            <w:pPr>
              <w:pStyle w:val="TableParagraph"/>
              <w:ind w:left="414"/>
              <w:rPr>
                <w:ins w:id="1528" w:author="Author"/>
                <w:del w:id="1529" w:author="Author"/>
                <w:rFonts w:ascii="Times New Roman" w:eastAsia="Times New Roman" w:hAnsi="Times New Roman" w:cs="Times New Roman"/>
                <w:sz w:val="20"/>
                <w:szCs w:val="20"/>
              </w:rPr>
            </w:pPr>
            <w:ins w:id="1530" w:author="Author">
              <w:del w:id="1531" w:author="Author">
                <w:r w:rsidDel="007125A2">
                  <w:rPr>
                    <w:rFonts w:ascii="Times New Roman"/>
                    <w:sz w:val="20"/>
                  </w:rPr>
                  <w:delText>2.428</w:delText>
                </w:r>
              </w:del>
            </w:ins>
          </w:p>
        </w:tc>
        <w:tc>
          <w:tcPr>
            <w:tcW w:w="1078" w:type="dxa"/>
            <w:tcBorders>
              <w:top w:val="single" w:sz="5" w:space="0" w:color="000000"/>
              <w:left w:val="single" w:sz="5" w:space="0" w:color="000000"/>
              <w:bottom w:val="single" w:sz="5" w:space="0" w:color="000000"/>
              <w:right w:val="single" w:sz="5" w:space="0" w:color="000000"/>
            </w:tcBorders>
          </w:tcPr>
          <w:p w14:paraId="71B3E45C" w14:textId="1DEFF30C" w:rsidR="004A0071" w:rsidDel="007125A2" w:rsidRDefault="004A0071" w:rsidP="007125A2">
            <w:pPr>
              <w:pStyle w:val="TableParagraph"/>
              <w:ind w:left="306"/>
              <w:rPr>
                <w:ins w:id="1532" w:author="Author"/>
                <w:del w:id="1533" w:author="Author"/>
                <w:rFonts w:ascii="Times New Roman" w:eastAsia="Times New Roman" w:hAnsi="Times New Roman" w:cs="Times New Roman"/>
                <w:sz w:val="20"/>
                <w:szCs w:val="20"/>
              </w:rPr>
            </w:pPr>
            <w:ins w:id="1534" w:author="Author">
              <w:del w:id="1535" w:author="Author">
                <w:r w:rsidDel="007125A2">
                  <w:rPr>
                    <w:rFonts w:ascii="Times New Roman"/>
                    <w:sz w:val="20"/>
                  </w:rPr>
                  <w:delText>2,061</w:delText>
                </w:r>
              </w:del>
            </w:ins>
          </w:p>
        </w:tc>
        <w:tc>
          <w:tcPr>
            <w:tcW w:w="1169" w:type="dxa"/>
            <w:tcBorders>
              <w:top w:val="single" w:sz="5" w:space="0" w:color="000000"/>
              <w:left w:val="single" w:sz="5" w:space="0" w:color="000000"/>
              <w:bottom w:val="single" w:sz="5" w:space="0" w:color="000000"/>
              <w:right w:val="single" w:sz="5" w:space="0" w:color="000000"/>
            </w:tcBorders>
          </w:tcPr>
          <w:p w14:paraId="1D4C8580" w14:textId="0CD83D3E" w:rsidR="004A0071" w:rsidDel="007125A2" w:rsidRDefault="004A0071" w:rsidP="007125A2">
            <w:pPr>
              <w:pStyle w:val="TableParagraph"/>
              <w:ind w:left="2"/>
              <w:jc w:val="center"/>
              <w:rPr>
                <w:ins w:id="1536" w:author="Author"/>
                <w:del w:id="1537" w:author="Author"/>
                <w:rFonts w:ascii="Times New Roman" w:eastAsia="Times New Roman" w:hAnsi="Times New Roman" w:cs="Times New Roman"/>
                <w:sz w:val="20"/>
                <w:szCs w:val="20"/>
              </w:rPr>
            </w:pPr>
            <w:ins w:id="1538" w:author="Author">
              <w:del w:id="1539" w:author="Author">
                <w:r w:rsidDel="007125A2">
                  <w:rPr>
                    <w:rFonts w:ascii="Times New Roman"/>
                    <w:spacing w:val="1"/>
                    <w:sz w:val="20"/>
                  </w:rPr>
                  <w:delText>18</w:delText>
                </w:r>
              </w:del>
            </w:ins>
          </w:p>
        </w:tc>
        <w:tc>
          <w:tcPr>
            <w:tcW w:w="1258" w:type="dxa"/>
            <w:tcBorders>
              <w:top w:val="single" w:sz="5" w:space="0" w:color="000000"/>
              <w:left w:val="single" w:sz="5" w:space="0" w:color="000000"/>
              <w:bottom w:val="single" w:sz="5" w:space="0" w:color="000000"/>
              <w:right w:val="single" w:sz="5" w:space="0" w:color="000000"/>
            </w:tcBorders>
          </w:tcPr>
          <w:p w14:paraId="1BAA3E84" w14:textId="74E22D69" w:rsidR="004A0071" w:rsidDel="007125A2" w:rsidRDefault="004A0071" w:rsidP="007125A2">
            <w:pPr>
              <w:pStyle w:val="TableParagraph"/>
              <w:ind w:left="346"/>
              <w:rPr>
                <w:ins w:id="1540" w:author="Author"/>
                <w:del w:id="1541" w:author="Author"/>
                <w:rFonts w:ascii="Times New Roman" w:eastAsia="Times New Roman" w:hAnsi="Times New Roman" w:cs="Times New Roman"/>
                <w:sz w:val="20"/>
                <w:szCs w:val="20"/>
              </w:rPr>
            </w:pPr>
            <w:ins w:id="1542" w:author="Author">
              <w:del w:id="1543" w:author="Author">
                <w:r w:rsidDel="007125A2">
                  <w:rPr>
                    <w:rFonts w:ascii="Times New Roman"/>
                    <w:sz w:val="20"/>
                  </w:rPr>
                  <w:delText>44.673</w:delText>
                </w:r>
              </w:del>
            </w:ins>
          </w:p>
        </w:tc>
        <w:tc>
          <w:tcPr>
            <w:tcW w:w="1342" w:type="dxa"/>
            <w:tcBorders>
              <w:top w:val="single" w:sz="5" w:space="0" w:color="000000"/>
              <w:left w:val="single" w:sz="5" w:space="0" w:color="000000"/>
              <w:bottom w:val="single" w:sz="5" w:space="0" w:color="000000"/>
              <w:right w:val="single" w:sz="5" w:space="0" w:color="000000"/>
            </w:tcBorders>
          </w:tcPr>
          <w:p w14:paraId="6D2D1E93" w14:textId="084CF69B" w:rsidR="004A0071" w:rsidDel="007125A2" w:rsidRDefault="004A0071" w:rsidP="007125A2">
            <w:pPr>
              <w:pStyle w:val="TableParagraph"/>
              <w:ind w:right="1"/>
              <w:jc w:val="center"/>
              <w:rPr>
                <w:ins w:id="1544" w:author="Author"/>
                <w:del w:id="1545" w:author="Author"/>
                <w:rFonts w:ascii="Times New Roman" w:eastAsia="Times New Roman" w:hAnsi="Times New Roman" w:cs="Times New Roman"/>
                <w:sz w:val="20"/>
                <w:szCs w:val="20"/>
              </w:rPr>
            </w:pPr>
            <w:ins w:id="1546" w:author="Author">
              <w:del w:id="1547" w:author="Author">
                <w:r w:rsidDel="007125A2">
                  <w:rPr>
                    <w:rFonts w:ascii="Times New Roman"/>
                    <w:sz w:val="20"/>
                  </w:rPr>
                  <w:delText>94.6</w:delText>
                </w:r>
              </w:del>
            </w:ins>
          </w:p>
          <w:p w14:paraId="76FAD852" w14:textId="3870ECB4" w:rsidR="004A0071" w:rsidDel="007125A2" w:rsidRDefault="004A0071" w:rsidP="007125A2">
            <w:pPr>
              <w:pStyle w:val="TableParagraph"/>
              <w:jc w:val="center"/>
              <w:rPr>
                <w:ins w:id="1548" w:author="Author"/>
                <w:del w:id="1549" w:author="Author"/>
                <w:rFonts w:ascii="Times New Roman" w:eastAsia="Times New Roman" w:hAnsi="Times New Roman" w:cs="Times New Roman"/>
                <w:sz w:val="20"/>
                <w:szCs w:val="20"/>
              </w:rPr>
            </w:pPr>
            <w:ins w:id="1550" w:author="Author">
              <w:del w:id="1551" w:author="Author">
                <w:r w:rsidDel="007125A2">
                  <w:rPr>
                    <w:rFonts w:ascii="Times New Roman"/>
                    <w:sz w:val="20"/>
                  </w:rPr>
                  <w:delText>(59.4,</w:delText>
                </w:r>
                <w:r w:rsidDel="007125A2">
                  <w:rPr>
                    <w:rFonts w:ascii="Times New Roman"/>
                    <w:spacing w:val="-9"/>
                    <w:sz w:val="20"/>
                  </w:rPr>
                  <w:delText xml:space="preserve"> </w:delText>
                </w:r>
                <w:r w:rsidDel="007125A2">
                  <w:rPr>
                    <w:rFonts w:ascii="Times New Roman"/>
                    <w:sz w:val="20"/>
                  </w:rPr>
                  <w:delText>99.3)</w:delText>
                </w:r>
              </w:del>
            </w:ins>
          </w:p>
        </w:tc>
      </w:tr>
      <w:tr w:rsidR="004A0071" w:rsidDel="007125A2" w14:paraId="5FF604A8" w14:textId="5DEC28FD" w:rsidTr="007125A2">
        <w:trPr>
          <w:trHeight w:hRule="exact" w:val="701"/>
          <w:ins w:id="1552" w:author="Author"/>
          <w:del w:id="1553" w:author="Author"/>
        </w:trPr>
        <w:tc>
          <w:tcPr>
            <w:tcW w:w="1061" w:type="dxa"/>
            <w:tcBorders>
              <w:top w:val="single" w:sz="5" w:space="0" w:color="000000"/>
              <w:left w:val="single" w:sz="5" w:space="0" w:color="000000"/>
              <w:bottom w:val="single" w:sz="5" w:space="0" w:color="000000"/>
              <w:right w:val="single" w:sz="5" w:space="0" w:color="000000"/>
            </w:tcBorders>
          </w:tcPr>
          <w:p w14:paraId="79CEF191" w14:textId="3CA10A39" w:rsidR="004A0071" w:rsidDel="007125A2" w:rsidRDefault="004A0071" w:rsidP="007125A2">
            <w:pPr>
              <w:pStyle w:val="TableParagraph"/>
              <w:ind w:left="102" w:right="206"/>
              <w:rPr>
                <w:ins w:id="1554" w:author="Author"/>
                <w:del w:id="1555" w:author="Author"/>
                <w:rFonts w:ascii="Times New Roman" w:eastAsia="Times New Roman" w:hAnsi="Times New Roman" w:cs="Times New Roman"/>
                <w:sz w:val="20"/>
                <w:szCs w:val="20"/>
              </w:rPr>
            </w:pPr>
            <w:ins w:id="1556" w:author="Author">
              <w:del w:id="1557" w:author="Author">
                <w:r w:rsidDel="007125A2">
                  <w:rPr>
                    <w:rFonts w:ascii="Times New Roman"/>
                    <w:b/>
                    <w:sz w:val="20"/>
                  </w:rPr>
                  <w:delText>Not</w:delText>
                </w:r>
                <w:r w:rsidDel="007125A2">
                  <w:rPr>
                    <w:rFonts w:ascii="Times New Roman"/>
                    <w:b/>
                    <w:spacing w:val="-7"/>
                    <w:sz w:val="20"/>
                  </w:rPr>
                  <w:delText xml:space="preserve"> </w:delText>
                </w:r>
                <w:r w:rsidDel="007125A2">
                  <w:rPr>
                    <w:rFonts w:ascii="Times New Roman"/>
                    <w:b/>
                    <w:sz w:val="20"/>
                  </w:rPr>
                  <w:delText>high</w:delText>
                </w:r>
                <w:r w:rsidDel="007125A2">
                  <w:rPr>
                    <w:rFonts w:ascii="Times New Roman"/>
                    <w:b/>
                    <w:spacing w:val="21"/>
                    <w:w w:val="99"/>
                    <w:sz w:val="20"/>
                  </w:rPr>
                  <w:delText xml:space="preserve"> </w:delText>
                </w:r>
                <w:r w:rsidDel="007125A2">
                  <w:rPr>
                    <w:rFonts w:ascii="Times New Roman"/>
                    <w:b/>
                    <w:spacing w:val="-1"/>
                    <w:sz w:val="20"/>
                  </w:rPr>
                  <w:delText>risk*</w:delText>
                </w:r>
              </w:del>
            </w:ins>
          </w:p>
          <w:p w14:paraId="131647CE" w14:textId="7F02D49C" w:rsidR="004A0071" w:rsidDel="007125A2" w:rsidRDefault="004A0071" w:rsidP="007125A2">
            <w:pPr>
              <w:pStyle w:val="TableParagraph"/>
              <w:spacing w:line="229" w:lineRule="exact"/>
              <w:ind w:left="102"/>
              <w:rPr>
                <w:ins w:id="1558" w:author="Author"/>
                <w:del w:id="1559" w:author="Author"/>
                <w:rFonts w:ascii="Times New Roman" w:eastAsia="Times New Roman" w:hAnsi="Times New Roman" w:cs="Times New Roman"/>
                <w:sz w:val="20"/>
                <w:szCs w:val="20"/>
              </w:rPr>
            </w:pPr>
            <w:ins w:id="1560" w:author="Author">
              <w:del w:id="1561" w:author="Author">
                <w:r w:rsidDel="007125A2">
                  <w:rPr>
                    <w:rFonts w:ascii="Times New Roman"/>
                    <w:b/>
                    <w:sz w:val="20"/>
                  </w:rPr>
                  <w:delText>18</w:delText>
                </w:r>
                <w:r w:rsidDel="007125A2">
                  <w:rPr>
                    <w:rFonts w:ascii="Times New Roman"/>
                    <w:b/>
                    <w:spacing w:val="-3"/>
                    <w:sz w:val="20"/>
                  </w:rPr>
                  <w:delText xml:space="preserve"> </w:delText>
                </w:r>
                <w:r w:rsidDel="007125A2">
                  <w:rPr>
                    <w:rFonts w:ascii="Times New Roman"/>
                    <w:b/>
                    <w:sz w:val="20"/>
                  </w:rPr>
                  <w:delText>to</w:delText>
                </w:r>
                <w:r w:rsidDel="007125A2">
                  <w:rPr>
                    <w:rFonts w:ascii="Times New Roman"/>
                    <w:b/>
                    <w:spacing w:val="-4"/>
                    <w:sz w:val="20"/>
                  </w:rPr>
                  <w:delText xml:space="preserve"> </w:delText>
                </w:r>
                <w:r w:rsidDel="007125A2">
                  <w:rPr>
                    <w:rFonts w:ascii="Times New Roman"/>
                    <w:b/>
                    <w:sz w:val="20"/>
                  </w:rPr>
                  <w:delText>&lt;65</w:delText>
                </w:r>
              </w:del>
            </w:ins>
          </w:p>
        </w:tc>
        <w:tc>
          <w:tcPr>
            <w:tcW w:w="938" w:type="dxa"/>
            <w:tcBorders>
              <w:top w:val="single" w:sz="5" w:space="0" w:color="000000"/>
              <w:left w:val="single" w:sz="5" w:space="0" w:color="000000"/>
              <w:bottom w:val="single" w:sz="5" w:space="0" w:color="000000"/>
              <w:right w:val="single" w:sz="5" w:space="0" w:color="000000"/>
            </w:tcBorders>
          </w:tcPr>
          <w:p w14:paraId="58CD74B0" w14:textId="5A6FF95A" w:rsidR="004A0071" w:rsidDel="007125A2" w:rsidRDefault="004A0071" w:rsidP="007125A2">
            <w:pPr>
              <w:pStyle w:val="TableParagraph"/>
              <w:spacing w:line="229" w:lineRule="exact"/>
              <w:ind w:left="236"/>
              <w:rPr>
                <w:ins w:id="1562" w:author="Author"/>
                <w:del w:id="1563" w:author="Author"/>
                <w:rFonts w:ascii="Times New Roman" w:eastAsia="Times New Roman" w:hAnsi="Times New Roman" w:cs="Times New Roman"/>
                <w:sz w:val="20"/>
                <w:szCs w:val="20"/>
              </w:rPr>
            </w:pPr>
            <w:ins w:id="1564" w:author="Author">
              <w:del w:id="1565" w:author="Author">
                <w:r w:rsidDel="007125A2">
                  <w:rPr>
                    <w:rFonts w:ascii="Times New Roman"/>
                    <w:sz w:val="20"/>
                  </w:rPr>
                  <w:delText>8,309</w:delText>
                </w:r>
              </w:del>
            </w:ins>
          </w:p>
        </w:tc>
        <w:tc>
          <w:tcPr>
            <w:tcW w:w="1215" w:type="dxa"/>
            <w:tcBorders>
              <w:top w:val="single" w:sz="5" w:space="0" w:color="000000"/>
              <w:left w:val="single" w:sz="5" w:space="0" w:color="000000"/>
              <w:bottom w:val="single" w:sz="5" w:space="0" w:color="000000"/>
              <w:right w:val="single" w:sz="5" w:space="0" w:color="000000"/>
            </w:tcBorders>
          </w:tcPr>
          <w:p w14:paraId="5D026F62" w14:textId="4FE87BEF" w:rsidR="004A0071" w:rsidDel="007125A2" w:rsidRDefault="004A0071" w:rsidP="007125A2">
            <w:pPr>
              <w:pStyle w:val="TableParagraph"/>
              <w:spacing w:line="229" w:lineRule="exact"/>
              <w:ind w:right="3"/>
              <w:jc w:val="center"/>
              <w:rPr>
                <w:ins w:id="1566" w:author="Author"/>
                <w:del w:id="1567" w:author="Author"/>
                <w:rFonts w:ascii="Times New Roman" w:eastAsia="Times New Roman" w:hAnsi="Times New Roman" w:cs="Times New Roman"/>
                <w:sz w:val="20"/>
                <w:szCs w:val="20"/>
              </w:rPr>
            </w:pPr>
            <w:ins w:id="1568" w:author="Author">
              <w:del w:id="1569" w:author="Author">
                <w:r w:rsidDel="007125A2">
                  <w:rPr>
                    <w:rFonts w:ascii="Times New Roman"/>
                    <w:sz w:val="20"/>
                  </w:rPr>
                  <w:delText>4</w:delText>
                </w:r>
              </w:del>
            </w:ins>
          </w:p>
        </w:tc>
        <w:tc>
          <w:tcPr>
            <w:tcW w:w="1291" w:type="dxa"/>
            <w:tcBorders>
              <w:top w:val="single" w:sz="5" w:space="0" w:color="000000"/>
              <w:left w:val="single" w:sz="5" w:space="0" w:color="000000"/>
              <w:bottom w:val="single" w:sz="5" w:space="0" w:color="000000"/>
              <w:right w:val="single" w:sz="5" w:space="0" w:color="000000"/>
            </w:tcBorders>
          </w:tcPr>
          <w:p w14:paraId="4177EE93" w14:textId="59C3C7CD" w:rsidR="004A0071" w:rsidDel="007125A2" w:rsidRDefault="004A0071" w:rsidP="007125A2">
            <w:pPr>
              <w:pStyle w:val="TableParagraph"/>
              <w:spacing w:line="229" w:lineRule="exact"/>
              <w:ind w:left="414"/>
              <w:rPr>
                <w:ins w:id="1570" w:author="Author"/>
                <w:del w:id="1571" w:author="Author"/>
                <w:rFonts w:ascii="Times New Roman" w:eastAsia="Times New Roman" w:hAnsi="Times New Roman" w:cs="Times New Roman"/>
                <w:sz w:val="20"/>
                <w:szCs w:val="20"/>
              </w:rPr>
            </w:pPr>
            <w:ins w:id="1572" w:author="Author">
              <w:del w:id="1573" w:author="Author">
                <w:r w:rsidDel="007125A2">
                  <w:rPr>
                    <w:rFonts w:ascii="Times New Roman"/>
                    <w:sz w:val="20"/>
                  </w:rPr>
                  <w:delText>2.524</w:delText>
                </w:r>
              </w:del>
            </w:ins>
          </w:p>
        </w:tc>
        <w:tc>
          <w:tcPr>
            <w:tcW w:w="1078" w:type="dxa"/>
            <w:tcBorders>
              <w:top w:val="single" w:sz="5" w:space="0" w:color="000000"/>
              <w:left w:val="single" w:sz="5" w:space="0" w:color="000000"/>
              <w:bottom w:val="single" w:sz="5" w:space="0" w:color="000000"/>
              <w:right w:val="single" w:sz="5" w:space="0" w:color="000000"/>
            </w:tcBorders>
          </w:tcPr>
          <w:p w14:paraId="31084D6D" w14:textId="6FDEF05C" w:rsidR="004A0071" w:rsidDel="007125A2" w:rsidRDefault="004A0071" w:rsidP="007125A2">
            <w:pPr>
              <w:pStyle w:val="TableParagraph"/>
              <w:spacing w:line="229" w:lineRule="exact"/>
              <w:ind w:left="306"/>
              <w:rPr>
                <w:ins w:id="1574" w:author="Author"/>
                <w:del w:id="1575" w:author="Author"/>
                <w:rFonts w:ascii="Times New Roman" w:eastAsia="Times New Roman" w:hAnsi="Times New Roman" w:cs="Times New Roman"/>
                <w:sz w:val="20"/>
                <w:szCs w:val="20"/>
              </w:rPr>
            </w:pPr>
            <w:ins w:id="1576" w:author="Author">
              <w:del w:id="1577" w:author="Author">
                <w:r w:rsidDel="007125A2">
                  <w:rPr>
                    <w:rFonts w:ascii="Times New Roman"/>
                    <w:sz w:val="20"/>
                  </w:rPr>
                  <w:delText>8,323</w:delText>
                </w:r>
              </w:del>
            </w:ins>
          </w:p>
        </w:tc>
        <w:tc>
          <w:tcPr>
            <w:tcW w:w="1169" w:type="dxa"/>
            <w:tcBorders>
              <w:top w:val="single" w:sz="5" w:space="0" w:color="000000"/>
              <w:left w:val="single" w:sz="5" w:space="0" w:color="000000"/>
              <w:bottom w:val="single" w:sz="5" w:space="0" w:color="000000"/>
              <w:right w:val="single" w:sz="5" w:space="0" w:color="000000"/>
            </w:tcBorders>
          </w:tcPr>
          <w:p w14:paraId="268F2824" w14:textId="6A29E9DE" w:rsidR="004A0071" w:rsidDel="007125A2" w:rsidRDefault="004A0071" w:rsidP="007125A2">
            <w:pPr>
              <w:pStyle w:val="TableParagraph"/>
              <w:spacing w:line="229" w:lineRule="exact"/>
              <w:ind w:left="2"/>
              <w:jc w:val="center"/>
              <w:rPr>
                <w:ins w:id="1578" w:author="Author"/>
                <w:del w:id="1579" w:author="Author"/>
                <w:rFonts w:ascii="Times New Roman" w:eastAsia="Times New Roman" w:hAnsi="Times New Roman" w:cs="Times New Roman"/>
                <w:sz w:val="20"/>
                <w:szCs w:val="20"/>
              </w:rPr>
            </w:pPr>
            <w:ins w:id="1580" w:author="Author">
              <w:del w:id="1581" w:author="Author">
                <w:r w:rsidDel="007125A2">
                  <w:rPr>
                    <w:rFonts w:ascii="Times New Roman"/>
                    <w:spacing w:val="1"/>
                    <w:sz w:val="20"/>
                  </w:rPr>
                  <w:delText>57</w:delText>
                </w:r>
              </w:del>
            </w:ins>
          </w:p>
        </w:tc>
        <w:tc>
          <w:tcPr>
            <w:tcW w:w="1258" w:type="dxa"/>
            <w:tcBorders>
              <w:top w:val="single" w:sz="5" w:space="0" w:color="000000"/>
              <w:left w:val="single" w:sz="5" w:space="0" w:color="000000"/>
              <w:bottom w:val="single" w:sz="5" w:space="0" w:color="000000"/>
              <w:right w:val="single" w:sz="5" w:space="0" w:color="000000"/>
            </w:tcBorders>
          </w:tcPr>
          <w:p w14:paraId="5D03A2E0" w14:textId="7AA55183" w:rsidR="004A0071" w:rsidDel="007125A2" w:rsidRDefault="004A0071" w:rsidP="007125A2">
            <w:pPr>
              <w:pStyle w:val="TableParagraph"/>
              <w:spacing w:line="229" w:lineRule="exact"/>
              <w:ind w:left="346"/>
              <w:rPr>
                <w:ins w:id="1582" w:author="Author"/>
                <w:del w:id="1583" w:author="Author"/>
                <w:rFonts w:ascii="Times New Roman" w:eastAsia="Times New Roman" w:hAnsi="Times New Roman" w:cs="Times New Roman"/>
                <w:sz w:val="20"/>
                <w:szCs w:val="20"/>
              </w:rPr>
            </w:pPr>
            <w:ins w:id="1584" w:author="Author">
              <w:del w:id="1585" w:author="Author">
                <w:r w:rsidDel="007125A2">
                  <w:rPr>
                    <w:rFonts w:ascii="Times New Roman"/>
                    <w:sz w:val="20"/>
                  </w:rPr>
                  <w:delText>36.034</w:delText>
                </w:r>
              </w:del>
            </w:ins>
          </w:p>
        </w:tc>
        <w:tc>
          <w:tcPr>
            <w:tcW w:w="1342" w:type="dxa"/>
            <w:tcBorders>
              <w:top w:val="single" w:sz="5" w:space="0" w:color="000000"/>
              <w:left w:val="single" w:sz="5" w:space="0" w:color="000000"/>
              <w:bottom w:val="single" w:sz="5" w:space="0" w:color="000000"/>
              <w:right w:val="single" w:sz="5" w:space="0" w:color="000000"/>
            </w:tcBorders>
          </w:tcPr>
          <w:p w14:paraId="6F8C553F" w14:textId="15713453" w:rsidR="004A0071" w:rsidDel="007125A2" w:rsidRDefault="004A0071" w:rsidP="007125A2">
            <w:pPr>
              <w:pStyle w:val="TableParagraph"/>
              <w:spacing w:line="229" w:lineRule="exact"/>
              <w:ind w:right="1"/>
              <w:jc w:val="center"/>
              <w:rPr>
                <w:ins w:id="1586" w:author="Author"/>
                <w:del w:id="1587" w:author="Author"/>
                <w:rFonts w:ascii="Times New Roman" w:eastAsia="Times New Roman" w:hAnsi="Times New Roman" w:cs="Times New Roman"/>
                <w:sz w:val="20"/>
                <w:szCs w:val="20"/>
              </w:rPr>
            </w:pPr>
            <w:ins w:id="1588" w:author="Author">
              <w:del w:id="1589" w:author="Author">
                <w:r w:rsidDel="007125A2">
                  <w:rPr>
                    <w:rFonts w:ascii="Times New Roman"/>
                    <w:sz w:val="20"/>
                  </w:rPr>
                  <w:delText>93.0</w:delText>
                </w:r>
              </w:del>
            </w:ins>
          </w:p>
          <w:p w14:paraId="75AF44F9" w14:textId="5A85E698" w:rsidR="004A0071" w:rsidDel="007125A2" w:rsidRDefault="004A0071" w:rsidP="007125A2">
            <w:pPr>
              <w:pStyle w:val="TableParagraph"/>
              <w:jc w:val="center"/>
              <w:rPr>
                <w:ins w:id="1590" w:author="Author"/>
                <w:del w:id="1591" w:author="Author"/>
                <w:rFonts w:ascii="Times New Roman" w:eastAsia="Times New Roman" w:hAnsi="Times New Roman" w:cs="Times New Roman"/>
                <w:sz w:val="20"/>
                <w:szCs w:val="20"/>
              </w:rPr>
            </w:pPr>
            <w:ins w:id="1592" w:author="Author">
              <w:del w:id="1593" w:author="Author">
                <w:r w:rsidDel="007125A2">
                  <w:rPr>
                    <w:rFonts w:ascii="Times New Roman"/>
                    <w:sz w:val="20"/>
                  </w:rPr>
                  <w:delText>(80.8,</w:delText>
                </w:r>
                <w:r w:rsidDel="007125A2">
                  <w:rPr>
                    <w:rFonts w:ascii="Times New Roman"/>
                    <w:spacing w:val="-8"/>
                    <w:sz w:val="20"/>
                  </w:rPr>
                  <w:delText xml:space="preserve"> </w:delText>
                </w:r>
                <w:r w:rsidDel="007125A2">
                  <w:rPr>
                    <w:rFonts w:ascii="Times New Roman"/>
                    <w:sz w:val="20"/>
                  </w:rPr>
                  <w:delText>97.5)</w:delText>
                </w:r>
              </w:del>
            </w:ins>
          </w:p>
        </w:tc>
      </w:tr>
      <w:tr w:rsidR="004A0071" w:rsidDel="007125A2" w14:paraId="0C4AC57A" w14:textId="2DF81683" w:rsidTr="007125A2">
        <w:trPr>
          <w:trHeight w:hRule="exact" w:val="470"/>
          <w:ins w:id="1594" w:author="Author"/>
          <w:del w:id="1595" w:author="Author"/>
        </w:trPr>
        <w:tc>
          <w:tcPr>
            <w:tcW w:w="1061" w:type="dxa"/>
            <w:tcBorders>
              <w:top w:val="single" w:sz="5" w:space="0" w:color="000000"/>
              <w:left w:val="single" w:sz="5" w:space="0" w:color="000000"/>
              <w:bottom w:val="single" w:sz="5" w:space="0" w:color="000000"/>
              <w:right w:val="single" w:sz="5" w:space="0" w:color="000000"/>
            </w:tcBorders>
          </w:tcPr>
          <w:p w14:paraId="7C1D9923" w14:textId="75ED1181" w:rsidR="004A0071" w:rsidDel="007125A2" w:rsidRDefault="004A0071" w:rsidP="007125A2">
            <w:pPr>
              <w:pStyle w:val="TableParagraph"/>
              <w:spacing w:line="229" w:lineRule="exact"/>
              <w:ind w:left="102"/>
              <w:rPr>
                <w:ins w:id="1596" w:author="Author"/>
                <w:del w:id="1597" w:author="Author"/>
                <w:rFonts w:ascii="Times New Roman" w:eastAsia="Times New Roman" w:hAnsi="Times New Roman" w:cs="Times New Roman"/>
                <w:sz w:val="20"/>
                <w:szCs w:val="20"/>
              </w:rPr>
            </w:pPr>
            <w:ins w:id="1598" w:author="Author">
              <w:del w:id="1599" w:author="Author">
                <w:r w:rsidDel="007125A2">
                  <w:rPr>
                    <w:rFonts w:ascii="Times New Roman"/>
                    <w:b/>
                    <w:spacing w:val="-1"/>
                    <w:sz w:val="20"/>
                  </w:rPr>
                  <w:delText>Females</w:delText>
                </w:r>
              </w:del>
            </w:ins>
          </w:p>
        </w:tc>
        <w:tc>
          <w:tcPr>
            <w:tcW w:w="938" w:type="dxa"/>
            <w:tcBorders>
              <w:top w:val="single" w:sz="5" w:space="0" w:color="000000"/>
              <w:left w:val="single" w:sz="5" w:space="0" w:color="000000"/>
              <w:bottom w:val="single" w:sz="5" w:space="0" w:color="000000"/>
              <w:right w:val="single" w:sz="5" w:space="0" w:color="000000"/>
            </w:tcBorders>
          </w:tcPr>
          <w:p w14:paraId="1688DA70" w14:textId="0D919E22" w:rsidR="004A0071" w:rsidDel="007125A2" w:rsidRDefault="004A0071" w:rsidP="007125A2">
            <w:pPr>
              <w:pStyle w:val="TableParagraph"/>
              <w:spacing w:line="229" w:lineRule="exact"/>
              <w:ind w:left="236"/>
              <w:rPr>
                <w:ins w:id="1600" w:author="Author"/>
                <w:del w:id="1601" w:author="Author"/>
                <w:rFonts w:ascii="Times New Roman" w:eastAsia="Times New Roman" w:hAnsi="Times New Roman" w:cs="Times New Roman"/>
                <w:sz w:val="20"/>
                <w:szCs w:val="20"/>
              </w:rPr>
            </w:pPr>
            <w:ins w:id="1602" w:author="Author">
              <w:del w:id="1603" w:author="Author">
                <w:r w:rsidDel="007125A2">
                  <w:rPr>
                    <w:rFonts w:ascii="Times New Roman"/>
                    <w:sz w:val="20"/>
                  </w:rPr>
                  <w:delText>6,661</w:delText>
                </w:r>
              </w:del>
            </w:ins>
          </w:p>
        </w:tc>
        <w:tc>
          <w:tcPr>
            <w:tcW w:w="1215" w:type="dxa"/>
            <w:tcBorders>
              <w:top w:val="single" w:sz="5" w:space="0" w:color="000000"/>
              <w:left w:val="single" w:sz="5" w:space="0" w:color="000000"/>
              <w:bottom w:val="single" w:sz="5" w:space="0" w:color="000000"/>
              <w:right w:val="single" w:sz="5" w:space="0" w:color="000000"/>
            </w:tcBorders>
          </w:tcPr>
          <w:p w14:paraId="1B30C4F2" w14:textId="21A06E18" w:rsidR="004A0071" w:rsidDel="007125A2" w:rsidRDefault="004A0071" w:rsidP="007125A2">
            <w:pPr>
              <w:pStyle w:val="TableParagraph"/>
              <w:spacing w:line="229" w:lineRule="exact"/>
              <w:ind w:right="3"/>
              <w:jc w:val="center"/>
              <w:rPr>
                <w:ins w:id="1604" w:author="Author"/>
                <w:del w:id="1605" w:author="Author"/>
                <w:rFonts w:ascii="Times New Roman" w:eastAsia="Times New Roman" w:hAnsi="Times New Roman" w:cs="Times New Roman"/>
                <w:sz w:val="20"/>
                <w:szCs w:val="20"/>
              </w:rPr>
            </w:pPr>
            <w:ins w:id="1606" w:author="Author">
              <w:del w:id="1607" w:author="Author">
                <w:r w:rsidDel="007125A2">
                  <w:rPr>
                    <w:rFonts w:ascii="Times New Roman"/>
                    <w:sz w:val="20"/>
                  </w:rPr>
                  <w:delText>3</w:delText>
                </w:r>
              </w:del>
            </w:ins>
          </w:p>
        </w:tc>
        <w:tc>
          <w:tcPr>
            <w:tcW w:w="1291" w:type="dxa"/>
            <w:tcBorders>
              <w:top w:val="single" w:sz="5" w:space="0" w:color="000000"/>
              <w:left w:val="single" w:sz="5" w:space="0" w:color="000000"/>
              <w:bottom w:val="single" w:sz="5" w:space="0" w:color="000000"/>
              <w:right w:val="single" w:sz="5" w:space="0" w:color="000000"/>
            </w:tcBorders>
          </w:tcPr>
          <w:p w14:paraId="39002B9E" w14:textId="45BC269A" w:rsidR="004A0071" w:rsidDel="007125A2" w:rsidRDefault="004A0071" w:rsidP="007125A2">
            <w:pPr>
              <w:pStyle w:val="TableParagraph"/>
              <w:spacing w:line="229" w:lineRule="exact"/>
              <w:ind w:left="414"/>
              <w:rPr>
                <w:ins w:id="1608" w:author="Author"/>
                <w:del w:id="1609" w:author="Author"/>
                <w:rFonts w:ascii="Times New Roman" w:eastAsia="Times New Roman" w:hAnsi="Times New Roman" w:cs="Times New Roman"/>
                <w:sz w:val="20"/>
                <w:szCs w:val="20"/>
              </w:rPr>
            </w:pPr>
            <w:ins w:id="1610" w:author="Author">
              <w:del w:id="1611" w:author="Author">
                <w:r w:rsidDel="007125A2">
                  <w:rPr>
                    <w:rFonts w:ascii="Times New Roman"/>
                    <w:sz w:val="20"/>
                  </w:rPr>
                  <w:delText>2.271</w:delText>
                </w:r>
              </w:del>
            </w:ins>
          </w:p>
        </w:tc>
        <w:tc>
          <w:tcPr>
            <w:tcW w:w="1078" w:type="dxa"/>
            <w:tcBorders>
              <w:top w:val="single" w:sz="5" w:space="0" w:color="000000"/>
              <w:left w:val="single" w:sz="5" w:space="0" w:color="000000"/>
              <w:bottom w:val="single" w:sz="5" w:space="0" w:color="000000"/>
              <w:right w:val="single" w:sz="5" w:space="0" w:color="000000"/>
            </w:tcBorders>
          </w:tcPr>
          <w:p w14:paraId="56960C9C" w14:textId="50EB6BA5" w:rsidR="004A0071" w:rsidDel="007125A2" w:rsidRDefault="004A0071" w:rsidP="007125A2">
            <w:pPr>
              <w:pStyle w:val="TableParagraph"/>
              <w:spacing w:line="229" w:lineRule="exact"/>
              <w:ind w:left="306"/>
              <w:rPr>
                <w:ins w:id="1612" w:author="Author"/>
                <w:del w:id="1613" w:author="Author"/>
                <w:rFonts w:ascii="Times New Roman" w:eastAsia="Times New Roman" w:hAnsi="Times New Roman" w:cs="Times New Roman"/>
                <w:sz w:val="20"/>
                <w:szCs w:val="20"/>
              </w:rPr>
            </w:pPr>
            <w:ins w:id="1614" w:author="Author">
              <w:del w:id="1615" w:author="Author">
                <w:r w:rsidDel="007125A2">
                  <w:rPr>
                    <w:rFonts w:ascii="Times New Roman"/>
                    <w:sz w:val="20"/>
                  </w:rPr>
                  <w:delText>6,514</w:delText>
                </w:r>
              </w:del>
            </w:ins>
          </w:p>
        </w:tc>
        <w:tc>
          <w:tcPr>
            <w:tcW w:w="1169" w:type="dxa"/>
            <w:tcBorders>
              <w:top w:val="single" w:sz="5" w:space="0" w:color="000000"/>
              <w:left w:val="single" w:sz="5" w:space="0" w:color="000000"/>
              <w:bottom w:val="single" w:sz="5" w:space="0" w:color="000000"/>
              <w:right w:val="single" w:sz="5" w:space="0" w:color="000000"/>
            </w:tcBorders>
          </w:tcPr>
          <w:p w14:paraId="556EB00F" w14:textId="396A7DF5" w:rsidR="004A0071" w:rsidDel="007125A2" w:rsidRDefault="004A0071" w:rsidP="007125A2">
            <w:pPr>
              <w:pStyle w:val="TableParagraph"/>
              <w:spacing w:line="229" w:lineRule="exact"/>
              <w:ind w:left="2"/>
              <w:jc w:val="center"/>
              <w:rPr>
                <w:ins w:id="1616" w:author="Author"/>
                <w:del w:id="1617" w:author="Author"/>
                <w:rFonts w:ascii="Times New Roman" w:eastAsia="Times New Roman" w:hAnsi="Times New Roman" w:cs="Times New Roman"/>
                <w:sz w:val="20"/>
                <w:szCs w:val="20"/>
              </w:rPr>
            </w:pPr>
            <w:ins w:id="1618" w:author="Author">
              <w:del w:id="1619" w:author="Author">
                <w:r w:rsidDel="007125A2">
                  <w:rPr>
                    <w:rFonts w:ascii="Times New Roman"/>
                    <w:spacing w:val="1"/>
                    <w:sz w:val="20"/>
                  </w:rPr>
                  <w:delText>45</w:delText>
                </w:r>
              </w:del>
            </w:ins>
          </w:p>
        </w:tc>
        <w:tc>
          <w:tcPr>
            <w:tcW w:w="1258" w:type="dxa"/>
            <w:tcBorders>
              <w:top w:val="single" w:sz="5" w:space="0" w:color="000000"/>
              <w:left w:val="single" w:sz="5" w:space="0" w:color="000000"/>
              <w:bottom w:val="single" w:sz="5" w:space="0" w:color="000000"/>
              <w:right w:val="single" w:sz="5" w:space="0" w:color="000000"/>
            </w:tcBorders>
          </w:tcPr>
          <w:p w14:paraId="1265252A" w14:textId="4A09CC75" w:rsidR="004A0071" w:rsidDel="007125A2" w:rsidRDefault="004A0071" w:rsidP="007125A2">
            <w:pPr>
              <w:pStyle w:val="TableParagraph"/>
              <w:spacing w:line="229" w:lineRule="exact"/>
              <w:ind w:left="346"/>
              <w:rPr>
                <w:ins w:id="1620" w:author="Author"/>
                <w:del w:id="1621" w:author="Author"/>
                <w:rFonts w:ascii="Times New Roman" w:eastAsia="Times New Roman" w:hAnsi="Times New Roman" w:cs="Times New Roman"/>
                <w:sz w:val="20"/>
                <w:szCs w:val="20"/>
              </w:rPr>
            </w:pPr>
            <w:ins w:id="1622" w:author="Author">
              <w:del w:id="1623" w:author="Author">
                <w:r w:rsidDel="007125A2">
                  <w:rPr>
                    <w:rFonts w:ascii="Times New Roman"/>
                    <w:sz w:val="20"/>
                  </w:rPr>
                  <w:delText>34.991</w:delText>
                </w:r>
              </w:del>
            </w:ins>
          </w:p>
        </w:tc>
        <w:tc>
          <w:tcPr>
            <w:tcW w:w="1342" w:type="dxa"/>
            <w:tcBorders>
              <w:top w:val="single" w:sz="5" w:space="0" w:color="000000"/>
              <w:left w:val="single" w:sz="5" w:space="0" w:color="000000"/>
              <w:bottom w:val="single" w:sz="5" w:space="0" w:color="000000"/>
              <w:right w:val="single" w:sz="5" w:space="0" w:color="000000"/>
            </w:tcBorders>
          </w:tcPr>
          <w:p w14:paraId="4D4F7D72" w14:textId="06F19F2F" w:rsidR="004A0071" w:rsidDel="007125A2" w:rsidRDefault="004A0071" w:rsidP="007125A2">
            <w:pPr>
              <w:pStyle w:val="TableParagraph"/>
              <w:spacing w:line="229" w:lineRule="exact"/>
              <w:ind w:right="1"/>
              <w:jc w:val="center"/>
              <w:rPr>
                <w:ins w:id="1624" w:author="Author"/>
                <w:del w:id="1625" w:author="Author"/>
                <w:rFonts w:ascii="Times New Roman" w:eastAsia="Times New Roman" w:hAnsi="Times New Roman" w:cs="Times New Roman"/>
                <w:sz w:val="20"/>
                <w:szCs w:val="20"/>
              </w:rPr>
            </w:pPr>
            <w:ins w:id="1626" w:author="Author">
              <w:del w:id="1627" w:author="Author">
                <w:r w:rsidDel="007125A2">
                  <w:rPr>
                    <w:rFonts w:ascii="Times New Roman"/>
                    <w:sz w:val="20"/>
                  </w:rPr>
                  <w:delText>93.5</w:delText>
                </w:r>
              </w:del>
            </w:ins>
          </w:p>
          <w:p w14:paraId="7D8C594C" w14:textId="2C8CBB3E" w:rsidR="004A0071" w:rsidDel="007125A2" w:rsidRDefault="004A0071" w:rsidP="007125A2">
            <w:pPr>
              <w:pStyle w:val="TableParagraph"/>
              <w:spacing w:line="229" w:lineRule="exact"/>
              <w:jc w:val="center"/>
              <w:rPr>
                <w:ins w:id="1628" w:author="Author"/>
                <w:del w:id="1629" w:author="Author"/>
                <w:rFonts w:ascii="Times New Roman" w:eastAsia="Times New Roman" w:hAnsi="Times New Roman" w:cs="Times New Roman"/>
                <w:sz w:val="20"/>
                <w:szCs w:val="20"/>
              </w:rPr>
            </w:pPr>
            <w:ins w:id="1630" w:author="Author">
              <w:del w:id="1631" w:author="Author">
                <w:r w:rsidDel="007125A2">
                  <w:rPr>
                    <w:rFonts w:ascii="Times New Roman"/>
                    <w:sz w:val="20"/>
                  </w:rPr>
                  <w:delText>(79.2,</w:delText>
                </w:r>
                <w:r w:rsidDel="007125A2">
                  <w:rPr>
                    <w:rFonts w:ascii="Times New Roman"/>
                    <w:spacing w:val="-8"/>
                    <w:sz w:val="20"/>
                  </w:rPr>
                  <w:delText xml:space="preserve"> </w:delText>
                </w:r>
                <w:r w:rsidDel="007125A2">
                  <w:rPr>
                    <w:rFonts w:ascii="Times New Roman"/>
                    <w:sz w:val="20"/>
                  </w:rPr>
                  <w:delText>98.0)</w:delText>
                </w:r>
              </w:del>
            </w:ins>
          </w:p>
        </w:tc>
      </w:tr>
      <w:tr w:rsidR="004A0071" w:rsidDel="007125A2" w14:paraId="211C4A30" w14:textId="0ACD6016" w:rsidTr="007125A2">
        <w:trPr>
          <w:trHeight w:hRule="exact" w:val="470"/>
          <w:ins w:id="1632" w:author="Author"/>
          <w:del w:id="1633" w:author="Author"/>
        </w:trPr>
        <w:tc>
          <w:tcPr>
            <w:tcW w:w="1061" w:type="dxa"/>
            <w:tcBorders>
              <w:top w:val="single" w:sz="5" w:space="0" w:color="000000"/>
              <w:left w:val="single" w:sz="5" w:space="0" w:color="000000"/>
              <w:bottom w:val="single" w:sz="5" w:space="0" w:color="000000"/>
              <w:right w:val="single" w:sz="5" w:space="0" w:color="000000"/>
            </w:tcBorders>
          </w:tcPr>
          <w:p w14:paraId="2B869F61" w14:textId="6ED7C94C" w:rsidR="004A0071" w:rsidDel="007125A2" w:rsidRDefault="004A0071" w:rsidP="007125A2">
            <w:pPr>
              <w:pStyle w:val="TableParagraph"/>
              <w:spacing w:line="229" w:lineRule="exact"/>
              <w:ind w:left="102"/>
              <w:rPr>
                <w:ins w:id="1634" w:author="Author"/>
                <w:del w:id="1635" w:author="Author"/>
                <w:rFonts w:ascii="Times New Roman" w:eastAsia="Times New Roman" w:hAnsi="Times New Roman" w:cs="Times New Roman"/>
                <w:sz w:val="20"/>
                <w:szCs w:val="20"/>
              </w:rPr>
            </w:pPr>
            <w:ins w:id="1636" w:author="Author">
              <w:del w:id="1637" w:author="Author">
                <w:r w:rsidDel="007125A2">
                  <w:rPr>
                    <w:rFonts w:ascii="Times New Roman"/>
                    <w:b/>
                    <w:sz w:val="20"/>
                  </w:rPr>
                  <w:delText>Males</w:delText>
                </w:r>
              </w:del>
            </w:ins>
          </w:p>
        </w:tc>
        <w:tc>
          <w:tcPr>
            <w:tcW w:w="938" w:type="dxa"/>
            <w:tcBorders>
              <w:top w:val="single" w:sz="5" w:space="0" w:color="000000"/>
              <w:left w:val="single" w:sz="5" w:space="0" w:color="000000"/>
              <w:bottom w:val="single" w:sz="5" w:space="0" w:color="000000"/>
              <w:right w:val="single" w:sz="5" w:space="0" w:color="000000"/>
            </w:tcBorders>
          </w:tcPr>
          <w:p w14:paraId="669D1FB5" w14:textId="6029DE45" w:rsidR="004A0071" w:rsidDel="007125A2" w:rsidRDefault="004A0071" w:rsidP="007125A2">
            <w:pPr>
              <w:pStyle w:val="TableParagraph"/>
              <w:spacing w:line="229" w:lineRule="exact"/>
              <w:ind w:left="236"/>
              <w:rPr>
                <w:ins w:id="1638" w:author="Author"/>
                <w:del w:id="1639" w:author="Author"/>
                <w:rFonts w:ascii="Times New Roman" w:eastAsia="Times New Roman" w:hAnsi="Times New Roman" w:cs="Times New Roman"/>
                <w:sz w:val="20"/>
                <w:szCs w:val="20"/>
              </w:rPr>
            </w:pPr>
            <w:ins w:id="1640" w:author="Author">
              <w:del w:id="1641" w:author="Author">
                <w:r w:rsidDel="007125A2">
                  <w:rPr>
                    <w:rFonts w:ascii="Times New Roman"/>
                    <w:sz w:val="20"/>
                  </w:rPr>
                  <w:delText>7,273</w:delText>
                </w:r>
              </w:del>
            </w:ins>
          </w:p>
        </w:tc>
        <w:tc>
          <w:tcPr>
            <w:tcW w:w="1215" w:type="dxa"/>
            <w:tcBorders>
              <w:top w:val="single" w:sz="5" w:space="0" w:color="000000"/>
              <w:left w:val="single" w:sz="5" w:space="0" w:color="000000"/>
              <w:bottom w:val="single" w:sz="5" w:space="0" w:color="000000"/>
              <w:right w:val="single" w:sz="5" w:space="0" w:color="000000"/>
            </w:tcBorders>
          </w:tcPr>
          <w:p w14:paraId="34D649EE" w14:textId="720DD698" w:rsidR="004A0071" w:rsidDel="007125A2" w:rsidRDefault="004A0071" w:rsidP="007125A2">
            <w:pPr>
              <w:pStyle w:val="TableParagraph"/>
              <w:spacing w:line="229" w:lineRule="exact"/>
              <w:ind w:right="3"/>
              <w:jc w:val="center"/>
              <w:rPr>
                <w:ins w:id="1642" w:author="Author"/>
                <w:del w:id="1643" w:author="Author"/>
                <w:rFonts w:ascii="Times New Roman" w:eastAsia="Times New Roman" w:hAnsi="Times New Roman" w:cs="Times New Roman"/>
                <w:sz w:val="20"/>
                <w:szCs w:val="20"/>
              </w:rPr>
            </w:pPr>
            <w:ins w:id="1644" w:author="Author">
              <w:del w:id="1645" w:author="Author">
                <w:r w:rsidDel="007125A2">
                  <w:rPr>
                    <w:rFonts w:ascii="Times New Roman"/>
                    <w:sz w:val="20"/>
                  </w:rPr>
                  <w:delText>2</w:delText>
                </w:r>
              </w:del>
            </w:ins>
          </w:p>
        </w:tc>
        <w:tc>
          <w:tcPr>
            <w:tcW w:w="1291" w:type="dxa"/>
            <w:tcBorders>
              <w:top w:val="single" w:sz="5" w:space="0" w:color="000000"/>
              <w:left w:val="single" w:sz="5" w:space="0" w:color="000000"/>
              <w:bottom w:val="single" w:sz="5" w:space="0" w:color="000000"/>
              <w:right w:val="single" w:sz="5" w:space="0" w:color="000000"/>
            </w:tcBorders>
          </w:tcPr>
          <w:p w14:paraId="1BDF0DE0" w14:textId="3239CC29" w:rsidR="004A0071" w:rsidDel="007125A2" w:rsidRDefault="004A0071" w:rsidP="007125A2">
            <w:pPr>
              <w:pStyle w:val="TableParagraph"/>
              <w:spacing w:line="229" w:lineRule="exact"/>
              <w:ind w:left="414"/>
              <w:rPr>
                <w:ins w:id="1646" w:author="Author"/>
                <w:del w:id="1647" w:author="Author"/>
                <w:rFonts w:ascii="Times New Roman" w:eastAsia="Times New Roman" w:hAnsi="Times New Roman" w:cs="Times New Roman"/>
                <w:sz w:val="20"/>
                <w:szCs w:val="20"/>
              </w:rPr>
            </w:pPr>
            <w:ins w:id="1648" w:author="Author">
              <w:del w:id="1649" w:author="Author">
                <w:r w:rsidDel="007125A2">
                  <w:rPr>
                    <w:rFonts w:ascii="Times New Roman"/>
                    <w:sz w:val="20"/>
                  </w:rPr>
                  <w:delText>1.433</w:delText>
                </w:r>
              </w:del>
            </w:ins>
          </w:p>
        </w:tc>
        <w:tc>
          <w:tcPr>
            <w:tcW w:w="1078" w:type="dxa"/>
            <w:tcBorders>
              <w:top w:val="single" w:sz="5" w:space="0" w:color="000000"/>
              <w:left w:val="single" w:sz="5" w:space="0" w:color="000000"/>
              <w:bottom w:val="single" w:sz="5" w:space="0" w:color="000000"/>
              <w:right w:val="single" w:sz="5" w:space="0" w:color="000000"/>
            </w:tcBorders>
          </w:tcPr>
          <w:p w14:paraId="5723F8C1" w14:textId="10929D8D" w:rsidR="004A0071" w:rsidDel="007125A2" w:rsidRDefault="004A0071" w:rsidP="007125A2">
            <w:pPr>
              <w:pStyle w:val="TableParagraph"/>
              <w:spacing w:line="229" w:lineRule="exact"/>
              <w:ind w:left="306"/>
              <w:rPr>
                <w:ins w:id="1650" w:author="Author"/>
                <w:del w:id="1651" w:author="Author"/>
                <w:rFonts w:ascii="Times New Roman" w:eastAsia="Times New Roman" w:hAnsi="Times New Roman" w:cs="Times New Roman"/>
                <w:sz w:val="20"/>
                <w:szCs w:val="20"/>
              </w:rPr>
            </w:pPr>
            <w:ins w:id="1652" w:author="Author">
              <w:del w:id="1653" w:author="Author">
                <w:r w:rsidDel="007125A2">
                  <w:rPr>
                    <w:rFonts w:ascii="Times New Roman"/>
                    <w:sz w:val="20"/>
                  </w:rPr>
                  <w:delText>7,369</w:delText>
                </w:r>
              </w:del>
            </w:ins>
          </w:p>
        </w:tc>
        <w:tc>
          <w:tcPr>
            <w:tcW w:w="1169" w:type="dxa"/>
            <w:tcBorders>
              <w:top w:val="single" w:sz="5" w:space="0" w:color="000000"/>
              <w:left w:val="single" w:sz="5" w:space="0" w:color="000000"/>
              <w:bottom w:val="single" w:sz="5" w:space="0" w:color="000000"/>
              <w:right w:val="single" w:sz="5" w:space="0" w:color="000000"/>
            </w:tcBorders>
          </w:tcPr>
          <w:p w14:paraId="1A0AEEAA" w14:textId="617C9BDA" w:rsidR="004A0071" w:rsidDel="007125A2" w:rsidRDefault="004A0071" w:rsidP="007125A2">
            <w:pPr>
              <w:pStyle w:val="TableParagraph"/>
              <w:spacing w:line="229" w:lineRule="exact"/>
              <w:ind w:left="2"/>
              <w:jc w:val="center"/>
              <w:rPr>
                <w:ins w:id="1654" w:author="Author"/>
                <w:del w:id="1655" w:author="Author"/>
                <w:rFonts w:ascii="Times New Roman" w:eastAsia="Times New Roman" w:hAnsi="Times New Roman" w:cs="Times New Roman"/>
                <w:sz w:val="20"/>
                <w:szCs w:val="20"/>
              </w:rPr>
            </w:pPr>
            <w:ins w:id="1656" w:author="Author">
              <w:del w:id="1657" w:author="Author">
                <w:r w:rsidDel="007125A2">
                  <w:rPr>
                    <w:rFonts w:ascii="Times New Roman"/>
                    <w:spacing w:val="1"/>
                    <w:sz w:val="20"/>
                  </w:rPr>
                  <w:delText>45</w:delText>
                </w:r>
              </w:del>
            </w:ins>
          </w:p>
        </w:tc>
        <w:tc>
          <w:tcPr>
            <w:tcW w:w="1258" w:type="dxa"/>
            <w:tcBorders>
              <w:top w:val="single" w:sz="5" w:space="0" w:color="000000"/>
              <w:left w:val="single" w:sz="5" w:space="0" w:color="000000"/>
              <w:bottom w:val="single" w:sz="5" w:space="0" w:color="000000"/>
              <w:right w:val="single" w:sz="5" w:space="0" w:color="000000"/>
            </w:tcBorders>
          </w:tcPr>
          <w:p w14:paraId="3072AE79" w14:textId="6B8BA413" w:rsidR="004A0071" w:rsidDel="007125A2" w:rsidRDefault="004A0071" w:rsidP="007125A2">
            <w:pPr>
              <w:pStyle w:val="TableParagraph"/>
              <w:spacing w:line="229" w:lineRule="exact"/>
              <w:ind w:left="346"/>
              <w:rPr>
                <w:ins w:id="1658" w:author="Author"/>
                <w:del w:id="1659" w:author="Author"/>
                <w:rFonts w:ascii="Times New Roman" w:eastAsia="Times New Roman" w:hAnsi="Times New Roman" w:cs="Times New Roman"/>
                <w:sz w:val="20"/>
                <w:szCs w:val="20"/>
              </w:rPr>
            </w:pPr>
            <w:ins w:id="1660" w:author="Author">
              <w:del w:id="1661" w:author="Author">
                <w:r w:rsidDel="007125A2">
                  <w:rPr>
                    <w:rFonts w:ascii="Times New Roman"/>
                    <w:sz w:val="20"/>
                  </w:rPr>
                  <w:delText>31.883</w:delText>
                </w:r>
              </w:del>
            </w:ins>
          </w:p>
        </w:tc>
        <w:tc>
          <w:tcPr>
            <w:tcW w:w="1342" w:type="dxa"/>
            <w:tcBorders>
              <w:top w:val="single" w:sz="5" w:space="0" w:color="000000"/>
              <w:left w:val="single" w:sz="5" w:space="0" w:color="000000"/>
              <w:bottom w:val="single" w:sz="5" w:space="0" w:color="000000"/>
              <w:right w:val="single" w:sz="5" w:space="0" w:color="000000"/>
            </w:tcBorders>
          </w:tcPr>
          <w:p w14:paraId="3A9C3312" w14:textId="2E8CB8E2" w:rsidR="004A0071" w:rsidDel="007125A2" w:rsidRDefault="004A0071" w:rsidP="007125A2">
            <w:pPr>
              <w:pStyle w:val="TableParagraph"/>
              <w:spacing w:line="229" w:lineRule="exact"/>
              <w:ind w:right="1"/>
              <w:jc w:val="center"/>
              <w:rPr>
                <w:ins w:id="1662" w:author="Author"/>
                <w:del w:id="1663" w:author="Author"/>
                <w:rFonts w:ascii="Times New Roman" w:eastAsia="Times New Roman" w:hAnsi="Times New Roman" w:cs="Times New Roman"/>
                <w:sz w:val="20"/>
                <w:szCs w:val="20"/>
              </w:rPr>
            </w:pPr>
            <w:ins w:id="1664" w:author="Author">
              <w:del w:id="1665" w:author="Author">
                <w:r w:rsidDel="007125A2">
                  <w:rPr>
                    <w:rFonts w:ascii="Times New Roman"/>
                    <w:sz w:val="20"/>
                  </w:rPr>
                  <w:delText>95.5</w:delText>
                </w:r>
              </w:del>
            </w:ins>
          </w:p>
          <w:p w14:paraId="15600E96" w14:textId="1324EE0F" w:rsidR="004A0071" w:rsidDel="007125A2" w:rsidRDefault="004A0071" w:rsidP="007125A2">
            <w:pPr>
              <w:pStyle w:val="TableParagraph"/>
              <w:spacing w:line="229" w:lineRule="exact"/>
              <w:jc w:val="center"/>
              <w:rPr>
                <w:ins w:id="1666" w:author="Author"/>
                <w:del w:id="1667" w:author="Author"/>
                <w:rFonts w:ascii="Times New Roman" w:eastAsia="Times New Roman" w:hAnsi="Times New Roman" w:cs="Times New Roman"/>
                <w:sz w:val="20"/>
                <w:szCs w:val="20"/>
              </w:rPr>
            </w:pPr>
            <w:ins w:id="1668" w:author="Author">
              <w:del w:id="1669" w:author="Author">
                <w:r w:rsidDel="007125A2">
                  <w:rPr>
                    <w:rFonts w:ascii="Times New Roman"/>
                    <w:sz w:val="20"/>
                  </w:rPr>
                  <w:delText>(81.5,</w:delText>
                </w:r>
                <w:r w:rsidDel="007125A2">
                  <w:rPr>
                    <w:rFonts w:ascii="Times New Roman"/>
                    <w:spacing w:val="-8"/>
                    <w:sz w:val="20"/>
                  </w:rPr>
                  <w:delText xml:space="preserve"> </w:delText>
                </w:r>
                <w:r w:rsidDel="007125A2">
                  <w:rPr>
                    <w:rFonts w:ascii="Times New Roman"/>
                    <w:sz w:val="20"/>
                  </w:rPr>
                  <w:delText>98.9)</w:delText>
                </w:r>
              </w:del>
            </w:ins>
          </w:p>
        </w:tc>
      </w:tr>
    </w:tbl>
    <w:p w14:paraId="5556E808" w14:textId="03EBED09" w:rsidR="004A0071" w:rsidDel="007125A2" w:rsidRDefault="004A0071" w:rsidP="004A0071">
      <w:pPr>
        <w:spacing w:before="4"/>
        <w:rPr>
          <w:ins w:id="1670" w:author="Author"/>
          <w:del w:id="1671" w:author="Author"/>
          <w:rFonts w:ascii="Times New Roman" w:eastAsia="Times New Roman" w:hAnsi="Times New Roman" w:cs="Times New Roman"/>
          <w:b/>
          <w:bCs/>
          <w:sz w:val="13"/>
          <w:szCs w:val="13"/>
        </w:rPr>
      </w:pPr>
    </w:p>
    <w:p w14:paraId="727136EB" w14:textId="77777777" w:rsidR="003A5586" w:rsidRPr="003A5586" w:rsidRDefault="003A5586" w:rsidP="003A5586">
      <w:pPr>
        <w:ind w:left="244" w:right="1030" w:hanging="144"/>
        <w:rPr>
          <w:ins w:id="1672" w:author="Author"/>
          <w:rFonts w:ascii="Times New Roman" w:eastAsia="Times New Roman" w:hAnsi="Times New Roman" w:cs="Times New Roman"/>
          <w:sz w:val="20"/>
          <w:szCs w:val="20"/>
        </w:rPr>
      </w:pPr>
    </w:p>
    <w:p w14:paraId="02105786" w14:textId="4143D966" w:rsidR="004A0071" w:rsidRPr="00C44CC1" w:rsidRDefault="00C44CC1" w:rsidP="00A64C7D">
      <w:pPr>
        <w:ind w:left="144" w:hanging="144"/>
        <w:rPr>
          <w:ins w:id="1673" w:author="Author"/>
          <w:rFonts w:ascii="Times New Roman" w:eastAsia="Times New Roman" w:hAnsi="Times New Roman" w:cs="Times New Roman"/>
          <w:sz w:val="20"/>
          <w:szCs w:val="20"/>
          <w:rPrChange w:id="1674" w:author="Author">
            <w:rPr>
              <w:ins w:id="1675" w:author="Author"/>
            </w:rPr>
          </w:rPrChange>
        </w:rPr>
      </w:pPr>
      <w:ins w:id="1676" w:author="Author">
        <w:r w:rsidRPr="00C44C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ins>
      <w:del w:id="1677" w:author="Author">
        <w:r w:rsidR="004A0071" w:rsidRPr="00C44CC1" w:rsidDel="00C44CC1">
          <w:rPr>
            <w:rFonts w:ascii="Times New Roman" w:eastAsia="Times New Roman" w:hAnsi="Times New Roman" w:cs="Times New Roman"/>
            <w:sz w:val="20"/>
            <w:szCs w:val="20"/>
            <w:rPrChange w:id="1678" w:author="Author">
              <w:rPr/>
            </w:rPrChange>
          </w:rPr>
          <w:delText xml:space="preserve">* </w:delText>
        </w:r>
      </w:del>
      <w:ins w:id="1679" w:author="Author">
        <w:r w:rsidR="003A5586" w:rsidRPr="00C44CC1">
          <w:rPr>
            <w:rFonts w:ascii="Times New Roman" w:eastAsia="Times New Roman" w:hAnsi="Times New Roman" w:cs="Times New Roman"/>
            <w:sz w:val="20"/>
            <w:szCs w:val="20"/>
            <w:rPrChange w:id="1680" w:author="Author">
              <w:rPr/>
            </w:rPrChange>
          </w:rPr>
          <w:t>COVID-19: symptomatic COVID-19 requiring positive RT-PCR result and at least two systemic symptoms or one</w:t>
        </w:r>
        <w:r w:rsidR="003A5586" w:rsidRPr="00C44CC1">
          <w:rPr>
            <w:rFonts w:ascii="Times New Roman" w:eastAsia="Times New Roman" w:hAnsi="Times New Roman" w:cs="Times New Roman"/>
            <w:w w:val="99"/>
            <w:sz w:val="20"/>
            <w:szCs w:val="20"/>
            <w:rPrChange w:id="1681" w:author="Author">
              <w:rPr>
                <w:w w:val="99"/>
              </w:rPr>
            </w:rPrChange>
          </w:rPr>
          <w:t xml:space="preserve"> </w:t>
        </w:r>
        <w:r w:rsidR="003A5586" w:rsidRPr="00C44CC1">
          <w:rPr>
            <w:rFonts w:ascii="Times New Roman" w:eastAsia="Times New Roman" w:hAnsi="Times New Roman" w:cs="Times New Roman"/>
            <w:sz w:val="20"/>
            <w:szCs w:val="20"/>
            <w:rPrChange w:id="1682" w:author="Author">
              <w:rPr/>
            </w:rPrChange>
          </w:rPr>
          <w:t>respiratory symptom. Cases starting 14 days after Dose 2.</w:t>
        </w:r>
      </w:ins>
      <w:del w:id="1683" w:author="Author">
        <w:r w:rsidR="004A0071" w:rsidRPr="00C44CC1" w:rsidDel="003A5586">
          <w:rPr>
            <w:rFonts w:ascii="Times New Roman" w:eastAsia="Times New Roman" w:hAnsi="Times New Roman" w:cs="Times New Roman"/>
            <w:sz w:val="20"/>
            <w:szCs w:val="20"/>
            <w:rPrChange w:id="1684" w:author="Author">
              <w:rPr/>
            </w:rPrChange>
          </w:rPr>
          <w:delText>Subjects at increased risk of severe COVID-19 due to at least one pre-existing medical condition (chronic lung</w:delText>
        </w:r>
        <w:r w:rsidR="004A0071" w:rsidRPr="00C44CC1" w:rsidDel="003A5586">
          <w:rPr>
            <w:rFonts w:ascii="Times New Roman" w:eastAsia="Times New Roman" w:hAnsi="Times New Roman" w:cs="Times New Roman"/>
            <w:w w:val="99"/>
            <w:sz w:val="20"/>
            <w:szCs w:val="20"/>
            <w:rPrChange w:id="1685" w:author="Author">
              <w:rPr>
                <w:w w:val="99"/>
              </w:rPr>
            </w:rPrChange>
          </w:rPr>
          <w:delText xml:space="preserve"> </w:delText>
        </w:r>
        <w:r w:rsidR="004A0071" w:rsidRPr="00C44CC1" w:rsidDel="003A5586">
          <w:rPr>
            <w:rFonts w:ascii="Times New Roman" w:eastAsia="Times New Roman" w:hAnsi="Times New Roman" w:cs="Times New Roman"/>
            <w:sz w:val="20"/>
            <w:szCs w:val="20"/>
            <w:rPrChange w:id="1686" w:author="Author">
              <w:rPr/>
            </w:rPrChange>
          </w:rPr>
          <w:delText>disease, significant cardiac disease, severe obesity, diabetes, liver disease, or HIV infection), regardless of age</w:delText>
        </w:r>
      </w:del>
    </w:p>
    <w:p w14:paraId="47FA5046" w14:textId="77777777" w:rsidR="004A0071" w:rsidRPr="003A5586" w:rsidRDefault="004A0071" w:rsidP="00C44CC1">
      <w:pPr>
        <w:rPr>
          <w:rFonts w:ascii="Times New Roman" w:eastAsia="Times New Roman" w:hAnsi="Times New Roman" w:cs="Times New Roman"/>
          <w:sz w:val="20"/>
          <w:szCs w:val="20"/>
        </w:rPr>
      </w:pPr>
      <w:r w:rsidRPr="003A5586">
        <w:rPr>
          <w:rFonts w:ascii="Times New Roman" w:eastAsia="Times New Roman" w:hAnsi="Times New Roman" w:cs="Times New Roman"/>
          <w:sz w:val="20"/>
          <w:szCs w:val="20"/>
        </w:rPr>
        <w:t>† VE and 95% CI from the stratified Cox proportional hazard model</w:t>
      </w:r>
    </w:p>
    <w:p w14:paraId="684ADE76" w14:textId="21622682" w:rsidR="000D4A2A" w:rsidRPr="00126EE7" w:rsidRDefault="000D4A2A" w:rsidP="007D392C">
      <w:pPr>
        <w:pStyle w:val="BodyText"/>
        <w:ind w:left="0"/>
      </w:pPr>
    </w:p>
    <w:p w14:paraId="684ADE78" w14:textId="77777777" w:rsidR="000D4A2A" w:rsidRPr="00126EE7" w:rsidRDefault="00C17548" w:rsidP="007D392C">
      <w:pPr>
        <w:pStyle w:val="BodyText"/>
        <w:ind w:left="0"/>
      </w:pPr>
      <w:r w:rsidRPr="00126EE7">
        <w:t xml:space="preserve">Severe COVID-19 was defined based on confirmed COVID-19 as per the primary efficacy endpoint case definition, plus any of the following: Clinical signs indicative of severe systemic </w:t>
      </w:r>
      <w:r w:rsidRPr="00126EE7">
        <w:rPr>
          <w:rFonts w:cs="Times New Roman"/>
        </w:rPr>
        <w:t xml:space="preserve">illness, respiratory rate ≥30 per minute, heart rate ≥125 beats per minute, SpO2 ≤93% on room air at sea level or PaO2/FIO2 &lt;300 mm Hg; or respiratory failure or ARDS, (defined as needing </w:t>
      </w:r>
      <w:r w:rsidRPr="00126EE7">
        <w:t xml:space="preserve">high-flow oxygen, non-invasive or mechanical ventilation, or ECMO), evidence of shock </w:t>
      </w:r>
      <w:r w:rsidRPr="00126EE7">
        <w:rPr>
          <w:rFonts w:cs="Times New Roman"/>
        </w:rPr>
        <w:t>(systolic blood pressure &lt;90 mmHg, diastolic BP &lt;60 mmHg or requiring vasop</w:t>
      </w:r>
      <w:r w:rsidRPr="00126EE7">
        <w:t>ressors); or significant acute renal, hepatic, or neurologic dysfunction; or admission to an intensive care unit or death.</w:t>
      </w:r>
    </w:p>
    <w:p w14:paraId="684ADE79" w14:textId="77777777" w:rsidR="000D4A2A" w:rsidRPr="00126EE7" w:rsidRDefault="000D4A2A" w:rsidP="007D392C">
      <w:pPr>
        <w:rPr>
          <w:rFonts w:ascii="Times New Roman" w:eastAsia="Times New Roman" w:hAnsi="Times New Roman" w:cs="Times New Roman"/>
          <w:sz w:val="24"/>
          <w:szCs w:val="24"/>
        </w:rPr>
      </w:pPr>
    </w:p>
    <w:p w14:paraId="19968816" w14:textId="5A3BD3D0" w:rsidR="00D6606E" w:rsidRPr="00126EE7" w:rsidRDefault="00C17548" w:rsidP="007D392C">
      <w:pPr>
        <w:pStyle w:val="BodyText"/>
        <w:ind w:left="0"/>
      </w:pPr>
      <w:r w:rsidRPr="00126EE7">
        <w:t xml:space="preserve">Among all </w:t>
      </w:r>
      <w:del w:id="1687" w:author="Author">
        <w:r w:rsidRPr="00126EE7" w:rsidDel="00126EE7">
          <w:rPr>
            <w:rPrChange w:id="1688" w:author="Author">
              <w:rPr>
                <w:spacing w:val="-1"/>
              </w:rPr>
            </w:rPrChange>
          </w:rPr>
          <w:delText>subjects</w:delText>
        </w:r>
        <w:r w:rsidRPr="00126EE7" w:rsidDel="00126EE7">
          <w:delText xml:space="preserve"> </w:delText>
        </w:r>
      </w:del>
      <w:ins w:id="1689" w:author="Author">
        <w:r w:rsidR="00126EE7" w:rsidRPr="00126EE7">
          <w:t xml:space="preserve">participants </w:t>
        </w:r>
      </w:ins>
      <w:r w:rsidRPr="00126EE7">
        <w:t xml:space="preserve">in the Per-Protocol Set interim analysis, no cases of severe COVID-19 were reported in the Moderna COVID-19 Vaccine group compared with 11 cases reported in the placebo group (incidence rate 4.072 per 1,000 person-years). </w:t>
      </w:r>
    </w:p>
    <w:p w14:paraId="684ADE7B" w14:textId="0A2AB278" w:rsidR="000D4A2A" w:rsidRPr="00126EE7" w:rsidDel="003A5586" w:rsidRDefault="000D4A2A" w:rsidP="007D392C">
      <w:pPr>
        <w:rPr>
          <w:del w:id="1690" w:author="Author"/>
          <w:rFonts w:ascii="Times New Roman" w:eastAsia="Times New Roman" w:hAnsi="Times New Roman" w:cs="Times New Roman"/>
          <w:sz w:val="24"/>
          <w:szCs w:val="24"/>
        </w:rPr>
      </w:pPr>
    </w:p>
    <w:p w14:paraId="684ADE7C" w14:textId="352D1AB5" w:rsidR="000D4A2A" w:rsidRDefault="00C17548">
      <w:pPr>
        <w:pStyle w:val="BodyText"/>
        <w:rPr>
          <w:del w:id="1691" w:author="Author"/>
        </w:rPr>
      </w:pPr>
      <w:del w:id="1692" w:author="Author">
        <w:r>
          <w:rPr>
            <w:spacing w:val="-1"/>
            <w:u w:val="single" w:color="000000"/>
          </w:rPr>
          <w:delText>Additional</w:delText>
        </w:r>
        <w:r>
          <w:rPr>
            <w:u w:val="single" w:color="000000"/>
          </w:rPr>
          <w:delText xml:space="preserve"> </w:delText>
        </w:r>
        <w:r>
          <w:rPr>
            <w:spacing w:val="-1"/>
            <w:u w:val="single" w:color="000000"/>
          </w:rPr>
          <w:delText>Efficacy</w:delText>
        </w:r>
        <w:r>
          <w:rPr>
            <w:spacing w:val="-3"/>
            <w:u w:val="single" w:color="000000"/>
          </w:rPr>
          <w:delText xml:space="preserve"> </w:delText>
        </w:r>
        <w:r>
          <w:rPr>
            <w:spacing w:val="-1"/>
            <w:u w:val="single" w:color="000000"/>
          </w:rPr>
          <w:delText>Analyses</w:delText>
        </w:r>
      </w:del>
    </w:p>
    <w:p w14:paraId="684ADE7D" w14:textId="1E6656FD" w:rsidR="000D4A2A" w:rsidRDefault="000D4A2A">
      <w:pPr>
        <w:spacing w:before="1"/>
        <w:rPr>
          <w:del w:id="1693" w:author="Author"/>
          <w:rFonts w:ascii="Times New Roman" w:eastAsia="Times New Roman" w:hAnsi="Times New Roman" w:cs="Times New Roman"/>
          <w:sz w:val="18"/>
          <w:szCs w:val="18"/>
        </w:rPr>
      </w:pPr>
    </w:p>
    <w:p w14:paraId="684ADE7E" w14:textId="7D7E2DA2" w:rsidR="000D4A2A" w:rsidRDefault="00C17548">
      <w:pPr>
        <w:pStyle w:val="BodyText"/>
        <w:spacing w:before="69"/>
        <w:ind w:right="1207"/>
        <w:rPr>
          <w:del w:id="1694" w:author="Author"/>
        </w:rPr>
      </w:pPr>
      <w:del w:id="1695" w:author="Author">
        <w:r>
          <w:delText xml:space="preserve">An </w:delText>
        </w:r>
        <w:r>
          <w:rPr>
            <w:spacing w:val="-1"/>
          </w:rPr>
          <w:delText>interim</w:delText>
        </w:r>
        <w:r>
          <w:delText xml:space="preserve"> </w:delText>
        </w:r>
        <w:r>
          <w:rPr>
            <w:spacing w:val="-1"/>
          </w:rPr>
          <w:delText>subgroup</w:delText>
        </w:r>
        <w:r>
          <w:rPr>
            <w:spacing w:val="1"/>
          </w:rPr>
          <w:delText xml:space="preserve"> </w:delText>
        </w:r>
        <w:r>
          <w:rPr>
            <w:spacing w:val="-1"/>
          </w:rPr>
          <w:delText>analysis</w:delText>
        </w:r>
        <w:r>
          <w:delText xml:space="preserve"> </w:delText>
        </w:r>
        <w:r>
          <w:rPr>
            <w:spacing w:val="-1"/>
          </w:rPr>
          <w:delText>was</w:delText>
        </w:r>
        <w:r>
          <w:delText xml:space="preserve"> conducted on </w:delText>
        </w:r>
        <w:r>
          <w:rPr>
            <w:spacing w:val="-1"/>
          </w:rPr>
          <w:delText>confirmed</w:delText>
        </w:r>
        <w:r>
          <w:delText xml:space="preserve"> COVID-19 </w:delText>
        </w:r>
        <w:r>
          <w:rPr>
            <w:spacing w:val="-1"/>
          </w:rPr>
          <w:delText>cases</w:delText>
        </w:r>
        <w:r>
          <w:delText xml:space="preserve"> </w:delText>
        </w:r>
        <w:r>
          <w:rPr>
            <w:spacing w:val="-1"/>
          </w:rPr>
          <w:delText>starting</w:delText>
        </w:r>
        <w:r>
          <w:rPr>
            <w:spacing w:val="-3"/>
          </w:rPr>
          <w:delText xml:space="preserve"> </w:delText>
        </w:r>
        <w:r>
          <w:delText>14 days</w:delText>
        </w:r>
        <w:r>
          <w:rPr>
            <w:spacing w:val="71"/>
          </w:rPr>
          <w:delText xml:space="preserve"> </w:delText>
        </w:r>
        <w:r>
          <w:rPr>
            <w:spacing w:val="-1"/>
          </w:rPr>
          <w:delText xml:space="preserve">after </w:delText>
        </w:r>
        <w:r>
          <w:delText>Dose</w:delText>
        </w:r>
        <w:r>
          <w:rPr>
            <w:spacing w:val="-1"/>
          </w:rPr>
          <w:delText xml:space="preserve"> </w:delText>
        </w:r>
        <w:r>
          <w:delText>2 of</w:delText>
        </w:r>
        <w:r>
          <w:rPr>
            <w:spacing w:val="-1"/>
          </w:rPr>
          <w:delText xml:space="preserve"> </w:delText>
        </w:r>
        <w:r>
          <w:delText xml:space="preserve">Moderna </w:delText>
        </w:r>
        <w:r>
          <w:rPr>
            <w:spacing w:val="-1"/>
          </w:rPr>
          <w:delText>COVID-19</w:delText>
        </w:r>
        <w:r>
          <w:delText xml:space="preserve"> Vaccine</w:delText>
        </w:r>
        <w:r>
          <w:rPr>
            <w:spacing w:val="-1"/>
          </w:rPr>
          <w:delText xml:space="preserve"> </w:delText>
        </w:r>
        <w:r>
          <w:delText xml:space="preserve">or </w:delText>
        </w:r>
        <w:r>
          <w:rPr>
            <w:spacing w:val="-1"/>
          </w:rPr>
          <w:delText>placebo</w:delText>
        </w:r>
        <w:r>
          <w:delText xml:space="preserve"> in high-risk subjects, </w:delText>
        </w:r>
        <w:r>
          <w:rPr>
            <w:spacing w:val="-1"/>
          </w:rPr>
          <w:delText>females,</w:delText>
        </w:r>
        <w:r>
          <w:delText xml:space="preserve"> </w:delText>
        </w:r>
        <w:r>
          <w:rPr>
            <w:spacing w:val="-1"/>
          </w:rPr>
          <w:delText>and</w:delText>
        </w:r>
        <w:r>
          <w:rPr>
            <w:spacing w:val="49"/>
          </w:rPr>
          <w:delText xml:space="preserve"> </w:delText>
        </w:r>
        <w:r>
          <w:rPr>
            <w:spacing w:val="-1"/>
          </w:rPr>
          <w:delText>males</w:delText>
        </w:r>
        <w:r>
          <w:delText xml:space="preserve"> </w:delText>
        </w:r>
        <w:r>
          <w:rPr>
            <w:spacing w:val="-1"/>
          </w:rPr>
          <w:delText>(</w:delText>
        </w:r>
        <w:r w:rsidR="004A5659">
          <w:delText xml:space="preserve"> HYPERLINK \l "_bookmark16" </w:delText>
        </w:r>
        <w:r>
          <w:rPr>
            <w:color w:val="0000FF"/>
            <w:spacing w:val="-1"/>
          </w:rPr>
          <w:delText>Table</w:delText>
        </w:r>
        <w:r>
          <w:rPr>
            <w:color w:val="0000FF"/>
          </w:rPr>
          <w:delText xml:space="preserve"> 3</w:delText>
        </w:r>
        <w:r>
          <w:delText>).</w:delText>
        </w:r>
      </w:del>
    </w:p>
    <w:p w14:paraId="684ADE80" w14:textId="37CE38D5" w:rsidR="000D4A2A" w:rsidRDefault="00C17548">
      <w:pPr>
        <w:pStyle w:val="Heading1"/>
        <w:spacing w:before="39"/>
        <w:ind w:right="1030"/>
        <w:rPr>
          <w:del w:id="1696" w:author="Author"/>
          <w:b w:val="0"/>
          <w:bCs w:val="0"/>
        </w:rPr>
      </w:pPr>
      <w:bookmarkStart w:id="1697" w:name="14_HOW_SUPPLIED/STORAGE_AND_HANDLING"/>
      <w:bookmarkStart w:id="1698" w:name="15_PATIENT_COUNSELING_INFORMATION"/>
      <w:bookmarkStart w:id="1699" w:name="Table_3:_Interim_Subgroup_Analyses_of_Va"/>
      <w:bookmarkStart w:id="1700" w:name="_bookmark15"/>
      <w:bookmarkStart w:id="1701" w:name="_bookmark16"/>
      <w:bookmarkEnd w:id="1697"/>
      <w:bookmarkEnd w:id="1698"/>
      <w:bookmarkEnd w:id="1699"/>
      <w:bookmarkEnd w:id="1700"/>
      <w:bookmarkEnd w:id="1701"/>
      <w:del w:id="1702" w:author="Author">
        <w:r>
          <w:delText>Table 3:</w:delText>
        </w:r>
        <w:r>
          <w:rPr>
            <w:spacing w:val="-2"/>
          </w:rPr>
          <w:delText xml:space="preserve"> </w:delText>
        </w:r>
        <w:r>
          <w:rPr>
            <w:spacing w:val="-1"/>
          </w:rPr>
          <w:delText>Interim</w:delText>
        </w:r>
        <w:r>
          <w:rPr>
            <w:spacing w:val="-4"/>
          </w:rPr>
          <w:delText xml:space="preserve"> </w:delText>
        </w:r>
        <w:r>
          <w:rPr>
            <w:spacing w:val="-1"/>
          </w:rPr>
          <w:delText>Subgroup</w:delText>
        </w:r>
        <w:r>
          <w:delText xml:space="preserve"> </w:delText>
        </w:r>
        <w:r>
          <w:rPr>
            <w:spacing w:val="-1"/>
          </w:rPr>
          <w:delText>Analyses</w:delText>
        </w:r>
        <w:r>
          <w:delText xml:space="preserve"> </w:delText>
        </w:r>
        <w:r>
          <w:rPr>
            <w:spacing w:val="-2"/>
          </w:rPr>
          <w:delText>of</w:delText>
        </w:r>
        <w:r>
          <w:rPr>
            <w:spacing w:val="1"/>
          </w:rPr>
          <w:delText xml:space="preserve"> </w:delText>
        </w:r>
        <w:r>
          <w:rPr>
            <w:spacing w:val="-1"/>
          </w:rPr>
          <w:delText>Vaccine Efficacy:</w:delText>
        </w:r>
        <w:r>
          <w:delText xml:space="preserve"> COVID-19</w:delText>
        </w:r>
        <w:r>
          <w:rPr>
            <w:spacing w:val="2"/>
          </w:rPr>
          <w:delText xml:space="preserve"> </w:delText>
        </w:r>
        <w:r>
          <w:rPr>
            <w:spacing w:val="-1"/>
          </w:rPr>
          <w:delText>Cases</w:delText>
        </w:r>
        <w:r>
          <w:delText xml:space="preserve"> 14 Days </w:delText>
        </w:r>
        <w:r>
          <w:rPr>
            <w:spacing w:val="-1"/>
          </w:rPr>
          <w:delText>After</w:delText>
        </w:r>
        <w:r>
          <w:rPr>
            <w:spacing w:val="81"/>
          </w:rPr>
          <w:delText xml:space="preserve"> </w:delText>
        </w:r>
        <w:r>
          <w:delText>Dose</w:delText>
        </w:r>
        <w:r>
          <w:rPr>
            <w:spacing w:val="-2"/>
          </w:rPr>
          <w:delText xml:space="preserve"> </w:delText>
        </w:r>
        <w:r>
          <w:delText xml:space="preserve">2 </w:delText>
        </w:r>
        <w:r>
          <w:rPr>
            <w:spacing w:val="-1"/>
          </w:rPr>
          <w:delText xml:space="preserve">per </w:delText>
        </w:r>
        <w:r>
          <w:delText xml:space="preserve">Adjudication </w:delText>
        </w:r>
        <w:r>
          <w:rPr>
            <w:spacing w:val="-1"/>
          </w:rPr>
          <w:delText>Committee Ass</w:delText>
        </w:r>
        <w:r>
          <w:rPr>
            <w:rFonts w:cs="Times New Roman"/>
            <w:spacing w:val="-1"/>
          </w:rPr>
          <w:delText>essments (Primary</w:delText>
        </w:r>
        <w:r>
          <w:rPr>
            <w:rFonts w:cs="Times New Roman"/>
          </w:rPr>
          <w:delText xml:space="preserve"> Efficacy Analysis Set) – </w:delText>
        </w:r>
        <w:r>
          <w:rPr>
            <w:spacing w:val="-1"/>
          </w:rPr>
          <w:delText>Per-</w:delText>
        </w:r>
        <w:r>
          <w:rPr>
            <w:spacing w:val="47"/>
          </w:rPr>
          <w:delText xml:space="preserve"> </w:delText>
        </w:r>
        <w:r>
          <w:rPr>
            <w:spacing w:val="-1"/>
          </w:rPr>
          <w:delText>Protocol</w:delText>
        </w:r>
        <w:r>
          <w:delText xml:space="preserve"> Set</w:delText>
        </w:r>
      </w:del>
    </w:p>
    <w:p w14:paraId="684ADE81" w14:textId="6C60D9B7" w:rsidR="000D4A2A" w:rsidRDefault="000D4A2A">
      <w:pPr>
        <w:spacing w:before="11"/>
        <w:rPr>
          <w:del w:id="1703" w:author="Author"/>
          <w:rFonts w:ascii="Times New Roman" w:eastAsia="Times New Roman" w:hAnsi="Times New Roman" w:cs="Times New Roman"/>
          <w:b/>
          <w:bCs/>
          <w:sz w:val="23"/>
          <w:szCs w:val="23"/>
        </w:rPr>
      </w:pPr>
    </w:p>
    <w:tbl>
      <w:tblPr>
        <w:tblW w:w="0" w:type="auto"/>
        <w:tblInd w:w="99" w:type="dxa"/>
        <w:tblLayout w:type="fixed"/>
        <w:tblCellMar>
          <w:left w:w="0" w:type="dxa"/>
          <w:right w:w="0" w:type="dxa"/>
        </w:tblCellMar>
        <w:tblLook w:val="01E0" w:firstRow="1" w:lastRow="1" w:firstColumn="1" w:lastColumn="1" w:noHBand="0" w:noVBand="0"/>
      </w:tblPr>
      <w:tblGrid>
        <w:gridCol w:w="1061"/>
        <w:gridCol w:w="938"/>
        <w:gridCol w:w="1215"/>
        <w:gridCol w:w="1292"/>
        <w:gridCol w:w="1078"/>
        <w:gridCol w:w="1169"/>
        <w:gridCol w:w="1258"/>
        <w:gridCol w:w="1342"/>
      </w:tblGrid>
      <w:tr w:rsidR="000D4A2A" w14:paraId="684ADE88" w14:textId="77777777">
        <w:trPr>
          <w:trHeight w:hRule="exact" w:val="240"/>
          <w:del w:id="1704" w:author="Author"/>
        </w:trPr>
        <w:tc>
          <w:tcPr>
            <w:tcW w:w="1061" w:type="dxa"/>
            <w:vMerge w:val="restart"/>
            <w:tcBorders>
              <w:top w:val="single" w:sz="5" w:space="0" w:color="000000"/>
              <w:left w:val="single" w:sz="5" w:space="0" w:color="000000"/>
              <w:right w:val="single" w:sz="5" w:space="0" w:color="000000"/>
            </w:tcBorders>
            <w:shd w:val="clear" w:color="auto" w:fill="F1F1F1"/>
          </w:tcPr>
          <w:p w14:paraId="684ADE82" w14:textId="5A8D45BA" w:rsidR="000D4A2A" w:rsidRDefault="000D4A2A">
            <w:pPr>
              <w:pStyle w:val="TableParagraph"/>
              <w:spacing w:before="11"/>
              <w:rPr>
                <w:del w:id="1705" w:author="Author"/>
                <w:rFonts w:ascii="Times New Roman" w:eastAsia="Times New Roman" w:hAnsi="Times New Roman" w:cs="Times New Roman"/>
                <w:b/>
                <w:bCs/>
                <w:sz w:val="19"/>
                <w:szCs w:val="19"/>
              </w:rPr>
            </w:pPr>
          </w:p>
          <w:p w14:paraId="684ADE83" w14:textId="67A9883E" w:rsidR="000D4A2A" w:rsidRDefault="00C17548">
            <w:pPr>
              <w:pStyle w:val="TableParagraph"/>
              <w:ind w:left="102"/>
              <w:rPr>
                <w:del w:id="1706" w:author="Author"/>
                <w:rFonts w:ascii="Times New Roman" w:eastAsia="Times New Roman" w:hAnsi="Times New Roman" w:cs="Times New Roman"/>
                <w:sz w:val="20"/>
                <w:szCs w:val="20"/>
              </w:rPr>
            </w:pPr>
            <w:del w:id="1707" w:author="Author">
              <w:r>
                <w:rPr>
                  <w:rFonts w:ascii="Times New Roman"/>
                  <w:b/>
                  <w:sz w:val="20"/>
                </w:rPr>
                <w:delText>Subgroup</w:delText>
              </w:r>
            </w:del>
          </w:p>
        </w:tc>
        <w:tc>
          <w:tcPr>
            <w:tcW w:w="3445" w:type="dxa"/>
            <w:gridSpan w:val="3"/>
            <w:tcBorders>
              <w:top w:val="single" w:sz="5" w:space="0" w:color="000000"/>
              <w:left w:val="single" w:sz="5" w:space="0" w:color="000000"/>
              <w:bottom w:val="single" w:sz="5" w:space="0" w:color="000000"/>
              <w:right w:val="single" w:sz="5" w:space="0" w:color="000000"/>
            </w:tcBorders>
            <w:shd w:val="clear" w:color="auto" w:fill="F1F1F1"/>
          </w:tcPr>
          <w:p w14:paraId="684ADE84" w14:textId="0C6481E6" w:rsidR="000D4A2A" w:rsidRDefault="00C17548">
            <w:pPr>
              <w:pStyle w:val="TableParagraph"/>
              <w:spacing w:line="228" w:lineRule="exact"/>
              <w:ind w:left="464"/>
              <w:rPr>
                <w:del w:id="1708" w:author="Author"/>
                <w:rFonts w:ascii="Times New Roman" w:eastAsia="Times New Roman" w:hAnsi="Times New Roman" w:cs="Times New Roman"/>
                <w:sz w:val="20"/>
                <w:szCs w:val="20"/>
              </w:rPr>
            </w:pPr>
            <w:del w:id="1709" w:author="Author">
              <w:r>
                <w:rPr>
                  <w:rFonts w:ascii="Times New Roman"/>
                  <w:b/>
                  <w:sz w:val="20"/>
                </w:rPr>
                <w:delText>Moderna</w:delText>
              </w:r>
              <w:r>
                <w:rPr>
                  <w:rFonts w:ascii="Times New Roman"/>
                  <w:b/>
                  <w:spacing w:val="-11"/>
                  <w:sz w:val="20"/>
                </w:rPr>
                <w:delText xml:space="preserve"> </w:delText>
              </w:r>
              <w:r>
                <w:rPr>
                  <w:rFonts w:ascii="Times New Roman"/>
                  <w:b/>
                  <w:sz w:val="20"/>
                </w:rPr>
                <w:delText>COVID-19</w:delText>
              </w:r>
              <w:r>
                <w:rPr>
                  <w:rFonts w:ascii="Times New Roman"/>
                  <w:b/>
                  <w:spacing w:val="-11"/>
                  <w:sz w:val="20"/>
                </w:rPr>
                <w:delText xml:space="preserve"> </w:delText>
              </w:r>
              <w:r>
                <w:rPr>
                  <w:rFonts w:ascii="Times New Roman"/>
                  <w:b/>
                  <w:sz w:val="20"/>
                </w:rPr>
                <w:delText>Vaccine</w:delText>
              </w:r>
            </w:del>
          </w:p>
        </w:tc>
        <w:tc>
          <w:tcPr>
            <w:tcW w:w="3505" w:type="dxa"/>
            <w:gridSpan w:val="3"/>
            <w:tcBorders>
              <w:top w:val="single" w:sz="5" w:space="0" w:color="000000"/>
              <w:left w:val="single" w:sz="5" w:space="0" w:color="000000"/>
              <w:bottom w:val="single" w:sz="5" w:space="0" w:color="000000"/>
              <w:right w:val="single" w:sz="5" w:space="0" w:color="000000"/>
            </w:tcBorders>
            <w:shd w:val="clear" w:color="auto" w:fill="F1F1F1"/>
          </w:tcPr>
          <w:p w14:paraId="684ADE85" w14:textId="2851713C" w:rsidR="000D4A2A" w:rsidRDefault="00C17548">
            <w:pPr>
              <w:pStyle w:val="TableParagraph"/>
              <w:spacing w:line="228" w:lineRule="exact"/>
              <w:ind w:right="1"/>
              <w:jc w:val="center"/>
              <w:rPr>
                <w:del w:id="1710" w:author="Author"/>
                <w:rFonts w:ascii="Times New Roman" w:eastAsia="Times New Roman" w:hAnsi="Times New Roman" w:cs="Times New Roman"/>
                <w:sz w:val="20"/>
                <w:szCs w:val="20"/>
              </w:rPr>
            </w:pPr>
            <w:del w:id="1711" w:author="Author">
              <w:r>
                <w:rPr>
                  <w:rFonts w:ascii="Times New Roman"/>
                  <w:b/>
                  <w:sz w:val="20"/>
                </w:rPr>
                <w:delText>Placebo</w:delText>
              </w:r>
            </w:del>
          </w:p>
        </w:tc>
        <w:tc>
          <w:tcPr>
            <w:tcW w:w="1342" w:type="dxa"/>
            <w:vMerge w:val="restart"/>
            <w:tcBorders>
              <w:top w:val="single" w:sz="5" w:space="0" w:color="000000"/>
              <w:left w:val="single" w:sz="5" w:space="0" w:color="000000"/>
              <w:right w:val="single" w:sz="5" w:space="0" w:color="000000"/>
            </w:tcBorders>
            <w:shd w:val="clear" w:color="auto" w:fill="F1F1F1"/>
          </w:tcPr>
          <w:p w14:paraId="684ADE86" w14:textId="5771DF17" w:rsidR="000D4A2A" w:rsidRDefault="000D4A2A">
            <w:pPr>
              <w:pStyle w:val="TableParagraph"/>
              <w:spacing w:before="11"/>
              <w:rPr>
                <w:del w:id="1712" w:author="Author"/>
                <w:rFonts w:ascii="Times New Roman" w:eastAsia="Times New Roman" w:hAnsi="Times New Roman" w:cs="Times New Roman"/>
                <w:b/>
                <w:bCs/>
                <w:sz w:val="19"/>
                <w:szCs w:val="19"/>
              </w:rPr>
            </w:pPr>
          </w:p>
          <w:p w14:paraId="684ADE87" w14:textId="104E8A2C" w:rsidR="000D4A2A" w:rsidRDefault="00C17548">
            <w:pPr>
              <w:pStyle w:val="TableParagraph"/>
              <w:ind w:left="200" w:right="201"/>
              <w:jc w:val="center"/>
              <w:rPr>
                <w:del w:id="1713" w:author="Author"/>
                <w:rFonts w:ascii="Times New Roman" w:eastAsia="Times New Roman" w:hAnsi="Times New Roman" w:cs="Times New Roman"/>
                <w:sz w:val="20"/>
                <w:szCs w:val="20"/>
              </w:rPr>
            </w:pPr>
            <w:del w:id="1714" w:author="Author">
              <w:r>
                <w:rPr>
                  <w:rFonts w:ascii="Times New Roman" w:eastAsia="Times New Roman" w:hAnsi="Times New Roman" w:cs="Times New Roman"/>
                  <w:b/>
                  <w:bCs/>
                  <w:sz w:val="20"/>
                  <w:szCs w:val="20"/>
                </w:rPr>
                <w:delText>%</w:delText>
              </w:r>
              <w:r>
                <w:rPr>
                  <w:rFonts w:ascii="Times New Roman" w:eastAsia="Times New Roman" w:hAnsi="Times New Roman" w:cs="Times New Roman"/>
                  <w:b/>
                  <w:bCs/>
                  <w:spacing w:val="-9"/>
                  <w:sz w:val="20"/>
                  <w:szCs w:val="20"/>
                </w:rPr>
                <w:delText xml:space="preserve"> </w:delText>
              </w:r>
              <w:r>
                <w:rPr>
                  <w:rFonts w:ascii="Times New Roman" w:eastAsia="Times New Roman" w:hAnsi="Times New Roman" w:cs="Times New Roman"/>
                  <w:b/>
                  <w:bCs/>
                  <w:sz w:val="20"/>
                  <w:szCs w:val="20"/>
                </w:rPr>
                <w:delText>Vaccine</w:delText>
              </w:r>
              <w:r>
                <w:rPr>
                  <w:rFonts w:ascii="Times New Roman" w:eastAsia="Times New Roman" w:hAnsi="Times New Roman" w:cs="Times New Roman"/>
                  <w:b/>
                  <w:bCs/>
                  <w:spacing w:val="21"/>
                  <w:w w:val="99"/>
                  <w:sz w:val="20"/>
                  <w:szCs w:val="20"/>
                </w:rPr>
                <w:delText xml:space="preserve"> </w:delText>
              </w:r>
              <w:r>
                <w:rPr>
                  <w:rFonts w:ascii="Times New Roman" w:eastAsia="Times New Roman" w:hAnsi="Times New Roman" w:cs="Times New Roman"/>
                  <w:b/>
                  <w:bCs/>
                  <w:sz w:val="20"/>
                  <w:szCs w:val="20"/>
                </w:rPr>
                <w:delText>Efficacy</w:delText>
              </w:r>
              <w:r>
                <w:rPr>
                  <w:rFonts w:ascii="Times New Roman" w:eastAsia="Times New Roman" w:hAnsi="Times New Roman" w:cs="Times New Roman"/>
                  <w:b/>
                  <w:bCs/>
                  <w:w w:val="99"/>
                  <w:sz w:val="20"/>
                  <w:szCs w:val="20"/>
                </w:rPr>
                <w:delText xml:space="preserve"> </w:delText>
              </w:r>
              <w:r>
                <w:rPr>
                  <w:rFonts w:ascii="Times New Roman" w:eastAsia="Times New Roman" w:hAnsi="Times New Roman" w:cs="Times New Roman"/>
                  <w:b/>
                  <w:bCs/>
                  <w:sz w:val="20"/>
                  <w:szCs w:val="20"/>
                </w:rPr>
                <w:delText>(95%</w:delText>
              </w:r>
              <w:r>
                <w:rPr>
                  <w:rFonts w:ascii="Times New Roman" w:eastAsia="Times New Roman" w:hAnsi="Times New Roman" w:cs="Times New Roman"/>
                  <w:b/>
                  <w:bCs/>
                  <w:spacing w:val="-9"/>
                  <w:sz w:val="20"/>
                  <w:szCs w:val="20"/>
                </w:rPr>
                <w:delText xml:space="preserve"> </w:delText>
              </w:r>
              <w:r>
                <w:rPr>
                  <w:rFonts w:ascii="Times New Roman" w:eastAsia="Times New Roman" w:hAnsi="Times New Roman" w:cs="Times New Roman"/>
                  <w:b/>
                  <w:bCs/>
                  <w:sz w:val="20"/>
                  <w:szCs w:val="20"/>
                </w:rPr>
                <w:delText>CI)</w:delText>
              </w:r>
              <w:r>
                <w:rPr>
                  <w:rFonts w:ascii="Times New Roman" w:eastAsia="Times New Roman" w:hAnsi="Times New Roman" w:cs="Times New Roman"/>
                  <w:sz w:val="20"/>
                  <w:szCs w:val="20"/>
                </w:rPr>
                <w:delText>†</w:delText>
              </w:r>
            </w:del>
          </w:p>
        </w:tc>
      </w:tr>
      <w:tr w:rsidR="000D4A2A" w14:paraId="684ADE95" w14:textId="77777777">
        <w:trPr>
          <w:trHeight w:hRule="exact" w:val="1390"/>
          <w:del w:id="1715" w:author="Author"/>
        </w:trPr>
        <w:tc>
          <w:tcPr>
            <w:tcW w:w="1061" w:type="dxa"/>
            <w:vMerge/>
            <w:tcBorders>
              <w:left w:val="single" w:sz="5" w:space="0" w:color="000000"/>
              <w:bottom w:val="single" w:sz="5" w:space="0" w:color="000000"/>
              <w:right w:val="single" w:sz="5" w:space="0" w:color="000000"/>
            </w:tcBorders>
            <w:shd w:val="clear" w:color="auto" w:fill="F1F1F1"/>
          </w:tcPr>
          <w:p w14:paraId="684ADE89" w14:textId="0E44F43D" w:rsidR="000D4A2A" w:rsidRDefault="000D4A2A">
            <w:pPr>
              <w:rPr>
                <w:del w:id="1716" w:author="Author"/>
              </w:rPr>
            </w:pPr>
          </w:p>
        </w:tc>
        <w:tc>
          <w:tcPr>
            <w:tcW w:w="938" w:type="dxa"/>
            <w:tcBorders>
              <w:top w:val="single" w:sz="5" w:space="0" w:color="000000"/>
              <w:left w:val="single" w:sz="5" w:space="0" w:color="000000"/>
              <w:bottom w:val="single" w:sz="5" w:space="0" w:color="000000"/>
              <w:right w:val="single" w:sz="5" w:space="0" w:color="000000"/>
            </w:tcBorders>
            <w:shd w:val="clear" w:color="auto" w:fill="F1F1F1"/>
          </w:tcPr>
          <w:p w14:paraId="684ADE8A" w14:textId="0C03AA6A" w:rsidR="000D4A2A" w:rsidRDefault="00C17548">
            <w:pPr>
              <w:pStyle w:val="TableParagraph"/>
              <w:ind w:left="323" w:right="102" w:hanging="221"/>
              <w:rPr>
                <w:del w:id="1717" w:author="Author"/>
                <w:rFonts w:ascii="Times New Roman" w:eastAsia="Times New Roman" w:hAnsi="Times New Roman" w:cs="Times New Roman"/>
                <w:sz w:val="20"/>
                <w:szCs w:val="20"/>
              </w:rPr>
            </w:pPr>
            <w:del w:id="1718" w:author="Author">
              <w:r>
                <w:rPr>
                  <w:rFonts w:ascii="Times New Roman"/>
                  <w:b/>
                  <w:w w:val="95"/>
                  <w:sz w:val="20"/>
                </w:rPr>
                <w:delText>Subjects</w:delText>
              </w:r>
              <w:r>
                <w:rPr>
                  <w:rFonts w:ascii="Times New Roman"/>
                  <w:b/>
                  <w:w w:val="99"/>
                  <w:sz w:val="20"/>
                </w:rPr>
                <w:delText xml:space="preserve"> </w:delText>
              </w:r>
              <w:r>
                <w:rPr>
                  <w:rFonts w:ascii="Times New Roman"/>
                  <w:b/>
                  <w:sz w:val="20"/>
                </w:rPr>
                <w:delText>(N)</w:delText>
              </w:r>
            </w:del>
          </w:p>
        </w:tc>
        <w:tc>
          <w:tcPr>
            <w:tcW w:w="1215" w:type="dxa"/>
            <w:tcBorders>
              <w:top w:val="single" w:sz="5" w:space="0" w:color="000000"/>
              <w:left w:val="single" w:sz="5" w:space="0" w:color="000000"/>
              <w:bottom w:val="single" w:sz="5" w:space="0" w:color="000000"/>
              <w:right w:val="single" w:sz="5" w:space="0" w:color="000000"/>
            </w:tcBorders>
            <w:shd w:val="clear" w:color="auto" w:fill="F1F1F1"/>
          </w:tcPr>
          <w:p w14:paraId="684ADE8B" w14:textId="2D2643EF" w:rsidR="000D4A2A" w:rsidRDefault="00C17548">
            <w:pPr>
              <w:pStyle w:val="TableParagraph"/>
              <w:spacing w:line="229" w:lineRule="exact"/>
              <w:jc w:val="center"/>
              <w:rPr>
                <w:del w:id="1719" w:author="Author"/>
                <w:rFonts w:ascii="Times New Roman" w:eastAsia="Times New Roman" w:hAnsi="Times New Roman" w:cs="Times New Roman"/>
                <w:sz w:val="20"/>
                <w:szCs w:val="20"/>
              </w:rPr>
            </w:pPr>
            <w:del w:id="1720" w:author="Author">
              <w:r>
                <w:rPr>
                  <w:rFonts w:ascii="Times New Roman"/>
                  <w:b/>
                  <w:sz w:val="20"/>
                </w:rPr>
                <w:delText>COVID-19</w:delText>
              </w:r>
            </w:del>
          </w:p>
          <w:p w14:paraId="684ADE8C" w14:textId="38AE4D6A" w:rsidR="000D4A2A" w:rsidRDefault="00C17548">
            <w:pPr>
              <w:pStyle w:val="TableParagraph"/>
              <w:ind w:left="354" w:right="359"/>
              <w:jc w:val="center"/>
              <w:rPr>
                <w:del w:id="1721" w:author="Author"/>
                <w:rFonts w:ascii="Times New Roman" w:eastAsia="Times New Roman" w:hAnsi="Times New Roman" w:cs="Times New Roman"/>
                <w:sz w:val="20"/>
                <w:szCs w:val="20"/>
              </w:rPr>
            </w:pPr>
            <w:del w:id="1722" w:author="Author">
              <w:r>
                <w:rPr>
                  <w:rFonts w:ascii="Times New Roman"/>
                  <w:b/>
                  <w:w w:val="95"/>
                  <w:sz w:val="20"/>
                </w:rPr>
                <w:delText>Cases</w:delText>
              </w:r>
              <w:r>
                <w:rPr>
                  <w:rFonts w:ascii="Times New Roman"/>
                  <w:b/>
                  <w:w w:val="99"/>
                  <w:sz w:val="20"/>
                </w:rPr>
                <w:delText xml:space="preserve"> </w:delText>
              </w:r>
              <w:r>
                <w:rPr>
                  <w:rFonts w:ascii="Times New Roman"/>
                  <w:b/>
                  <w:sz w:val="20"/>
                </w:rPr>
                <w:delText>(n)</w:delText>
              </w:r>
            </w:del>
          </w:p>
        </w:tc>
        <w:tc>
          <w:tcPr>
            <w:tcW w:w="1291" w:type="dxa"/>
            <w:tcBorders>
              <w:top w:val="single" w:sz="5" w:space="0" w:color="000000"/>
              <w:left w:val="single" w:sz="5" w:space="0" w:color="000000"/>
              <w:bottom w:val="single" w:sz="5" w:space="0" w:color="000000"/>
              <w:right w:val="single" w:sz="5" w:space="0" w:color="000000"/>
            </w:tcBorders>
            <w:shd w:val="clear" w:color="auto" w:fill="F1F1F1"/>
          </w:tcPr>
          <w:p w14:paraId="684ADE8D" w14:textId="76FEB9A0" w:rsidR="000D4A2A" w:rsidRDefault="00C17548">
            <w:pPr>
              <w:pStyle w:val="TableParagraph"/>
              <w:ind w:left="171" w:right="172" w:firstLine="1"/>
              <w:jc w:val="center"/>
              <w:rPr>
                <w:del w:id="1723" w:author="Author"/>
                <w:rFonts w:ascii="Times New Roman" w:eastAsia="Times New Roman" w:hAnsi="Times New Roman" w:cs="Times New Roman"/>
                <w:sz w:val="20"/>
                <w:szCs w:val="20"/>
              </w:rPr>
            </w:pPr>
            <w:del w:id="1724" w:author="Author">
              <w:r>
                <w:rPr>
                  <w:rFonts w:ascii="Times New Roman"/>
                  <w:b/>
                  <w:sz w:val="20"/>
                </w:rPr>
                <w:delText>Incidence</w:delText>
              </w:r>
              <w:r>
                <w:rPr>
                  <w:rFonts w:ascii="Times New Roman"/>
                  <w:b/>
                  <w:spacing w:val="21"/>
                  <w:w w:val="99"/>
                  <w:sz w:val="20"/>
                </w:rPr>
                <w:delText xml:space="preserve"> </w:delText>
              </w:r>
              <w:r>
                <w:rPr>
                  <w:rFonts w:ascii="Times New Roman"/>
                  <w:b/>
                  <w:sz w:val="20"/>
                </w:rPr>
                <w:delText>Rate</w:delText>
              </w:r>
              <w:r>
                <w:rPr>
                  <w:rFonts w:ascii="Times New Roman"/>
                  <w:b/>
                  <w:spacing w:val="-6"/>
                  <w:sz w:val="20"/>
                </w:rPr>
                <w:delText xml:space="preserve"> </w:delText>
              </w:r>
              <w:r>
                <w:rPr>
                  <w:rFonts w:ascii="Times New Roman"/>
                  <w:b/>
                  <w:sz w:val="20"/>
                </w:rPr>
                <w:delText>of</w:delText>
              </w:r>
              <w:r>
                <w:rPr>
                  <w:rFonts w:ascii="Times New Roman"/>
                  <w:b/>
                  <w:spacing w:val="22"/>
                  <w:w w:val="99"/>
                  <w:sz w:val="20"/>
                </w:rPr>
                <w:delText xml:space="preserve"> </w:delText>
              </w:r>
              <w:r>
                <w:rPr>
                  <w:rFonts w:ascii="Times New Roman"/>
                  <w:b/>
                  <w:w w:val="95"/>
                  <w:sz w:val="20"/>
                </w:rPr>
                <w:delText>COVID-19</w:delText>
              </w:r>
            </w:del>
          </w:p>
          <w:p w14:paraId="684ADE8E" w14:textId="18751DCA" w:rsidR="000D4A2A" w:rsidRDefault="00C17548">
            <w:pPr>
              <w:pStyle w:val="TableParagraph"/>
              <w:ind w:left="243" w:right="241"/>
              <w:jc w:val="center"/>
              <w:rPr>
                <w:del w:id="1725" w:author="Author"/>
                <w:rFonts w:ascii="Times New Roman" w:eastAsia="Times New Roman" w:hAnsi="Times New Roman" w:cs="Times New Roman"/>
                <w:sz w:val="20"/>
                <w:szCs w:val="20"/>
              </w:rPr>
            </w:pPr>
            <w:del w:id="1726" w:author="Author">
              <w:r>
                <w:rPr>
                  <w:rFonts w:ascii="Times New Roman"/>
                  <w:b/>
                  <w:sz w:val="20"/>
                </w:rPr>
                <w:delText>per</w:delText>
              </w:r>
              <w:r>
                <w:rPr>
                  <w:rFonts w:ascii="Times New Roman"/>
                  <w:b/>
                  <w:spacing w:val="-8"/>
                  <w:sz w:val="20"/>
                </w:rPr>
                <w:delText xml:space="preserve"> </w:delText>
              </w:r>
              <w:r>
                <w:rPr>
                  <w:rFonts w:ascii="Times New Roman"/>
                  <w:b/>
                  <w:sz w:val="20"/>
                </w:rPr>
                <w:delText>1,000</w:delText>
              </w:r>
              <w:r>
                <w:rPr>
                  <w:rFonts w:ascii="Times New Roman"/>
                  <w:b/>
                  <w:spacing w:val="25"/>
                  <w:w w:val="99"/>
                  <w:sz w:val="20"/>
                </w:rPr>
                <w:delText xml:space="preserve"> </w:delText>
              </w:r>
              <w:r>
                <w:rPr>
                  <w:rFonts w:ascii="Times New Roman"/>
                  <w:b/>
                  <w:sz w:val="20"/>
                </w:rPr>
                <w:delText>Person-</w:delText>
              </w:r>
              <w:r>
                <w:rPr>
                  <w:rFonts w:ascii="Times New Roman"/>
                  <w:b/>
                  <w:w w:val="99"/>
                  <w:sz w:val="20"/>
                </w:rPr>
                <w:delText xml:space="preserve"> </w:delText>
              </w:r>
              <w:r>
                <w:rPr>
                  <w:rFonts w:ascii="Times New Roman"/>
                  <w:b/>
                  <w:sz w:val="20"/>
                </w:rPr>
                <w:delText>Years</w:delText>
              </w:r>
            </w:del>
          </w:p>
        </w:tc>
        <w:tc>
          <w:tcPr>
            <w:tcW w:w="1078" w:type="dxa"/>
            <w:tcBorders>
              <w:top w:val="single" w:sz="5" w:space="0" w:color="000000"/>
              <w:left w:val="single" w:sz="5" w:space="0" w:color="000000"/>
              <w:bottom w:val="single" w:sz="5" w:space="0" w:color="000000"/>
              <w:right w:val="single" w:sz="5" w:space="0" w:color="000000"/>
            </w:tcBorders>
            <w:shd w:val="clear" w:color="auto" w:fill="F1F1F1"/>
          </w:tcPr>
          <w:p w14:paraId="684ADE8F" w14:textId="10BF54B3" w:rsidR="000D4A2A" w:rsidRDefault="00C17548">
            <w:pPr>
              <w:pStyle w:val="TableParagraph"/>
              <w:ind w:left="392" w:right="172" w:hanging="221"/>
              <w:rPr>
                <w:del w:id="1727" w:author="Author"/>
                <w:rFonts w:ascii="Times New Roman" w:eastAsia="Times New Roman" w:hAnsi="Times New Roman" w:cs="Times New Roman"/>
                <w:sz w:val="20"/>
                <w:szCs w:val="20"/>
              </w:rPr>
            </w:pPr>
            <w:del w:id="1728" w:author="Author">
              <w:r>
                <w:rPr>
                  <w:rFonts w:ascii="Times New Roman"/>
                  <w:b/>
                  <w:w w:val="95"/>
                  <w:sz w:val="20"/>
                </w:rPr>
                <w:delText>Subjects</w:delText>
              </w:r>
              <w:r>
                <w:rPr>
                  <w:rFonts w:ascii="Times New Roman"/>
                  <w:b/>
                  <w:w w:val="99"/>
                  <w:sz w:val="20"/>
                </w:rPr>
                <w:delText xml:space="preserve"> </w:delText>
              </w:r>
              <w:r>
                <w:rPr>
                  <w:rFonts w:ascii="Times New Roman"/>
                  <w:b/>
                  <w:sz w:val="20"/>
                </w:rPr>
                <w:delText>(N)</w:delText>
              </w:r>
            </w:del>
          </w:p>
        </w:tc>
        <w:tc>
          <w:tcPr>
            <w:tcW w:w="1169" w:type="dxa"/>
            <w:tcBorders>
              <w:top w:val="single" w:sz="5" w:space="0" w:color="000000"/>
              <w:left w:val="single" w:sz="5" w:space="0" w:color="000000"/>
              <w:bottom w:val="single" w:sz="5" w:space="0" w:color="000000"/>
              <w:right w:val="single" w:sz="5" w:space="0" w:color="000000"/>
            </w:tcBorders>
            <w:shd w:val="clear" w:color="auto" w:fill="F1F1F1"/>
          </w:tcPr>
          <w:p w14:paraId="684ADE90" w14:textId="68077AC5" w:rsidR="000D4A2A" w:rsidRDefault="00C17548">
            <w:pPr>
              <w:pStyle w:val="TableParagraph"/>
              <w:spacing w:line="229" w:lineRule="exact"/>
              <w:jc w:val="center"/>
              <w:rPr>
                <w:del w:id="1729" w:author="Author"/>
                <w:rFonts w:ascii="Times New Roman" w:eastAsia="Times New Roman" w:hAnsi="Times New Roman" w:cs="Times New Roman"/>
                <w:sz w:val="20"/>
                <w:szCs w:val="20"/>
              </w:rPr>
            </w:pPr>
            <w:del w:id="1730" w:author="Author">
              <w:r>
                <w:rPr>
                  <w:rFonts w:ascii="Times New Roman"/>
                  <w:b/>
                  <w:sz w:val="20"/>
                </w:rPr>
                <w:delText>COVID-19</w:delText>
              </w:r>
            </w:del>
          </w:p>
          <w:p w14:paraId="684ADE91" w14:textId="0F04A7B4" w:rsidR="000D4A2A" w:rsidRDefault="00C17548">
            <w:pPr>
              <w:pStyle w:val="TableParagraph"/>
              <w:ind w:left="332" w:right="335"/>
              <w:jc w:val="center"/>
              <w:rPr>
                <w:del w:id="1731" w:author="Author"/>
                <w:rFonts w:ascii="Times New Roman" w:eastAsia="Times New Roman" w:hAnsi="Times New Roman" w:cs="Times New Roman"/>
                <w:sz w:val="20"/>
                <w:szCs w:val="20"/>
              </w:rPr>
            </w:pPr>
            <w:del w:id="1732" w:author="Author">
              <w:r>
                <w:rPr>
                  <w:rFonts w:ascii="Times New Roman"/>
                  <w:b/>
                  <w:w w:val="95"/>
                  <w:sz w:val="20"/>
                </w:rPr>
                <w:delText>Cases</w:delText>
              </w:r>
              <w:r>
                <w:rPr>
                  <w:rFonts w:ascii="Times New Roman"/>
                  <w:b/>
                  <w:w w:val="99"/>
                  <w:sz w:val="20"/>
                </w:rPr>
                <w:delText xml:space="preserve"> </w:delText>
              </w:r>
              <w:r>
                <w:rPr>
                  <w:rFonts w:ascii="Times New Roman"/>
                  <w:b/>
                  <w:sz w:val="20"/>
                </w:rPr>
                <w:delText>(n)</w:delText>
              </w:r>
            </w:del>
          </w:p>
        </w:tc>
        <w:tc>
          <w:tcPr>
            <w:tcW w:w="1258" w:type="dxa"/>
            <w:tcBorders>
              <w:top w:val="single" w:sz="5" w:space="0" w:color="000000"/>
              <w:left w:val="single" w:sz="5" w:space="0" w:color="000000"/>
              <w:bottom w:val="single" w:sz="5" w:space="0" w:color="000000"/>
              <w:right w:val="single" w:sz="5" w:space="0" w:color="000000"/>
            </w:tcBorders>
            <w:shd w:val="clear" w:color="auto" w:fill="F1F1F1"/>
          </w:tcPr>
          <w:p w14:paraId="684ADE92" w14:textId="61D18BC5" w:rsidR="000D4A2A" w:rsidRDefault="00C17548">
            <w:pPr>
              <w:pStyle w:val="TableParagraph"/>
              <w:ind w:left="155" w:right="155" w:firstLine="1"/>
              <w:jc w:val="center"/>
              <w:rPr>
                <w:del w:id="1733" w:author="Author"/>
                <w:rFonts w:ascii="Times New Roman" w:eastAsia="Times New Roman" w:hAnsi="Times New Roman" w:cs="Times New Roman"/>
                <w:sz w:val="20"/>
                <w:szCs w:val="20"/>
              </w:rPr>
            </w:pPr>
            <w:del w:id="1734" w:author="Author">
              <w:r>
                <w:rPr>
                  <w:rFonts w:ascii="Times New Roman"/>
                  <w:b/>
                  <w:sz w:val="20"/>
                </w:rPr>
                <w:delText>Incidence</w:delText>
              </w:r>
              <w:r>
                <w:rPr>
                  <w:rFonts w:ascii="Times New Roman"/>
                  <w:b/>
                  <w:spacing w:val="21"/>
                  <w:w w:val="99"/>
                  <w:sz w:val="20"/>
                </w:rPr>
                <w:delText xml:space="preserve"> </w:delText>
              </w:r>
              <w:r>
                <w:rPr>
                  <w:rFonts w:ascii="Times New Roman"/>
                  <w:b/>
                  <w:sz w:val="20"/>
                </w:rPr>
                <w:delText>Rate</w:delText>
              </w:r>
              <w:r>
                <w:rPr>
                  <w:rFonts w:ascii="Times New Roman"/>
                  <w:b/>
                  <w:spacing w:val="-6"/>
                  <w:sz w:val="20"/>
                </w:rPr>
                <w:delText xml:space="preserve"> </w:delText>
              </w:r>
              <w:r>
                <w:rPr>
                  <w:rFonts w:ascii="Times New Roman"/>
                  <w:b/>
                  <w:sz w:val="20"/>
                </w:rPr>
                <w:delText>of</w:delText>
              </w:r>
              <w:r>
                <w:rPr>
                  <w:rFonts w:ascii="Times New Roman"/>
                  <w:b/>
                  <w:spacing w:val="22"/>
                  <w:w w:val="99"/>
                  <w:sz w:val="20"/>
                </w:rPr>
                <w:delText xml:space="preserve"> </w:delText>
              </w:r>
              <w:r>
                <w:rPr>
                  <w:rFonts w:ascii="Times New Roman"/>
                  <w:b/>
                  <w:w w:val="95"/>
                  <w:sz w:val="20"/>
                </w:rPr>
                <w:delText>COVID-19</w:delText>
              </w:r>
            </w:del>
          </w:p>
          <w:p w14:paraId="684ADE93" w14:textId="1FB64A14" w:rsidR="000D4A2A" w:rsidRDefault="00C17548">
            <w:pPr>
              <w:pStyle w:val="TableParagraph"/>
              <w:ind w:left="227" w:right="225"/>
              <w:jc w:val="center"/>
              <w:rPr>
                <w:del w:id="1735" w:author="Author"/>
                <w:rFonts w:ascii="Times New Roman" w:eastAsia="Times New Roman" w:hAnsi="Times New Roman" w:cs="Times New Roman"/>
                <w:sz w:val="20"/>
                <w:szCs w:val="20"/>
              </w:rPr>
            </w:pPr>
            <w:del w:id="1736" w:author="Author">
              <w:r>
                <w:rPr>
                  <w:rFonts w:ascii="Times New Roman"/>
                  <w:b/>
                  <w:sz w:val="20"/>
                </w:rPr>
                <w:delText>per</w:delText>
              </w:r>
              <w:r>
                <w:rPr>
                  <w:rFonts w:ascii="Times New Roman"/>
                  <w:b/>
                  <w:spacing w:val="-8"/>
                  <w:sz w:val="20"/>
                </w:rPr>
                <w:delText xml:space="preserve"> </w:delText>
              </w:r>
              <w:r>
                <w:rPr>
                  <w:rFonts w:ascii="Times New Roman"/>
                  <w:b/>
                  <w:sz w:val="20"/>
                </w:rPr>
                <w:delText>1,000</w:delText>
              </w:r>
              <w:r>
                <w:rPr>
                  <w:rFonts w:ascii="Times New Roman"/>
                  <w:b/>
                  <w:spacing w:val="25"/>
                  <w:w w:val="99"/>
                  <w:sz w:val="20"/>
                </w:rPr>
                <w:delText xml:space="preserve"> </w:delText>
              </w:r>
              <w:r>
                <w:rPr>
                  <w:rFonts w:ascii="Times New Roman"/>
                  <w:b/>
                  <w:sz w:val="20"/>
                </w:rPr>
                <w:delText>Person-</w:delText>
              </w:r>
              <w:r>
                <w:rPr>
                  <w:rFonts w:ascii="Times New Roman"/>
                  <w:b/>
                  <w:w w:val="99"/>
                  <w:sz w:val="20"/>
                </w:rPr>
                <w:delText xml:space="preserve"> </w:delText>
              </w:r>
              <w:r>
                <w:rPr>
                  <w:rFonts w:ascii="Times New Roman"/>
                  <w:b/>
                  <w:sz w:val="20"/>
                </w:rPr>
                <w:delText>Years</w:delText>
              </w:r>
            </w:del>
          </w:p>
        </w:tc>
        <w:tc>
          <w:tcPr>
            <w:tcW w:w="1342" w:type="dxa"/>
            <w:vMerge/>
            <w:tcBorders>
              <w:left w:val="single" w:sz="5" w:space="0" w:color="000000"/>
              <w:bottom w:val="single" w:sz="5" w:space="0" w:color="000000"/>
              <w:right w:val="single" w:sz="5" w:space="0" w:color="000000"/>
            </w:tcBorders>
            <w:shd w:val="clear" w:color="auto" w:fill="F1F1F1"/>
          </w:tcPr>
          <w:p w14:paraId="684ADE94" w14:textId="2F44B0FE" w:rsidR="000D4A2A" w:rsidRDefault="000D4A2A">
            <w:pPr>
              <w:rPr>
                <w:del w:id="1737" w:author="Author"/>
              </w:rPr>
            </w:pPr>
          </w:p>
        </w:tc>
      </w:tr>
      <w:tr w:rsidR="000D4A2A" w14:paraId="684ADE9F" w14:textId="77777777">
        <w:trPr>
          <w:trHeight w:hRule="exact" w:val="701"/>
          <w:del w:id="1738" w:author="Author"/>
        </w:trPr>
        <w:tc>
          <w:tcPr>
            <w:tcW w:w="1061" w:type="dxa"/>
            <w:tcBorders>
              <w:top w:val="single" w:sz="5" w:space="0" w:color="000000"/>
              <w:left w:val="single" w:sz="5" w:space="0" w:color="000000"/>
              <w:bottom w:val="single" w:sz="5" w:space="0" w:color="000000"/>
              <w:right w:val="single" w:sz="5" w:space="0" w:color="000000"/>
            </w:tcBorders>
          </w:tcPr>
          <w:p w14:paraId="684ADE96" w14:textId="48CE59BD" w:rsidR="000D4A2A" w:rsidRDefault="00C17548">
            <w:pPr>
              <w:pStyle w:val="TableParagraph"/>
              <w:ind w:left="102" w:right="299"/>
              <w:rPr>
                <w:del w:id="1739" w:author="Author"/>
                <w:rFonts w:ascii="Times New Roman" w:eastAsia="Times New Roman" w:hAnsi="Times New Roman" w:cs="Times New Roman"/>
                <w:sz w:val="20"/>
                <w:szCs w:val="20"/>
              </w:rPr>
            </w:pPr>
            <w:del w:id="1740" w:author="Author">
              <w:r>
                <w:rPr>
                  <w:rFonts w:ascii="Times New Roman"/>
                  <w:b/>
                  <w:w w:val="95"/>
                  <w:sz w:val="20"/>
                </w:rPr>
                <w:delText>Overall</w:delText>
              </w:r>
              <w:r>
                <w:rPr>
                  <w:rFonts w:ascii="Times New Roman"/>
                  <w:b/>
                  <w:spacing w:val="22"/>
                  <w:w w:val="99"/>
                  <w:sz w:val="20"/>
                </w:rPr>
                <w:delText xml:space="preserve"> </w:delText>
              </w:r>
              <w:r>
                <w:rPr>
                  <w:rFonts w:ascii="Times New Roman"/>
                  <w:b/>
                  <w:sz w:val="20"/>
                </w:rPr>
                <w:delText>high</w:delText>
              </w:r>
              <w:r>
                <w:rPr>
                  <w:rFonts w:ascii="Times New Roman"/>
                  <w:b/>
                  <w:w w:val="99"/>
                  <w:sz w:val="20"/>
                </w:rPr>
                <w:delText xml:space="preserve"> </w:delText>
              </w:r>
              <w:r>
                <w:rPr>
                  <w:rFonts w:ascii="Times New Roman"/>
                  <w:b/>
                  <w:spacing w:val="-1"/>
                  <w:sz w:val="20"/>
                </w:rPr>
                <w:delText>risk*</w:delText>
              </w:r>
            </w:del>
          </w:p>
        </w:tc>
        <w:tc>
          <w:tcPr>
            <w:tcW w:w="938" w:type="dxa"/>
            <w:tcBorders>
              <w:top w:val="single" w:sz="5" w:space="0" w:color="000000"/>
              <w:left w:val="single" w:sz="5" w:space="0" w:color="000000"/>
              <w:bottom w:val="single" w:sz="5" w:space="0" w:color="000000"/>
              <w:right w:val="single" w:sz="5" w:space="0" w:color="000000"/>
            </w:tcBorders>
          </w:tcPr>
          <w:p w14:paraId="684ADE97" w14:textId="007244DD" w:rsidR="000D4A2A" w:rsidRDefault="00C17548">
            <w:pPr>
              <w:pStyle w:val="TableParagraph"/>
              <w:spacing w:line="229" w:lineRule="exact"/>
              <w:ind w:left="236"/>
              <w:rPr>
                <w:del w:id="1741" w:author="Author"/>
                <w:rFonts w:ascii="Times New Roman" w:eastAsia="Times New Roman" w:hAnsi="Times New Roman" w:cs="Times New Roman"/>
                <w:sz w:val="20"/>
                <w:szCs w:val="20"/>
              </w:rPr>
            </w:pPr>
            <w:del w:id="1742" w:author="Author">
              <w:r>
                <w:rPr>
                  <w:rFonts w:ascii="Times New Roman"/>
                  <w:sz w:val="20"/>
                </w:rPr>
                <w:delText>3,116</w:delText>
              </w:r>
            </w:del>
          </w:p>
        </w:tc>
        <w:tc>
          <w:tcPr>
            <w:tcW w:w="1215" w:type="dxa"/>
            <w:tcBorders>
              <w:top w:val="single" w:sz="5" w:space="0" w:color="000000"/>
              <w:left w:val="single" w:sz="5" w:space="0" w:color="000000"/>
              <w:bottom w:val="single" w:sz="5" w:space="0" w:color="000000"/>
              <w:right w:val="single" w:sz="5" w:space="0" w:color="000000"/>
            </w:tcBorders>
          </w:tcPr>
          <w:p w14:paraId="684ADE98" w14:textId="388FA939" w:rsidR="000D4A2A" w:rsidRDefault="00C17548">
            <w:pPr>
              <w:pStyle w:val="TableParagraph"/>
              <w:spacing w:line="229" w:lineRule="exact"/>
              <w:ind w:right="3"/>
              <w:jc w:val="center"/>
              <w:rPr>
                <w:del w:id="1743" w:author="Author"/>
                <w:rFonts w:ascii="Times New Roman" w:eastAsia="Times New Roman" w:hAnsi="Times New Roman" w:cs="Times New Roman"/>
                <w:sz w:val="20"/>
                <w:szCs w:val="20"/>
              </w:rPr>
            </w:pPr>
            <w:del w:id="1744" w:author="Author">
              <w:r>
                <w:rPr>
                  <w:rFonts w:ascii="Times New Roman"/>
                  <w:sz w:val="20"/>
                </w:rPr>
                <w:delText>1</w:delText>
              </w:r>
            </w:del>
          </w:p>
        </w:tc>
        <w:tc>
          <w:tcPr>
            <w:tcW w:w="1291" w:type="dxa"/>
            <w:tcBorders>
              <w:top w:val="single" w:sz="5" w:space="0" w:color="000000"/>
              <w:left w:val="single" w:sz="5" w:space="0" w:color="000000"/>
              <w:bottom w:val="single" w:sz="5" w:space="0" w:color="000000"/>
              <w:right w:val="single" w:sz="5" w:space="0" w:color="000000"/>
            </w:tcBorders>
          </w:tcPr>
          <w:p w14:paraId="684ADE99" w14:textId="2C6FC721" w:rsidR="000D4A2A" w:rsidRDefault="00C17548">
            <w:pPr>
              <w:pStyle w:val="TableParagraph"/>
              <w:spacing w:line="229" w:lineRule="exact"/>
              <w:ind w:left="414"/>
              <w:rPr>
                <w:del w:id="1745" w:author="Author"/>
                <w:rFonts w:ascii="Times New Roman" w:eastAsia="Times New Roman" w:hAnsi="Times New Roman" w:cs="Times New Roman"/>
                <w:sz w:val="20"/>
                <w:szCs w:val="20"/>
              </w:rPr>
            </w:pPr>
            <w:del w:id="1746" w:author="Author">
              <w:r>
                <w:rPr>
                  <w:rFonts w:ascii="Times New Roman"/>
                  <w:sz w:val="20"/>
                </w:rPr>
                <w:delText>1.604</w:delText>
              </w:r>
            </w:del>
          </w:p>
        </w:tc>
        <w:tc>
          <w:tcPr>
            <w:tcW w:w="1078" w:type="dxa"/>
            <w:tcBorders>
              <w:top w:val="single" w:sz="5" w:space="0" w:color="000000"/>
              <w:left w:val="single" w:sz="5" w:space="0" w:color="000000"/>
              <w:bottom w:val="single" w:sz="5" w:space="0" w:color="000000"/>
              <w:right w:val="single" w:sz="5" w:space="0" w:color="000000"/>
            </w:tcBorders>
          </w:tcPr>
          <w:p w14:paraId="684ADE9A" w14:textId="770C1957" w:rsidR="000D4A2A" w:rsidRDefault="00C17548">
            <w:pPr>
              <w:pStyle w:val="TableParagraph"/>
              <w:spacing w:line="229" w:lineRule="exact"/>
              <w:ind w:left="306"/>
              <w:rPr>
                <w:del w:id="1747" w:author="Author"/>
                <w:rFonts w:ascii="Times New Roman" w:eastAsia="Times New Roman" w:hAnsi="Times New Roman" w:cs="Times New Roman"/>
                <w:sz w:val="20"/>
                <w:szCs w:val="20"/>
              </w:rPr>
            </w:pPr>
            <w:del w:id="1748" w:author="Author">
              <w:r>
                <w:rPr>
                  <w:rFonts w:ascii="Times New Roman"/>
                  <w:sz w:val="20"/>
                </w:rPr>
                <w:delText>3,075</w:delText>
              </w:r>
            </w:del>
          </w:p>
        </w:tc>
        <w:tc>
          <w:tcPr>
            <w:tcW w:w="1169" w:type="dxa"/>
            <w:tcBorders>
              <w:top w:val="single" w:sz="5" w:space="0" w:color="000000"/>
              <w:left w:val="single" w:sz="5" w:space="0" w:color="000000"/>
              <w:bottom w:val="single" w:sz="5" w:space="0" w:color="000000"/>
              <w:right w:val="single" w:sz="5" w:space="0" w:color="000000"/>
            </w:tcBorders>
          </w:tcPr>
          <w:p w14:paraId="684ADE9B" w14:textId="5E170684" w:rsidR="000D4A2A" w:rsidRDefault="00C17548">
            <w:pPr>
              <w:pStyle w:val="TableParagraph"/>
              <w:spacing w:line="229" w:lineRule="exact"/>
              <w:ind w:left="2"/>
              <w:jc w:val="center"/>
              <w:rPr>
                <w:del w:id="1749" w:author="Author"/>
                <w:rFonts w:ascii="Times New Roman" w:eastAsia="Times New Roman" w:hAnsi="Times New Roman" w:cs="Times New Roman"/>
                <w:sz w:val="20"/>
                <w:szCs w:val="20"/>
              </w:rPr>
            </w:pPr>
            <w:del w:id="1750" w:author="Author">
              <w:r>
                <w:rPr>
                  <w:rFonts w:ascii="Times New Roman"/>
                  <w:spacing w:val="1"/>
                  <w:sz w:val="20"/>
                </w:rPr>
                <w:delText>24</w:delText>
              </w:r>
            </w:del>
          </w:p>
        </w:tc>
        <w:tc>
          <w:tcPr>
            <w:tcW w:w="1258" w:type="dxa"/>
            <w:tcBorders>
              <w:top w:val="single" w:sz="5" w:space="0" w:color="000000"/>
              <w:left w:val="single" w:sz="5" w:space="0" w:color="000000"/>
              <w:bottom w:val="single" w:sz="5" w:space="0" w:color="000000"/>
              <w:right w:val="single" w:sz="5" w:space="0" w:color="000000"/>
            </w:tcBorders>
          </w:tcPr>
          <w:p w14:paraId="684ADE9C" w14:textId="281CC888" w:rsidR="000D4A2A" w:rsidRDefault="00C17548">
            <w:pPr>
              <w:pStyle w:val="TableParagraph"/>
              <w:spacing w:line="229" w:lineRule="exact"/>
              <w:ind w:left="346"/>
              <w:rPr>
                <w:del w:id="1751" w:author="Author"/>
                <w:rFonts w:ascii="Times New Roman" w:eastAsia="Times New Roman" w:hAnsi="Times New Roman" w:cs="Times New Roman"/>
                <w:sz w:val="20"/>
                <w:szCs w:val="20"/>
              </w:rPr>
            </w:pPr>
            <w:del w:id="1752" w:author="Author">
              <w:r>
                <w:rPr>
                  <w:rFonts w:ascii="Times New Roman"/>
                  <w:sz w:val="20"/>
                </w:rPr>
                <w:delText>39.177</w:delText>
              </w:r>
            </w:del>
          </w:p>
        </w:tc>
        <w:tc>
          <w:tcPr>
            <w:tcW w:w="1342" w:type="dxa"/>
            <w:tcBorders>
              <w:top w:val="single" w:sz="5" w:space="0" w:color="000000"/>
              <w:left w:val="single" w:sz="5" w:space="0" w:color="000000"/>
              <w:bottom w:val="single" w:sz="5" w:space="0" w:color="000000"/>
              <w:right w:val="single" w:sz="5" w:space="0" w:color="000000"/>
            </w:tcBorders>
          </w:tcPr>
          <w:p w14:paraId="684ADE9D" w14:textId="57ECFEEF" w:rsidR="000D4A2A" w:rsidRDefault="00C17548">
            <w:pPr>
              <w:pStyle w:val="TableParagraph"/>
              <w:spacing w:line="229" w:lineRule="exact"/>
              <w:ind w:right="1"/>
              <w:jc w:val="center"/>
              <w:rPr>
                <w:del w:id="1753" w:author="Author"/>
                <w:rFonts w:ascii="Times New Roman" w:eastAsia="Times New Roman" w:hAnsi="Times New Roman" w:cs="Times New Roman"/>
                <w:sz w:val="20"/>
                <w:szCs w:val="20"/>
              </w:rPr>
            </w:pPr>
            <w:del w:id="1754" w:author="Author">
              <w:r>
                <w:rPr>
                  <w:rFonts w:ascii="Times New Roman"/>
                  <w:sz w:val="20"/>
                </w:rPr>
                <w:delText>95.9</w:delText>
              </w:r>
            </w:del>
          </w:p>
          <w:p w14:paraId="684ADE9E" w14:textId="239E6293" w:rsidR="000D4A2A" w:rsidRDefault="00C17548">
            <w:pPr>
              <w:pStyle w:val="TableParagraph"/>
              <w:jc w:val="center"/>
              <w:rPr>
                <w:del w:id="1755" w:author="Author"/>
                <w:rFonts w:ascii="Times New Roman" w:eastAsia="Times New Roman" w:hAnsi="Times New Roman" w:cs="Times New Roman"/>
                <w:sz w:val="20"/>
                <w:szCs w:val="20"/>
              </w:rPr>
            </w:pPr>
            <w:del w:id="1756" w:author="Author">
              <w:r>
                <w:rPr>
                  <w:rFonts w:ascii="Times New Roman"/>
                  <w:sz w:val="20"/>
                </w:rPr>
                <w:delText>(69.7,</w:delText>
              </w:r>
              <w:r>
                <w:rPr>
                  <w:rFonts w:ascii="Times New Roman"/>
                  <w:spacing w:val="-9"/>
                  <w:sz w:val="20"/>
                </w:rPr>
                <w:delText xml:space="preserve"> </w:delText>
              </w:r>
              <w:r>
                <w:rPr>
                  <w:rFonts w:ascii="Times New Roman"/>
                  <w:sz w:val="20"/>
                </w:rPr>
                <w:delText>99.4)</w:delText>
              </w:r>
            </w:del>
          </w:p>
        </w:tc>
      </w:tr>
      <w:tr w:rsidR="000D4A2A" w14:paraId="684ADEAA" w14:textId="77777777">
        <w:trPr>
          <w:trHeight w:hRule="exact" w:val="699"/>
          <w:del w:id="1757" w:author="Author"/>
        </w:trPr>
        <w:tc>
          <w:tcPr>
            <w:tcW w:w="1061" w:type="dxa"/>
            <w:tcBorders>
              <w:top w:val="single" w:sz="5" w:space="0" w:color="000000"/>
              <w:left w:val="single" w:sz="5" w:space="0" w:color="000000"/>
              <w:bottom w:val="single" w:sz="5" w:space="0" w:color="000000"/>
              <w:right w:val="single" w:sz="5" w:space="0" w:color="000000"/>
            </w:tcBorders>
          </w:tcPr>
          <w:p w14:paraId="684ADEA0" w14:textId="48CFB7B3" w:rsidR="000D4A2A" w:rsidRDefault="00C17548">
            <w:pPr>
              <w:pStyle w:val="TableParagraph"/>
              <w:ind w:left="102" w:right="514"/>
              <w:rPr>
                <w:del w:id="1758" w:author="Author"/>
                <w:rFonts w:ascii="Times New Roman" w:eastAsia="Times New Roman" w:hAnsi="Times New Roman" w:cs="Times New Roman"/>
                <w:sz w:val="20"/>
                <w:szCs w:val="20"/>
              </w:rPr>
            </w:pPr>
            <w:del w:id="1759" w:author="Author">
              <w:r>
                <w:rPr>
                  <w:rFonts w:ascii="Times New Roman"/>
                  <w:b/>
                  <w:sz w:val="20"/>
                </w:rPr>
                <w:delText>High</w:delText>
              </w:r>
              <w:r>
                <w:rPr>
                  <w:rFonts w:ascii="Times New Roman"/>
                  <w:b/>
                  <w:w w:val="99"/>
                  <w:sz w:val="20"/>
                </w:rPr>
                <w:delText xml:space="preserve"> </w:delText>
              </w:r>
              <w:r>
                <w:rPr>
                  <w:rFonts w:ascii="Times New Roman"/>
                  <w:b/>
                  <w:spacing w:val="-1"/>
                  <w:sz w:val="20"/>
                </w:rPr>
                <w:delText>risk*</w:delText>
              </w:r>
            </w:del>
          </w:p>
          <w:p w14:paraId="684ADEA1" w14:textId="00836FFA" w:rsidR="000D4A2A" w:rsidRDefault="00C17548">
            <w:pPr>
              <w:pStyle w:val="TableParagraph"/>
              <w:spacing w:line="227" w:lineRule="exact"/>
              <w:ind w:left="102"/>
              <w:rPr>
                <w:del w:id="1760" w:author="Author"/>
                <w:rFonts w:ascii="Times New Roman" w:eastAsia="Times New Roman" w:hAnsi="Times New Roman" w:cs="Times New Roman"/>
                <w:sz w:val="20"/>
                <w:szCs w:val="20"/>
              </w:rPr>
            </w:pPr>
            <w:del w:id="1761" w:author="Author">
              <w:r>
                <w:rPr>
                  <w:rFonts w:ascii="Times New Roman"/>
                  <w:b/>
                  <w:sz w:val="20"/>
                </w:rPr>
                <w:delText>18</w:delText>
              </w:r>
              <w:r>
                <w:rPr>
                  <w:rFonts w:ascii="Times New Roman"/>
                  <w:b/>
                  <w:spacing w:val="-3"/>
                  <w:sz w:val="20"/>
                </w:rPr>
                <w:delText xml:space="preserve"> </w:delText>
              </w:r>
              <w:r>
                <w:rPr>
                  <w:rFonts w:ascii="Times New Roman"/>
                  <w:b/>
                  <w:sz w:val="20"/>
                </w:rPr>
                <w:delText>to</w:delText>
              </w:r>
              <w:r>
                <w:rPr>
                  <w:rFonts w:ascii="Times New Roman"/>
                  <w:b/>
                  <w:spacing w:val="-4"/>
                  <w:sz w:val="20"/>
                </w:rPr>
                <w:delText xml:space="preserve"> </w:delText>
              </w:r>
              <w:r>
                <w:rPr>
                  <w:rFonts w:ascii="Times New Roman"/>
                  <w:b/>
                  <w:sz w:val="20"/>
                </w:rPr>
                <w:delText>&lt;65</w:delText>
              </w:r>
            </w:del>
          </w:p>
        </w:tc>
        <w:tc>
          <w:tcPr>
            <w:tcW w:w="938" w:type="dxa"/>
            <w:tcBorders>
              <w:top w:val="single" w:sz="5" w:space="0" w:color="000000"/>
              <w:left w:val="single" w:sz="5" w:space="0" w:color="000000"/>
              <w:bottom w:val="single" w:sz="5" w:space="0" w:color="000000"/>
              <w:right w:val="single" w:sz="5" w:space="0" w:color="000000"/>
            </w:tcBorders>
          </w:tcPr>
          <w:p w14:paraId="684ADEA2" w14:textId="31E32511" w:rsidR="000D4A2A" w:rsidRDefault="00C17548">
            <w:pPr>
              <w:pStyle w:val="TableParagraph"/>
              <w:ind w:left="236"/>
              <w:rPr>
                <w:del w:id="1762" w:author="Author"/>
                <w:rFonts w:ascii="Times New Roman" w:eastAsia="Times New Roman" w:hAnsi="Times New Roman" w:cs="Times New Roman"/>
                <w:sz w:val="20"/>
                <w:szCs w:val="20"/>
              </w:rPr>
            </w:pPr>
            <w:del w:id="1763" w:author="Author">
              <w:r>
                <w:rPr>
                  <w:rFonts w:ascii="Times New Roman"/>
                  <w:sz w:val="20"/>
                </w:rPr>
                <w:delText>2,098</w:delText>
              </w:r>
            </w:del>
          </w:p>
        </w:tc>
        <w:tc>
          <w:tcPr>
            <w:tcW w:w="1215" w:type="dxa"/>
            <w:tcBorders>
              <w:top w:val="single" w:sz="5" w:space="0" w:color="000000"/>
              <w:left w:val="single" w:sz="5" w:space="0" w:color="000000"/>
              <w:bottom w:val="single" w:sz="5" w:space="0" w:color="000000"/>
              <w:right w:val="single" w:sz="5" w:space="0" w:color="000000"/>
            </w:tcBorders>
          </w:tcPr>
          <w:p w14:paraId="684ADEA3" w14:textId="2DA6F1D7" w:rsidR="000D4A2A" w:rsidRDefault="00C17548">
            <w:pPr>
              <w:pStyle w:val="TableParagraph"/>
              <w:ind w:right="3"/>
              <w:jc w:val="center"/>
              <w:rPr>
                <w:del w:id="1764" w:author="Author"/>
                <w:rFonts w:ascii="Times New Roman" w:eastAsia="Times New Roman" w:hAnsi="Times New Roman" w:cs="Times New Roman"/>
                <w:sz w:val="20"/>
                <w:szCs w:val="20"/>
              </w:rPr>
            </w:pPr>
            <w:del w:id="1765" w:author="Author">
              <w:r>
                <w:rPr>
                  <w:rFonts w:ascii="Times New Roman"/>
                  <w:sz w:val="20"/>
                </w:rPr>
                <w:delText>1</w:delText>
              </w:r>
            </w:del>
          </w:p>
        </w:tc>
        <w:tc>
          <w:tcPr>
            <w:tcW w:w="1291" w:type="dxa"/>
            <w:tcBorders>
              <w:top w:val="single" w:sz="5" w:space="0" w:color="000000"/>
              <w:left w:val="single" w:sz="5" w:space="0" w:color="000000"/>
              <w:bottom w:val="single" w:sz="5" w:space="0" w:color="000000"/>
              <w:right w:val="single" w:sz="5" w:space="0" w:color="000000"/>
            </w:tcBorders>
          </w:tcPr>
          <w:p w14:paraId="684ADEA4" w14:textId="0E0BAA26" w:rsidR="000D4A2A" w:rsidRDefault="00C17548">
            <w:pPr>
              <w:pStyle w:val="TableParagraph"/>
              <w:ind w:left="414"/>
              <w:rPr>
                <w:del w:id="1766" w:author="Author"/>
                <w:rFonts w:ascii="Times New Roman" w:eastAsia="Times New Roman" w:hAnsi="Times New Roman" w:cs="Times New Roman"/>
                <w:sz w:val="20"/>
                <w:szCs w:val="20"/>
              </w:rPr>
            </w:pPr>
            <w:del w:id="1767" w:author="Author">
              <w:r>
                <w:rPr>
                  <w:rFonts w:ascii="Times New Roman"/>
                  <w:sz w:val="20"/>
                </w:rPr>
                <w:delText>2.428</w:delText>
              </w:r>
            </w:del>
          </w:p>
        </w:tc>
        <w:tc>
          <w:tcPr>
            <w:tcW w:w="1078" w:type="dxa"/>
            <w:tcBorders>
              <w:top w:val="single" w:sz="5" w:space="0" w:color="000000"/>
              <w:left w:val="single" w:sz="5" w:space="0" w:color="000000"/>
              <w:bottom w:val="single" w:sz="5" w:space="0" w:color="000000"/>
              <w:right w:val="single" w:sz="5" w:space="0" w:color="000000"/>
            </w:tcBorders>
          </w:tcPr>
          <w:p w14:paraId="684ADEA5" w14:textId="23805D13" w:rsidR="000D4A2A" w:rsidRDefault="00C17548">
            <w:pPr>
              <w:pStyle w:val="TableParagraph"/>
              <w:ind w:left="306"/>
              <w:rPr>
                <w:del w:id="1768" w:author="Author"/>
                <w:rFonts w:ascii="Times New Roman" w:eastAsia="Times New Roman" w:hAnsi="Times New Roman" w:cs="Times New Roman"/>
                <w:sz w:val="20"/>
                <w:szCs w:val="20"/>
              </w:rPr>
            </w:pPr>
            <w:del w:id="1769" w:author="Author">
              <w:r>
                <w:rPr>
                  <w:rFonts w:ascii="Times New Roman"/>
                  <w:sz w:val="20"/>
                </w:rPr>
                <w:delText>2,061</w:delText>
              </w:r>
            </w:del>
          </w:p>
        </w:tc>
        <w:tc>
          <w:tcPr>
            <w:tcW w:w="1169" w:type="dxa"/>
            <w:tcBorders>
              <w:top w:val="single" w:sz="5" w:space="0" w:color="000000"/>
              <w:left w:val="single" w:sz="5" w:space="0" w:color="000000"/>
              <w:bottom w:val="single" w:sz="5" w:space="0" w:color="000000"/>
              <w:right w:val="single" w:sz="5" w:space="0" w:color="000000"/>
            </w:tcBorders>
          </w:tcPr>
          <w:p w14:paraId="684ADEA6" w14:textId="48AD1CDF" w:rsidR="000D4A2A" w:rsidRDefault="00C17548">
            <w:pPr>
              <w:pStyle w:val="TableParagraph"/>
              <w:ind w:left="2"/>
              <w:jc w:val="center"/>
              <w:rPr>
                <w:del w:id="1770" w:author="Author"/>
                <w:rFonts w:ascii="Times New Roman" w:eastAsia="Times New Roman" w:hAnsi="Times New Roman" w:cs="Times New Roman"/>
                <w:sz w:val="20"/>
                <w:szCs w:val="20"/>
              </w:rPr>
            </w:pPr>
            <w:del w:id="1771" w:author="Author">
              <w:r>
                <w:rPr>
                  <w:rFonts w:ascii="Times New Roman"/>
                  <w:spacing w:val="1"/>
                  <w:sz w:val="20"/>
                </w:rPr>
                <w:delText>18</w:delText>
              </w:r>
            </w:del>
          </w:p>
        </w:tc>
        <w:tc>
          <w:tcPr>
            <w:tcW w:w="1258" w:type="dxa"/>
            <w:tcBorders>
              <w:top w:val="single" w:sz="5" w:space="0" w:color="000000"/>
              <w:left w:val="single" w:sz="5" w:space="0" w:color="000000"/>
              <w:bottom w:val="single" w:sz="5" w:space="0" w:color="000000"/>
              <w:right w:val="single" w:sz="5" w:space="0" w:color="000000"/>
            </w:tcBorders>
          </w:tcPr>
          <w:p w14:paraId="684ADEA7" w14:textId="1BDBDF29" w:rsidR="000D4A2A" w:rsidRDefault="00C17548">
            <w:pPr>
              <w:pStyle w:val="TableParagraph"/>
              <w:ind w:left="346"/>
              <w:rPr>
                <w:del w:id="1772" w:author="Author"/>
                <w:rFonts w:ascii="Times New Roman" w:eastAsia="Times New Roman" w:hAnsi="Times New Roman" w:cs="Times New Roman"/>
                <w:sz w:val="20"/>
                <w:szCs w:val="20"/>
              </w:rPr>
            </w:pPr>
            <w:del w:id="1773" w:author="Author">
              <w:r>
                <w:rPr>
                  <w:rFonts w:ascii="Times New Roman"/>
                  <w:sz w:val="20"/>
                </w:rPr>
                <w:delText>44.673</w:delText>
              </w:r>
            </w:del>
          </w:p>
        </w:tc>
        <w:tc>
          <w:tcPr>
            <w:tcW w:w="1342" w:type="dxa"/>
            <w:tcBorders>
              <w:top w:val="single" w:sz="5" w:space="0" w:color="000000"/>
              <w:left w:val="single" w:sz="5" w:space="0" w:color="000000"/>
              <w:bottom w:val="single" w:sz="5" w:space="0" w:color="000000"/>
              <w:right w:val="single" w:sz="5" w:space="0" w:color="000000"/>
            </w:tcBorders>
          </w:tcPr>
          <w:p w14:paraId="684ADEA8" w14:textId="54BDF55A" w:rsidR="000D4A2A" w:rsidRDefault="00C17548">
            <w:pPr>
              <w:pStyle w:val="TableParagraph"/>
              <w:ind w:right="1"/>
              <w:jc w:val="center"/>
              <w:rPr>
                <w:del w:id="1774" w:author="Author"/>
                <w:rFonts w:ascii="Times New Roman" w:eastAsia="Times New Roman" w:hAnsi="Times New Roman" w:cs="Times New Roman"/>
                <w:sz w:val="20"/>
                <w:szCs w:val="20"/>
              </w:rPr>
            </w:pPr>
            <w:del w:id="1775" w:author="Author">
              <w:r>
                <w:rPr>
                  <w:rFonts w:ascii="Times New Roman"/>
                  <w:sz w:val="20"/>
                </w:rPr>
                <w:delText>94.6</w:delText>
              </w:r>
            </w:del>
          </w:p>
          <w:p w14:paraId="684ADEA9" w14:textId="47F74F36" w:rsidR="000D4A2A" w:rsidRDefault="00C17548">
            <w:pPr>
              <w:pStyle w:val="TableParagraph"/>
              <w:jc w:val="center"/>
              <w:rPr>
                <w:del w:id="1776" w:author="Author"/>
                <w:rFonts w:ascii="Times New Roman" w:eastAsia="Times New Roman" w:hAnsi="Times New Roman" w:cs="Times New Roman"/>
                <w:sz w:val="20"/>
                <w:szCs w:val="20"/>
              </w:rPr>
            </w:pPr>
            <w:del w:id="1777" w:author="Author">
              <w:r>
                <w:rPr>
                  <w:rFonts w:ascii="Times New Roman"/>
                  <w:sz w:val="20"/>
                </w:rPr>
                <w:delText>(59.4,</w:delText>
              </w:r>
              <w:r>
                <w:rPr>
                  <w:rFonts w:ascii="Times New Roman"/>
                  <w:spacing w:val="-9"/>
                  <w:sz w:val="20"/>
                </w:rPr>
                <w:delText xml:space="preserve"> </w:delText>
              </w:r>
              <w:r>
                <w:rPr>
                  <w:rFonts w:ascii="Times New Roman"/>
                  <w:sz w:val="20"/>
                </w:rPr>
                <w:delText>99.3)</w:delText>
              </w:r>
            </w:del>
          </w:p>
        </w:tc>
      </w:tr>
      <w:tr w:rsidR="000D4A2A" w14:paraId="684ADEB5" w14:textId="77777777">
        <w:trPr>
          <w:trHeight w:hRule="exact" w:val="701"/>
          <w:del w:id="1778" w:author="Author"/>
        </w:trPr>
        <w:tc>
          <w:tcPr>
            <w:tcW w:w="1061" w:type="dxa"/>
            <w:tcBorders>
              <w:top w:val="single" w:sz="5" w:space="0" w:color="000000"/>
              <w:left w:val="single" w:sz="5" w:space="0" w:color="000000"/>
              <w:bottom w:val="single" w:sz="5" w:space="0" w:color="000000"/>
              <w:right w:val="single" w:sz="5" w:space="0" w:color="000000"/>
            </w:tcBorders>
          </w:tcPr>
          <w:p w14:paraId="684ADEAB" w14:textId="47E95F03" w:rsidR="000D4A2A" w:rsidRDefault="00C17548">
            <w:pPr>
              <w:pStyle w:val="TableParagraph"/>
              <w:ind w:left="102" w:right="206"/>
              <w:rPr>
                <w:del w:id="1779" w:author="Author"/>
                <w:rFonts w:ascii="Times New Roman" w:eastAsia="Times New Roman" w:hAnsi="Times New Roman" w:cs="Times New Roman"/>
                <w:sz w:val="20"/>
                <w:szCs w:val="20"/>
              </w:rPr>
            </w:pPr>
            <w:del w:id="1780" w:author="Author">
              <w:r>
                <w:rPr>
                  <w:rFonts w:ascii="Times New Roman"/>
                  <w:b/>
                  <w:sz w:val="20"/>
                </w:rPr>
                <w:delText>Not</w:delText>
              </w:r>
              <w:r>
                <w:rPr>
                  <w:rFonts w:ascii="Times New Roman"/>
                  <w:b/>
                  <w:spacing w:val="-7"/>
                  <w:sz w:val="20"/>
                </w:rPr>
                <w:delText xml:space="preserve"> </w:delText>
              </w:r>
              <w:r>
                <w:rPr>
                  <w:rFonts w:ascii="Times New Roman"/>
                  <w:b/>
                  <w:sz w:val="20"/>
                </w:rPr>
                <w:delText>high</w:delText>
              </w:r>
              <w:r>
                <w:rPr>
                  <w:rFonts w:ascii="Times New Roman"/>
                  <w:b/>
                  <w:spacing w:val="21"/>
                  <w:w w:val="99"/>
                  <w:sz w:val="20"/>
                </w:rPr>
                <w:delText xml:space="preserve"> </w:delText>
              </w:r>
              <w:r>
                <w:rPr>
                  <w:rFonts w:ascii="Times New Roman"/>
                  <w:b/>
                  <w:spacing w:val="-1"/>
                  <w:sz w:val="20"/>
                </w:rPr>
                <w:delText>risk*</w:delText>
              </w:r>
            </w:del>
          </w:p>
          <w:p w14:paraId="684ADEAC" w14:textId="6B395046" w:rsidR="000D4A2A" w:rsidRDefault="00C17548">
            <w:pPr>
              <w:pStyle w:val="TableParagraph"/>
              <w:spacing w:line="229" w:lineRule="exact"/>
              <w:ind w:left="102"/>
              <w:rPr>
                <w:del w:id="1781" w:author="Author"/>
                <w:rFonts w:ascii="Times New Roman" w:eastAsia="Times New Roman" w:hAnsi="Times New Roman" w:cs="Times New Roman"/>
                <w:sz w:val="20"/>
                <w:szCs w:val="20"/>
              </w:rPr>
            </w:pPr>
            <w:del w:id="1782" w:author="Author">
              <w:r>
                <w:rPr>
                  <w:rFonts w:ascii="Times New Roman"/>
                  <w:b/>
                  <w:sz w:val="20"/>
                </w:rPr>
                <w:delText>18</w:delText>
              </w:r>
              <w:r>
                <w:rPr>
                  <w:rFonts w:ascii="Times New Roman"/>
                  <w:b/>
                  <w:spacing w:val="-3"/>
                  <w:sz w:val="20"/>
                </w:rPr>
                <w:delText xml:space="preserve"> </w:delText>
              </w:r>
              <w:r>
                <w:rPr>
                  <w:rFonts w:ascii="Times New Roman"/>
                  <w:b/>
                  <w:sz w:val="20"/>
                </w:rPr>
                <w:delText>to</w:delText>
              </w:r>
              <w:r>
                <w:rPr>
                  <w:rFonts w:ascii="Times New Roman"/>
                  <w:b/>
                  <w:spacing w:val="-4"/>
                  <w:sz w:val="20"/>
                </w:rPr>
                <w:delText xml:space="preserve"> </w:delText>
              </w:r>
              <w:r>
                <w:rPr>
                  <w:rFonts w:ascii="Times New Roman"/>
                  <w:b/>
                  <w:sz w:val="20"/>
                </w:rPr>
                <w:delText>&lt;65</w:delText>
              </w:r>
            </w:del>
          </w:p>
        </w:tc>
        <w:tc>
          <w:tcPr>
            <w:tcW w:w="938" w:type="dxa"/>
            <w:tcBorders>
              <w:top w:val="single" w:sz="5" w:space="0" w:color="000000"/>
              <w:left w:val="single" w:sz="5" w:space="0" w:color="000000"/>
              <w:bottom w:val="single" w:sz="5" w:space="0" w:color="000000"/>
              <w:right w:val="single" w:sz="5" w:space="0" w:color="000000"/>
            </w:tcBorders>
          </w:tcPr>
          <w:p w14:paraId="684ADEAD" w14:textId="1F8D6EB3" w:rsidR="000D4A2A" w:rsidRDefault="00C17548">
            <w:pPr>
              <w:pStyle w:val="TableParagraph"/>
              <w:spacing w:line="229" w:lineRule="exact"/>
              <w:ind w:left="236"/>
              <w:rPr>
                <w:del w:id="1783" w:author="Author"/>
                <w:rFonts w:ascii="Times New Roman" w:eastAsia="Times New Roman" w:hAnsi="Times New Roman" w:cs="Times New Roman"/>
                <w:sz w:val="20"/>
                <w:szCs w:val="20"/>
              </w:rPr>
            </w:pPr>
            <w:del w:id="1784" w:author="Author">
              <w:r>
                <w:rPr>
                  <w:rFonts w:ascii="Times New Roman"/>
                  <w:sz w:val="20"/>
                </w:rPr>
                <w:delText>8,309</w:delText>
              </w:r>
            </w:del>
          </w:p>
        </w:tc>
        <w:tc>
          <w:tcPr>
            <w:tcW w:w="1215" w:type="dxa"/>
            <w:tcBorders>
              <w:top w:val="single" w:sz="5" w:space="0" w:color="000000"/>
              <w:left w:val="single" w:sz="5" w:space="0" w:color="000000"/>
              <w:bottom w:val="single" w:sz="5" w:space="0" w:color="000000"/>
              <w:right w:val="single" w:sz="5" w:space="0" w:color="000000"/>
            </w:tcBorders>
          </w:tcPr>
          <w:p w14:paraId="684ADEAE" w14:textId="1DB19836" w:rsidR="000D4A2A" w:rsidRDefault="00C17548">
            <w:pPr>
              <w:pStyle w:val="TableParagraph"/>
              <w:spacing w:line="229" w:lineRule="exact"/>
              <w:ind w:right="3"/>
              <w:jc w:val="center"/>
              <w:rPr>
                <w:del w:id="1785" w:author="Author"/>
                <w:rFonts w:ascii="Times New Roman" w:eastAsia="Times New Roman" w:hAnsi="Times New Roman" w:cs="Times New Roman"/>
                <w:sz w:val="20"/>
                <w:szCs w:val="20"/>
              </w:rPr>
            </w:pPr>
            <w:del w:id="1786" w:author="Author">
              <w:r>
                <w:rPr>
                  <w:rFonts w:ascii="Times New Roman"/>
                  <w:sz w:val="20"/>
                </w:rPr>
                <w:delText>4</w:delText>
              </w:r>
            </w:del>
          </w:p>
        </w:tc>
        <w:tc>
          <w:tcPr>
            <w:tcW w:w="1291" w:type="dxa"/>
            <w:tcBorders>
              <w:top w:val="single" w:sz="5" w:space="0" w:color="000000"/>
              <w:left w:val="single" w:sz="5" w:space="0" w:color="000000"/>
              <w:bottom w:val="single" w:sz="5" w:space="0" w:color="000000"/>
              <w:right w:val="single" w:sz="5" w:space="0" w:color="000000"/>
            </w:tcBorders>
          </w:tcPr>
          <w:p w14:paraId="684ADEAF" w14:textId="6084BD91" w:rsidR="000D4A2A" w:rsidRDefault="00C17548">
            <w:pPr>
              <w:pStyle w:val="TableParagraph"/>
              <w:spacing w:line="229" w:lineRule="exact"/>
              <w:ind w:left="414"/>
              <w:rPr>
                <w:del w:id="1787" w:author="Author"/>
                <w:rFonts w:ascii="Times New Roman" w:eastAsia="Times New Roman" w:hAnsi="Times New Roman" w:cs="Times New Roman"/>
                <w:sz w:val="20"/>
                <w:szCs w:val="20"/>
              </w:rPr>
            </w:pPr>
            <w:del w:id="1788" w:author="Author">
              <w:r>
                <w:rPr>
                  <w:rFonts w:ascii="Times New Roman"/>
                  <w:sz w:val="20"/>
                </w:rPr>
                <w:delText>2.524</w:delText>
              </w:r>
            </w:del>
          </w:p>
        </w:tc>
        <w:tc>
          <w:tcPr>
            <w:tcW w:w="1078" w:type="dxa"/>
            <w:tcBorders>
              <w:top w:val="single" w:sz="5" w:space="0" w:color="000000"/>
              <w:left w:val="single" w:sz="5" w:space="0" w:color="000000"/>
              <w:bottom w:val="single" w:sz="5" w:space="0" w:color="000000"/>
              <w:right w:val="single" w:sz="5" w:space="0" w:color="000000"/>
            </w:tcBorders>
          </w:tcPr>
          <w:p w14:paraId="684ADEB0" w14:textId="64BFD33C" w:rsidR="000D4A2A" w:rsidRDefault="00C17548">
            <w:pPr>
              <w:pStyle w:val="TableParagraph"/>
              <w:spacing w:line="229" w:lineRule="exact"/>
              <w:ind w:left="306"/>
              <w:rPr>
                <w:del w:id="1789" w:author="Author"/>
                <w:rFonts w:ascii="Times New Roman" w:eastAsia="Times New Roman" w:hAnsi="Times New Roman" w:cs="Times New Roman"/>
                <w:sz w:val="20"/>
                <w:szCs w:val="20"/>
              </w:rPr>
            </w:pPr>
            <w:del w:id="1790" w:author="Author">
              <w:r>
                <w:rPr>
                  <w:rFonts w:ascii="Times New Roman"/>
                  <w:sz w:val="20"/>
                </w:rPr>
                <w:delText>8,323</w:delText>
              </w:r>
            </w:del>
          </w:p>
        </w:tc>
        <w:tc>
          <w:tcPr>
            <w:tcW w:w="1169" w:type="dxa"/>
            <w:tcBorders>
              <w:top w:val="single" w:sz="5" w:space="0" w:color="000000"/>
              <w:left w:val="single" w:sz="5" w:space="0" w:color="000000"/>
              <w:bottom w:val="single" w:sz="5" w:space="0" w:color="000000"/>
              <w:right w:val="single" w:sz="5" w:space="0" w:color="000000"/>
            </w:tcBorders>
          </w:tcPr>
          <w:p w14:paraId="684ADEB1" w14:textId="578FD74E" w:rsidR="000D4A2A" w:rsidRDefault="00C17548">
            <w:pPr>
              <w:pStyle w:val="TableParagraph"/>
              <w:spacing w:line="229" w:lineRule="exact"/>
              <w:ind w:left="2"/>
              <w:jc w:val="center"/>
              <w:rPr>
                <w:del w:id="1791" w:author="Author"/>
                <w:rFonts w:ascii="Times New Roman" w:eastAsia="Times New Roman" w:hAnsi="Times New Roman" w:cs="Times New Roman"/>
                <w:sz w:val="20"/>
                <w:szCs w:val="20"/>
              </w:rPr>
            </w:pPr>
            <w:del w:id="1792" w:author="Author">
              <w:r>
                <w:rPr>
                  <w:rFonts w:ascii="Times New Roman"/>
                  <w:spacing w:val="1"/>
                  <w:sz w:val="20"/>
                </w:rPr>
                <w:delText>57</w:delText>
              </w:r>
            </w:del>
          </w:p>
        </w:tc>
        <w:tc>
          <w:tcPr>
            <w:tcW w:w="1258" w:type="dxa"/>
            <w:tcBorders>
              <w:top w:val="single" w:sz="5" w:space="0" w:color="000000"/>
              <w:left w:val="single" w:sz="5" w:space="0" w:color="000000"/>
              <w:bottom w:val="single" w:sz="5" w:space="0" w:color="000000"/>
              <w:right w:val="single" w:sz="5" w:space="0" w:color="000000"/>
            </w:tcBorders>
          </w:tcPr>
          <w:p w14:paraId="684ADEB2" w14:textId="7637F212" w:rsidR="000D4A2A" w:rsidRDefault="00C17548">
            <w:pPr>
              <w:pStyle w:val="TableParagraph"/>
              <w:spacing w:line="229" w:lineRule="exact"/>
              <w:ind w:left="346"/>
              <w:rPr>
                <w:del w:id="1793" w:author="Author"/>
                <w:rFonts w:ascii="Times New Roman" w:eastAsia="Times New Roman" w:hAnsi="Times New Roman" w:cs="Times New Roman"/>
                <w:sz w:val="20"/>
                <w:szCs w:val="20"/>
              </w:rPr>
            </w:pPr>
            <w:del w:id="1794" w:author="Author">
              <w:r>
                <w:rPr>
                  <w:rFonts w:ascii="Times New Roman"/>
                  <w:sz w:val="20"/>
                </w:rPr>
                <w:delText>36.034</w:delText>
              </w:r>
            </w:del>
          </w:p>
        </w:tc>
        <w:tc>
          <w:tcPr>
            <w:tcW w:w="1342" w:type="dxa"/>
            <w:tcBorders>
              <w:top w:val="single" w:sz="5" w:space="0" w:color="000000"/>
              <w:left w:val="single" w:sz="5" w:space="0" w:color="000000"/>
              <w:bottom w:val="single" w:sz="5" w:space="0" w:color="000000"/>
              <w:right w:val="single" w:sz="5" w:space="0" w:color="000000"/>
            </w:tcBorders>
          </w:tcPr>
          <w:p w14:paraId="684ADEB3" w14:textId="71D75715" w:rsidR="000D4A2A" w:rsidRDefault="00C17548">
            <w:pPr>
              <w:pStyle w:val="TableParagraph"/>
              <w:spacing w:line="229" w:lineRule="exact"/>
              <w:ind w:right="1"/>
              <w:jc w:val="center"/>
              <w:rPr>
                <w:del w:id="1795" w:author="Author"/>
                <w:rFonts w:ascii="Times New Roman" w:eastAsia="Times New Roman" w:hAnsi="Times New Roman" w:cs="Times New Roman"/>
                <w:sz w:val="20"/>
                <w:szCs w:val="20"/>
              </w:rPr>
            </w:pPr>
            <w:del w:id="1796" w:author="Author">
              <w:r>
                <w:rPr>
                  <w:rFonts w:ascii="Times New Roman"/>
                  <w:sz w:val="20"/>
                </w:rPr>
                <w:delText>93.0</w:delText>
              </w:r>
            </w:del>
          </w:p>
          <w:p w14:paraId="684ADEB4" w14:textId="6ABF83D5" w:rsidR="000D4A2A" w:rsidRDefault="00C17548">
            <w:pPr>
              <w:pStyle w:val="TableParagraph"/>
              <w:jc w:val="center"/>
              <w:rPr>
                <w:del w:id="1797" w:author="Author"/>
                <w:rFonts w:ascii="Times New Roman" w:eastAsia="Times New Roman" w:hAnsi="Times New Roman" w:cs="Times New Roman"/>
                <w:sz w:val="20"/>
                <w:szCs w:val="20"/>
              </w:rPr>
            </w:pPr>
            <w:del w:id="1798" w:author="Author">
              <w:r>
                <w:rPr>
                  <w:rFonts w:ascii="Times New Roman"/>
                  <w:sz w:val="20"/>
                </w:rPr>
                <w:delText>(80.8,</w:delText>
              </w:r>
              <w:r>
                <w:rPr>
                  <w:rFonts w:ascii="Times New Roman"/>
                  <w:spacing w:val="-8"/>
                  <w:sz w:val="20"/>
                </w:rPr>
                <w:delText xml:space="preserve"> </w:delText>
              </w:r>
              <w:r>
                <w:rPr>
                  <w:rFonts w:ascii="Times New Roman"/>
                  <w:sz w:val="20"/>
                </w:rPr>
                <w:delText>97.5)</w:delText>
              </w:r>
            </w:del>
          </w:p>
        </w:tc>
      </w:tr>
      <w:tr w:rsidR="000D4A2A" w14:paraId="684ADEBF" w14:textId="77777777">
        <w:trPr>
          <w:trHeight w:hRule="exact" w:val="470"/>
          <w:del w:id="1799" w:author="Author"/>
        </w:trPr>
        <w:tc>
          <w:tcPr>
            <w:tcW w:w="1061" w:type="dxa"/>
            <w:tcBorders>
              <w:top w:val="single" w:sz="5" w:space="0" w:color="000000"/>
              <w:left w:val="single" w:sz="5" w:space="0" w:color="000000"/>
              <w:bottom w:val="single" w:sz="5" w:space="0" w:color="000000"/>
              <w:right w:val="single" w:sz="5" w:space="0" w:color="000000"/>
            </w:tcBorders>
          </w:tcPr>
          <w:p w14:paraId="684ADEB6" w14:textId="59AD277C" w:rsidR="000D4A2A" w:rsidRDefault="00C17548">
            <w:pPr>
              <w:pStyle w:val="TableParagraph"/>
              <w:spacing w:line="229" w:lineRule="exact"/>
              <w:ind w:left="102"/>
              <w:rPr>
                <w:del w:id="1800" w:author="Author"/>
                <w:rFonts w:ascii="Times New Roman" w:eastAsia="Times New Roman" w:hAnsi="Times New Roman" w:cs="Times New Roman"/>
                <w:sz w:val="20"/>
                <w:szCs w:val="20"/>
              </w:rPr>
            </w:pPr>
            <w:del w:id="1801" w:author="Author">
              <w:r>
                <w:rPr>
                  <w:rFonts w:ascii="Times New Roman"/>
                  <w:b/>
                  <w:spacing w:val="-1"/>
                  <w:sz w:val="20"/>
                </w:rPr>
                <w:delText>Females</w:delText>
              </w:r>
            </w:del>
          </w:p>
        </w:tc>
        <w:tc>
          <w:tcPr>
            <w:tcW w:w="938" w:type="dxa"/>
            <w:tcBorders>
              <w:top w:val="single" w:sz="5" w:space="0" w:color="000000"/>
              <w:left w:val="single" w:sz="5" w:space="0" w:color="000000"/>
              <w:bottom w:val="single" w:sz="5" w:space="0" w:color="000000"/>
              <w:right w:val="single" w:sz="5" w:space="0" w:color="000000"/>
            </w:tcBorders>
          </w:tcPr>
          <w:p w14:paraId="684ADEB7" w14:textId="7A55AC7C" w:rsidR="000D4A2A" w:rsidRDefault="00C17548">
            <w:pPr>
              <w:pStyle w:val="TableParagraph"/>
              <w:spacing w:line="229" w:lineRule="exact"/>
              <w:ind w:left="236"/>
              <w:rPr>
                <w:del w:id="1802" w:author="Author"/>
                <w:rFonts w:ascii="Times New Roman" w:eastAsia="Times New Roman" w:hAnsi="Times New Roman" w:cs="Times New Roman"/>
                <w:sz w:val="20"/>
                <w:szCs w:val="20"/>
              </w:rPr>
            </w:pPr>
            <w:del w:id="1803" w:author="Author">
              <w:r>
                <w:rPr>
                  <w:rFonts w:ascii="Times New Roman"/>
                  <w:sz w:val="20"/>
                </w:rPr>
                <w:delText>6,661</w:delText>
              </w:r>
            </w:del>
          </w:p>
        </w:tc>
        <w:tc>
          <w:tcPr>
            <w:tcW w:w="1215" w:type="dxa"/>
            <w:tcBorders>
              <w:top w:val="single" w:sz="5" w:space="0" w:color="000000"/>
              <w:left w:val="single" w:sz="5" w:space="0" w:color="000000"/>
              <w:bottom w:val="single" w:sz="5" w:space="0" w:color="000000"/>
              <w:right w:val="single" w:sz="5" w:space="0" w:color="000000"/>
            </w:tcBorders>
          </w:tcPr>
          <w:p w14:paraId="684ADEB8" w14:textId="4438D53D" w:rsidR="000D4A2A" w:rsidRDefault="00C17548">
            <w:pPr>
              <w:pStyle w:val="TableParagraph"/>
              <w:spacing w:line="229" w:lineRule="exact"/>
              <w:ind w:right="3"/>
              <w:jc w:val="center"/>
              <w:rPr>
                <w:del w:id="1804" w:author="Author"/>
                <w:rFonts w:ascii="Times New Roman" w:eastAsia="Times New Roman" w:hAnsi="Times New Roman" w:cs="Times New Roman"/>
                <w:sz w:val="20"/>
                <w:szCs w:val="20"/>
              </w:rPr>
            </w:pPr>
            <w:del w:id="1805" w:author="Author">
              <w:r>
                <w:rPr>
                  <w:rFonts w:ascii="Times New Roman"/>
                  <w:sz w:val="20"/>
                </w:rPr>
                <w:delText>3</w:delText>
              </w:r>
            </w:del>
          </w:p>
        </w:tc>
        <w:tc>
          <w:tcPr>
            <w:tcW w:w="1291" w:type="dxa"/>
            <w:tcBorders>
              <w:top w:val="single" w:sz="5" w:space="0" w:color="000000"/>
              <w:left w:val="single" w:sz="5" w:space="0" w:color="000000"/>
              <w:bottom w:val="single" w:sz="5" w:space="0" w:color="000000"/>
              <w:right w:val="single" w:sz="5" w:space="0" w:color="000000"/>
            </w:tcBorders>
          </w:tcPr>
          <w:p w14:paraId="684ADEB9" w14:textId="27FFE4C4" w:rsidR="000D4A2A" w:rsidRDefault="00C17548">
            <w:pPr>
              <w:pStyle w:val="TableParagraph"/>
              <w:spacing w:line="229" w:lineRule="exact"/>
              <w:ind w:left="414"/>
              <w:rPr>
                <w:del w:id="1806" w:author="Author"/>
                <w:rFonts w:ascii="Times New Roman" w:eastAsia="Times New Roman" w:hAnsi="Times New Roman" w:cs="Times New Roman"/>
                <w:sz w:val="20"/>
                <w:szCs w:val="20"/>
              </w:rPr>
            </w:pPr>
            <w:del w:id="1807" w:author="Author">
              <w:r>
                <w:rPr>
                  <w:rFonts w:ascii="Times New Roman"/>
                  <w:sz w:val="20"/>
                </w:rPr>
                <w:delText>2.271</w:delText>
              </w:r>
            </w:del>
          </w:p>
        </w:tc>
        <w:tc>
          <w:tcPr>
            <w:tcW w:w="1078" w:type="dxa"/>
            <w:tcBorders>
              <w:top w:val="single" w:sz="5" w:space="0" w:color="000000"/>
              <w:left w:val="single" w:sz="5" w:space="0" w:color="000000"/>
              <w:bottom w:val="single" w:sz="5" w:space="0" w:color="000000"/>
              <w:right w:val="single" w:sz="5" w:space="0" w:color="000000"/>
            </w:tcBorders>
          </w:tcPr>
          <w:p w14:paraId="684ADEBA" w14:textId="2BCE9F8B" w:rsidR="000D4A2A" w:rsidRDefault="00C17548">
            <w:pPr>
              <w:pStyle w:val="TableParagraph"/>
              <w:spacing w:line="229" w:lineRule="exact"/>
              <w:ind w:left="306"/>
              <w:rPr>
                <w:del w:id="1808" w:author="Author"/>
                <w:rFonts w:ascii="Times New Roman" w:eastAsia="Times New Roman" w:hAnsi="Times New Roman" w:cs="Times New Roman"/>
                <w:sz w:val="20"/>
                <w:szCs w:val="20"/>
              </w:rPr>
            </w:pPr>
            <w:del w:id="1809" w:author="Author">
              <w:r>
                <w:rPr>
                  <w:rFonts w:ascii="Times New Roman"/>
                  <w:sz w:val="20"/>
                </w:rPr>
                <w:delText>6,514</w:delText>
              </w:r>
            </w:del>
          </w:p>
        </w:tc>
        <w:tc>
          <w:tcPr>
            <w:tcW w:w="1169" w:type="dxa"/>
            <w:tcBorders>
              <w:top w:val="single" w:sz="5" w:space="0" w:color="000000"/>
              <w:left w:val="single" w:sz="5" w:space="0" w:color="000000"/>
              <w:bottom w:val="single" w:sz="5" w:space="0" w:color="000000"/>
              <w:right w:val="single" w:sz="5" w:space="0" w:color="000000"/>
            </w:tcBorders>
          </w:tcPr>
          <w:p w14:paraId="684ADEBB" w14:textId="03FF0D80" w:rsidR="000D4A2A" w:rsidRDefault="00C17548">
            <w:pPr>
              <w:pStyle w:val="TableParagraph"/>
              <w:spacing w:line="229" w:lineRule="exact"/>
              <w:ind w:left="2"/>
              <w:jc w:val="center"/>
              <w:rPr>
                <w:del w:id="1810" w:author="Author"/>
                <w:rFonts w:ascii="Times New Roman" w:eastAsia="Times New Roman" w:hAnsi="Times New Roman" w:cs="Times New Roman"/>
                <w:sz w:val="20"/>
                <w:szCs w:val="20"/>
              </w:rPr>
            </w:pPr>
            <w:del w:id="1811" w:author="Author">
              <w:r>
                <w:rPr>
                  <w:rFonts w:ascii="Times New Roman"/>
                  <w:spacing w:val="1"/>
                  <w:sz w:val="20"/>
                </w:rPr>
                <w:delText>45</w:delText>
              </w:r>
            </w:del>
          </w:p>
        </w:tc>
        <w:tc>
          <w:tcPr>
            <w:tcW w:w="1258" w:type="dxa"/>
            <w:tcBorders>
              <w:top w:val="single" w:sz="5" w:space="0" w:color="000000"/>
              <w:left w:val="single" w:sz="5" w:space="0" w:color="000000"/>
              <w:bottom w:val="single" w:sz="5" w:space="0" w:color="000000"/>
              <w:right w:val="single" w:sz="5" w:space="0" w:color="000000"/>
            </w:tcBorders>
          </w:tcPr>
          <w:p w14:paraId="684ADEBC" w14:textId="551E0DF2" w:rsidR="000D4A2A" w:rsidRDefault="00C17548">
            <w:pPr>
              <w:pStyle w:val="TableParagraph"/>
              <w:spacing w:line="229" w:lineRule="exact"/>
              <w:ind w:left="346"/>
              <w:rPr>
                <w:del w:id="1812" w:author="Author"/>
                <w:rFonts w:ascii="Times New Roman" w:eastAsia="Times New Roman" w:hAnsi="Times New Roman" w:cs="Times New Roman"/>
                <w:sz w:val="20"/>
                <w:szCs w:val="20"/>
              </w:rPr>
            </w:pPr>
            <w:del w:id="1813" w:author="Author">
              <w:r>
                <w:rPr>
                  <w:rFonts w:ascii="Times New Roman"/>
                  <w:sz w:val="20"/>
                </w:rPr>
                <w:delText>34.991</w:delText>
              </w:r>
            </w:del>
          </w:p>
        </w:tc>
        <w:tc>
          <w:tcPr>
            <w:tcW w:w="1342" w:type="dxa"/>
            <w:tcBorders>
              <w:top w:val="single" w:sz="5" w:space="0" w:color="000000"/>
              <w:left w:val="single" w:sz="5" w:space="0" w:color="000000"/>
              <w:bottom w:val="single" w:sz="5" w:space="0" w:color="000000"/>
              <w:right w:val="single" w:sz="5" w:space="0" w:color="000000"/>
            </w:tcBorders>
          </w:tcPr>
          <w:p w14:paraId="684ADEBD" w14:textId="00C4F628" w:rsidR="000D4A2A" w:rsidRDefault="00C17548">
            <w:pPr>
              <w:pStyle w:val="TableParagraph"/>
              <w:spacing w:line="229" w:lineRule="exact"/>
              <w:ind w:right="1"/>
              <w:jc w:val="center"/>
              <w:rPr>
                <w:del w:id="1814" w:author="Author"/>
                <w:rFonts w:ascii="Times New Roman" w:eastAsia="Times New Roman" w:hAnsi="Times New Roman" w:cs="Times New Roman"/>
                <w:sz w:val="20"/>
                <w:szCs w:val="20"/>
              </w:rPr>
            </w:pPr>
            <w:del w:id="1815" w:author="Author">
              <w:r>
                <w:rPr>
                  <w:rFonts w:ascii="Times New Roman"/>
                  <w:sz w:val="20"/>
                </w:rPr>
                <w:delText>93.5</w:delText>
              </w:r>
            </w:del>
          </w:p>
          <w:p w14:paraId="684ADEBE" w14:textId="229F1BD8" w:rsidR="000D4A2A" w:rsidRDefault="00C17548">
            <w:pPr>
              <w:pStyle w:val="TableParagraph"/>
              <w:spacing w:line="229" w:lineRule="exact"/>
              <w:jc w:val="center"/>
              <w:rPr>
                <w:del w:id="1816" w:author="Author"/>
                <w:rFonts w:ascii="Times New Roman" w:eastAsia="Times New Roman" w:hAnsi="Times New Roman" w:cs="Times New Roman"/>
                <w:sz w:val="20"/>
                <w:szCs w:val="20"/>
              </w:rPr>
            </w:pPr>
            <w:del w:id="1817" w:author="Author">
              <w:r>
                <w:rPr>
                  <w:rFonts w:ascii="Times New Roman"/>
                  <w:sz w:val="20"/>
                </w:rPr>
                <w:delText>(79.2,</w:delText>
              </w:r>
              <w:r>
                <w:rPr>
                  <w:rFonts w:ascii="Times New Roman"/>
                  <w:spacing w:val="-8"/>
                  <w:sz w:val="20"/>
                </w:rPr>
                <w:delText xml:space="preserve"> </w:delText>
              </w:r>
              <w:r>
                <w:rPr>
                  <w:rFonts w:ascii="Times New Roman"/>
                  <w:sz w:val="20"/>
                </w:rPr>
                <w:delText>98.0)</w:delText>
              </w:r>
            </w:del>
          </w:p>
        </w:tc>
      </w:tr>
      <w:tr w:rsidR="000D4A2A" w14:paraId="684ADEC9" w14:textId="77777777">
        <w:trPr>
          <w:trHeight w:hRule="exact" w:val="470"/>
          <w:del w:id="1818" w:author="Author"/>
        </w:trPr>
        <w:tc>
          <w:tcPr>
            <w:tcW w:w="1061" w:type="dxa"/>
            <w:tcBorders>
              <w:top w:val="single" w:sz="5" w:space="0" w:color="000000"/>
              <w:left w:val="single" w:sz="5" w:space="0" w:color="000000"/>
              <w:bottom w:val="single" w:sz="5" w:space="0" w:color="000000"/>
              <w:right w:val="single" w:sz="5" w:space="0" w:color="000000"/>
            </w:tcBorders>
          </w:tcPr>
          <w:p w14:paraId="684ADEC0" w14:textId="2AD8C227" w:rsidR="000D4A2A" w:rsidRDefault="00C17548">
            <w:pPr>
              <w:pStyle w:val="TableParagraph"/>
              <w:spacing w:line="229" w:lineRule="exact"/>
              <w:ind w:left="102"/>
              <w:rPr>
                <w:del w:id="1819" w:author="Author"/>
                <w:rFonts w:ascii="Times New Roman" w:eastAsia="Times New Roman" w:hAnsi="Times New Roman" w:cs="Times New Roman"/>
                <w:sz w:val="20"/>
                <w:szCs w:val="20"/>
              </w:rPr>
            </w:pPr>
            <w:del w:id="1820" w:author="Author">
              <w:r>
                <w:rPr>
                  <w:rFonts w:ascii="Times New Roman"/>
                  <w:b/>
                  <w:sz w:val="20"/>
                </w:rPr>
                <w:delText>Males</w:delText>
              </w:r>
            </w:del>
          </w:p>
        </w:tc>
        <w:tc>
          <w:tcPr>
            <w:tcW w:w="938" w:type="dxa"/>
            <w:tcBorders>
              <w:top w:val="single" w:sz="5" w:space="0" w:color="000000"/>
              <w:left w:val="single" w:sz="5" w:space="0" w:color="000000"/>
              <w:bottom w:val="single" w:sz="5" w:space="0" w:color="000000"/>
              <w:right w:val="single" w:sz="5" w:space="0" w:color="000000"/>
            </w:tcBorders>
          </w:tcPr>
          <w:p w14:paraId="684ADEC1" w14:textId="1C418D5B" w:rsidR="000D4A2A" w:rsidRDefault="00C17548">
            <w:pPr>
              <w:pStyle w:val="TableParagraph"/>
              <w:spacing w:line="229" w:lineRule="exact"/>
              <w:ind w:left="236"/>
              <w:rPr>
                <w:del w:id="1821" w:author="Author"/>
                <w:rFonts w:ascii="Times New Roman" w:eastAsia="Times New Roman" w:hAnsi="Times New Roman" w:cs="Times New Roman"/>
                <w:sz w:val="20"/>
                <w:szCs w:val="20"/>
              </w:rPr>
            </w:pPr>
            <w:del w:id="1822" w:author="Author">
              <w:r>
                <w:rPr>
                  <w:rFonts w:ascii="Times New Roman"/>
                  <w:sz w:val="20"/>
                </w:rPr>
                <w:delText>7,273</w:delText>
              </w:r>
            </w:del>
          </w:p>
        </w:tc>
        <w:tc>
          <w:tcPr>
            <w:tcW w:w="1215" w:type="dxa"/>
            <w:tcBorders>
              <w:top w:val="single" w:sz="5" w:space="0" w:color="000000"/>
              <w:left w:val="single" w:sz="5" w:space="0" w:color="000000"/>
              <w:bottom w:val="single" w:sz="5" w:space="0" w:color="000000"/>
              <w:right w:val="single" w:sz="5" w:space="0" w:color="000000"/>
            </w:tcBorders>
          </w:tcPr>
          <w:p w14:paraId="684ADEC2" w14:textId="25D337C0" w:rsidR="000D4A2A" w:rsidRDefault="00C17548">
            <w:pPr>
              <w:pStyle w:val="TableParagraph"/>
              <w:spacing w:line="229" w:lineRule="exact"/>
              <w:ind w:right="3"/>
              <w:jc w:val="center"/>
              <w:rPr>
                <w:del w:id="1823" w:author="Author"/>
                <w:rFonts w:ascii="Times New Roman" w:eastAsia="Times New Roman" w:hAnsi="Times New Roman" w:cs="Times New Roman"/>
                <w:sz w:val="20"/>
                <w:szCs w:val="20"/>
              </w:rPr>
            </w:pPr>
            <w:del w:id="1824" w:author="Author">
              <w:r>
                <w:rPr>
                  <w:rFonts w:ascii="Times New Roman"/>
                  <w:sz w:val="20"/>
                </w:rPr>
                <w:delText>2</w:delText>
              </w:r>
            </w:del>
          </w:p>
        </w:tc>
        <w:tc>
          <w:tcPr>
            <w:tcW w:w="1291" w:type="dxa"/>
            <w:tcBorders>
              <w:top w:val="single" w:sz="5" w:space="0" w:color="000000"/>
              <w:left w:val="single" w:sz="5" w:space="0" w:color="000000"/>
              <w:bottom w:val="single" w:sz="5" w:space="0" w:color="000000"/>
              <w:right w:val="single" w:sz="5" w:space="0" w:color="000000"/>
            </w:tcBorders>
          </w:tcPr>
          <w:p w14:paraId="684ADEC3" w14:textId="512831B8" w:rsidR="000D4A2A" w:rsidRDefault="00C17548">
            <w:pPr>
              <w:pStyle w:val="TableParagraph"/>
              <w:spacing w:line="229" w:lineRule="exact"/>
              <w:ind w:left="414"/>
              <w:rPr>
                <w:del w:id="1825" w:author="Author"/>
                <w:rFonts w:ascii="Times New Roman" w:eastAsia="Times New Roman" w:hAnsi="Times New Roman" w:cs="Times New Roman"/>
                <w:sz w:val="20"/>
                <w:szCs w:val="20"/>
              </w:rPr>
            </w:pPr>
            <w:del w:id="1826" w:author="Author">
              <w:r>
                <w:rPr>
                  <w:rFonts w:ascii="Times New Roman"/>
                  <w:sz w:val="20"/>
                </w:rPr>
                <w:delText>1.433</w:delText>
              </w:r>
            </w:del>
          </w:p>
        </w:tc>
        <w:tc>
          <w:tcPr>
            <w:tcW w:w="1078" w:type="dxa"/>
            <w:tcBorders>
              <w:top w:val="single" w:sz="5" w:space="0" w:color="000000"/>
              <w:left w:val="single" w:sz="5" w:space="0" w:color="000000"/>
              <w:bottom w:val="single" w:sz="5" w:space="0" w:color="000000"/>
              <w:right w:val="single" w:sz="5" w:space="0" w:color="000000"/>
            </w:tcBorders>
          </w:tcPr>
          <w:p w14:paraId="684ADEC4" w14:textId="6C4943DD" w:rsidR="000D4A2A" w:rsidRDefault="00C17548">
            <w:pPr>
              <w:pStyle w:val="TableParagraph"/>
              <w:spacing w:line="229" w:lineRule="exact"/>
              <w:ind w:left="306"/>
              <w:rPr>
                <w:del w:id="1827" w:author="Author"/>
                <w:rFonts w:ascii="Times New Roman" w:eastAsia="Times New Roman" w:hAnsi="Times New Roman" w:cs="Times New Roman"/>
                <w:sz w:val="20"/>
                <w:szCs w:val="20"/>
              </w:rPr>
            </w:pPr>
            <w:del w:id="1828" w:author="Author">
              <w:r>
                <w:rPr>
                  <w:rFonts w:ascii="Times New Roman"/>
                  <w:sz w:val="20"/>
                </w:rPr>
                <w:delText>7,369</w:delText>
              </w:r>
            </w:del>
          </w:p>
        </w:tc>
        <w:tc>
          <w:tcPr>
            <w:tcW w:w="1169" w:type="dxa"/>
            <w:tcBorders>
              <w:top w:val="single" w:sz="5" w:space="0" w:color="000000"/>
              <w:left w:val="single" w:sz="5" w:space="0" w:color="000000"/>
              <w:bottom w:val="single" w:sz="5" w:space="0" w:color="000000"/>
              <w:right w:val="single" w:sz="5" w:space="0" w:color="000000"/>
            </w:tcBorders>
          </w:tcPr>
          <w:p w14:paraId="684ADEC5" w14:textId="6C4B4E6A" w:rsidR="000D4A2A" w:rsidRDefault="00C17548">
            <w:pPr>
              <w:pStyle w:val="TableParagraph"/>
              <w:spacing w:line="229" w:lineRule="exact"/>
              <w:ind w:left="2"/>
              <w:jc w:val="center"/>
              <w:rPr>
                <w:del w:id="1829" w:author="Author"/>
                <w:rFonts w:ascii="Times New Roman" w:eastAsia="Times New Roman" w:hAnsi="Times New Roman" w:cs="Times New Roman"/>
                <w:sz w:val="20"/>
                <w:szCs w:val="20"/>
              </w:rPr>
            </w:pPr>
            <w:del w:id="1830" w:author="Author">
              <w:r>
                <w:rPr>
                  <w:rFonts w:ascii="Times New Roman"/>
                  <w:spacing w:val="1"/>
                  <w:sz w:val="20"/>
                </w:rPr>
                <w:delText>45</w:delText>
              </w:r>
            </w:del>
          </w:p>
        </w:tc>
        <w:tc>
          <w:tcPr>
            <w:tcW w:w="1258" w:type="dxa"/>
            <w:tcBorders>
              <w:top w:val="single" w:sz="5" w:space="0" w:color="000000"/>
              <w:left w:val="single" w:sz="5" w:space="0" w:color="000000"/>
              <w:bottom w:val="single" w:sz="5" w:space="0" w:color="000000"/>
              <w:right w:val="single" w:sz="5" w:space="0" w:color="000000"/>
            </w:tcBorders>
          </w:tcPr>
          <w:p w14:paraId="684ADEC6" w14:textId="0C5EF888" w:rsidR="000D4A2A" w:rsidRDefault="00C17548">
            <w:pPr>
              <w:pStyle w:val="TableParagraph"/>
              <w:spacing w:line="229" w:lineRule="exact"/>
              <w:ind w:left="346"/>
              <w:rPr>
                <w:del w:id="1831" w:author="Author"/>
                <w:rFonts w:ascii="Times New Roman" w:eastAsia="Times New Roman" w:hAnsi="Times New Roman" w:cs="Times New Roman"/>
                <w:sz w:val="20"/>
                <w:szCs w:val="20"/>
              </w:rPr>
            </w:pPr>
            <w:del w:id="1832" w:author="Author">
              <w:r>
                <w:rPr>
                  <w:rFonts w:ascii="Times New Roman"/>
                  <w:sz w:val="20"/>
                </w:rPr>
                <w:delText>31.883</w:delText>
              </w:r>
            </w:del>
          </w:p>
        </w:tc>
        <w:tc>
          <w:tcPr>
            <w:tcW w:w="1342" w:type="dxa"/>
            <w:tcBorders>
              <w:top w:val="single" w:sz="5" w:space="0" w:color="000000"/>
              <w:left w:val="single" w:sz="5" w:space="0" w:color="000000"/>
              <w:bottom w:val="single" w:sz="5" w:space="0" w:color="000000"/>
              <w:right w:val="single" w:sz="5" w:space="0" w:color="000000"/>
            </w:tcBorders>
          </w:tcPr>
          <w:p w14:paraId="684ADEC7" w14:textId="39D3D749" w:rsidR="000D4A2A" w:rsidRDefault="00C17548">
            <w:pPr>
              <w:pStyle w:val="TableParagraph"/>
              <w:spacing w:line="229" w:lineRule="exact"/>
              <w:ind w:right="1"/>
              <w:jc w:val="center"/>
              <w:rPr>
                <w:del w:id="1833" w:author="Author"/>
                <w:rFonts w:ascii="Times New Roman" w:eastAsia="Times New Roman" w:hAnsi="Times New Roman" w:cs="Times New Roman"/>
                <w:sz w:val="20"/>
                <w:szCs w:val="20"/>
              </w:rPr>
            </w:pPr>
            <w:del w:id="1834" w:author="Author">
              <w:r>
                <w:rPr>
                  <w:rFonts w:ascii="Times New Roman"/>
                  <w:sz w:val="20"/>
                </w:rPr>
                <w:delText>95.5</w:delText>
              </w:r>
            </w:del>
          </w:p>
          <w:p w14:paraId="684ADEC8" w14:textId="6527378E" w:rsidR="000D4A2A" w:rsidRDefault="00C17548">
            <w:pPr>
              <w:pStyle w:val="TableParagraph"/>
              <w:spacing w:line="229" w:lineRule="exact"/>
              <w:jc w:val="center"/>
              <w:rPr>
                <w:del w:id="1835" w:author="Author"/>
                <w:rFonts w:ascii="Times New Roman" w:eastAsia="Times New Roman" w:hAnsi="Times New Roman" w:cs="Times New Roman"/>
                <w:sz w:val="20"/>
                <w:szCs w:val="20"/>
              </w:rPr>
            </w:pPr>
            <w:del w:id="1836" w:author="Author">
              <w:r>
                <w:rPr>
                  <w:rFonts w:ascii="Times New Roman"/>
                  <w:sz w:val="20"/>
                </w:rPr>
                <w:delText>(81.5,</w:delText>
              </w:r>
              <w:r>
                <w:rPr>
                  <w:rFonts w:ascii="Times New Roman"/>
                  <w:spacing w:val="-8"/>
                  <w:sz w:val="20"/>
                </w:rPr>
                <w:delText xml:space="preserve"> </w:delText>
              </w:r>
              <w:r>
                <w:rPr>
                  <w:rFonts w:ascii="Times New Roman"/>
                  <w:sz w:val="20"/>
                </w:rPr>
                <w:delText>98.9)</w:delText>
              </w:r>
            </w:del>
          </w:p>
        </w:tc>
      </w:tr>
    </w:tbl>
    <w:p w14:paraId="684ADECA" w14:textId="749F7BC9" w:rsidR="000D4A2A" w:rsidRDefault="000D4A2A">
      <w:pPr>
        <w:spacing w:before="4"/>
        <w:rPr>
          <w:del w:id="1837" w:author="Author"/>
          <w:rFonts w:ascii="Times New Roman" w:eastAsia="Times New Roman" w:hAnsi="Times New Roman" w:cs="Times New Roman"/>
          <w:b/>
          <w:bCs/>
          <w:sz w:val="13"/>
          <w:szCs w:val="13"/>
        </w:rPr>
      </w:pPr>
    </w:p>
    <w:p w14:paraId="684ADECB" w14:textId="5AC989BA" w:rsidR="000D4A2A" w:rsidRDefault="00C17548">
      <w:pPr>
        <w:spacing w:before="73"/>
        <w:ind w:left="244" w:right="1030" w:hanging="144"/>
        <w:rPr>
          <w:del w:id="1838" w:author="Author"/>
          <w:rFonts w:ascii="Times New Roman" w:eastAsia="Times New Roman" w:hAnsi="Times New Roman" w:cs="Times New Roman"/>
          <w:sz w:val="20"/>
          <w:szCs w:val="20"/>
        </w:rPr>
      </w:pPr>
      <w:del w:id="1839" w:author="Author">
        <w:r>
          <w:rPr>
            <w:rFonts w:ascii="Times New Roman" w:eastAsia="Times New Roman" w:hAnsi="Times New Roman" w:cs="Times New Roman"/>
            <w:sz w:val="20"/>
            <w:szCs w:val="20"/>
          </w:rPr>
          <w:delText>*</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Subjects</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at</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pacing w:val="-1"/>
            <w:sz w:val="20"/>
            <w:szCs w:val="20"/>
          </w:rPr>
          <w:delText>increased</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risk</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of</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severe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COVID-19</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due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to</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z w:val="20"/>
            <w:szCs w:val="20"/>
          </w:rPr>
          <w:delText>at</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z w:val="20"/>
            <w:szCs w:val="20"/>
          </w:rPr>
          <w:delText>least</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one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pre-existing</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medical</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condition</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pacing w:val="-1"/>
            <w:sz w:val="20"/>
            <w:szCs w:val="20"/>
          </w:rPr>
          <w:delText>(chronic</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lung</w:delText>
        </w:r>
        <w:r>
          <w:rPr>
            <w:rFonts w:ascii="Times New Roman" w:eastAsia="Times New Roman" w:hAnsi="Times New Roman" w:cs="Times New Roman"/>
            <w:spacing w:val="86"/>
            <w:w w:val="99"/>
            <w:sz w:val="20"/>
            <w:szCs w:val="20"/>
          </w:rPr>
          <w:delText xml:space="preserve"> </w:delText>
        </w:r>
        <w:r>
          <w:rPr>
            <w:rFonts w:ascii="Times New Roman" w:eastAsia="Times New Roman" w:hAnsi="Times New Roman" w:cs="Times New Roman"/>
            <w:spacing w:val="-1"/>
            <w:sz w:val="20"/>
            <w:szCs w:val="20"/>
          </w:rPr>
          <w:delText>disease,</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significant</w:delText>
        </w:r>
        <w:r>
          <w:rPr>
            <w:rFonts w:ascii="Times New Roman" w:eastAsia="Times New Roman" w:hAnsi="Times New Roman" w:cs="Times New Roman"/>
            <w:spacing w:val="-7"/>
            <w:sz w:val="20"/>
            <w:szCs w:val="20"/>
          </w:rPr>
          <w:delText xml:space="preserve"> </w:delText>
        </w:r>
        <w:r>
          <w:rPr>
            <w:rFonts w:ascii="Times New Roman" w:eastAsia="Times New Roman" w:hAnsi="Times New Roman" w:cs="Times New Roman"/>
            <w:sz w:val="20"/>
            <w:szCs w:val="20"/>
          </w:rPr>
          <w:delText>cardiac</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disease,</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severe</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obesity,</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diabetes,</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liver</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pacing w:val="-1"/>
            <w:sz w:val="20"/>
            <w:szCs w:val="20"/>
          </w:rPr>
          <w:delText>disease,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or</w:delText>
        </w:r>
        <w:r>
          <w:rPr>
            <w:rFonts w:ascii="Times New Roman" w:eastAsia="Times New Roman" w:hAnsi="Times New Roman" w:cs="Times New Roman"/>
            <w:spacing w:val="-7"/>
            <w:sz w:val="20"/>
            <w:szCs w:val="20"/>
          </w:rPr>
          <w:delText xml:space="preserve"> </w:delText>
        </w:r>
        <w:r>
          <w:rPr>
            <w:rFonts w:ascii="Times New Roman" w:eastAsia="Times New Roman" w:hAnsi="Times New Roman" w:cs="Times New Roman"/>
            <w:sz w:val="20"/>
            <w:szCs w:val="20"/>
          </w:rPr>
          <w:delText>HIV</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infection),</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regardless</w:delText>
        </w:r>
        <w:r>
          <w:rPr>
            <w:rFonts w:ascii="Times New Roman" w:eastAsia="Times New Roman" w:hAnsi="Times New Roman" w:cs="Times New Roman"/>
            <w:spacing w:val="-7"/>
            <w:sz w:val="20"/>
            <w:szCs w:val="20"/>
          </w:rPr>
          <w:delText xml:space="preserve"> </w:delText>
        </w:r>
        <w:r>
          <w:rPr>
            <w:rFonts w:ascii="Times New Roman" w:eastAsia="Times New Roman" w:hAnsi="Times New Roman" w:cs="Times New Roman"/>
            <w:spacing w:val="-1"/>
            <w:sz w:val="20"/>
            <w:szCs w:val="20"/>
          </w:rPr>
          <w:delText>of age</w:delText>
        </w:r>
      </w:del>
    </w:p>
    <w:p w14:paraId="684ADECC" w14:textId="53C240DB" w:rsidR="000D4A2A" w:rsidRDefault="00C17548">
      <w:pPr>
        <w:ind w:left="100"/>
        <w:rPr>
          <w:del w:id="1840" w:author="Author"/>
          <w:rFonts w:ascii="Times New Roman" w:eastAsia="Times New Roman" w:hAnsi="Times New Roman" w:cs="Times New Roman"/>
          <w:sz w:val="20"/>
          <w:szCs w:val="20"/>
        </w:rPr>
      </w:pPr>
      <w:del w:id="1841" w:author="Author">
        <w:r>
          <w:rPr>
            <w:rFonts w:ascii="Times New Roman" w:eastAsia="Times New Roman" w:hAnsi="Times New Roman" w:cs="Times New Roman"/>
            <w:sz w:val="20"/>
            <w:szCs w:val="20"/>
          </w:rPr>
          <w:delText>†</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z w:val="20"/>
            <w:szCs w:val="20"/>
          </w:rPr>
          <w:delText>VE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pacing w:val="-1"/>
            <w:sz w:val="20"/>
            <w:szCs w:val="20"/>
          </w:rPr>
          <w:delText>and</w:delText>
        </w:r>
        <w:r>
          <w:rPr>
            <w:rFonts w:ascii="Times New Roman" w:eastAsia="Times New Roman" w:hAnsi="Times New Roman" w:cs="Times New Roman"/>
            <w:spacing w:val="-3"/>
            <w:sz w:val="20"/>
            <w:szCs w:val="20"/>
          </w:rPr>
          <w:delText xml:space="preserve"> </w:delText>
        </w:r>
        <w:r>
          <w:rPr>
            <w:rFonts w:ascii="Times New Roman" w:eastAsia="Times New Roman" w:hAnsi="Times New Roman" w:cs="Times New Roman"/>
            <w:sz w:val="20"/>
            <w:szCs w:val="20"/>
          </w:rPr>
          <w:delText>95%</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pacing w:val="-1"/>
            <w:sz w:val="20"/>
            <w:szCs w:val="20"/>
          </w:rPr>
          <w:delText>CI</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from</w:delText>
        </w:r>
        <w:r>
          <w:rPr>
            <w:rFonts w:ascii="Times New Roman" w:eastAsia="Times New Roman" w:hAnsi="Times New Roman" w:cs="Times New Roman"/>
            <w:spacing w:val="-8"/>
            <w:sz w:val="20"/>
            <w:szCs w:val="20"/>
          </w:rPr>
          <w:delText xml:space="preserve"> </w:delText>
        </w:r>
        <w:r>
          <w:rPr>
            <w:rFonts w:ascii="Times New Roman" w:eastAsia="Times New Roman" w:hAnsi="Times New Roman" w:cs="Times New Roman"/>
            <w:sz w:val="20"/>
            <w:szCs w:val="20"/>
          </w:rPr>
          <w:delText>the</w:delText>
        </w:r>
        <w:r>
          <w:rPr>
            <w:rFonts w:ascii="Times New Roman" w:eastAsia="Times New Roman" w:hAnsi="Times New Roman" w:cs="Times New Roman"/>
            <w:spacing w:val="-5"/>
            <w:sz w:val="20"/>
            <w:szCs w:val="20"/>
          </w:rPr>
          <w:delText xml:space="preserve"> </w:delText>
        </w:r>
        <w:r>
          <w:rPr>
            <w:rFonts w:ascii="Times New Roman" w:eastAsia="Times New Roman" w:hAnsi="Times New Roman" w:cs="Times New Roman"/>
            <w:sz w:val="20"/>
            <w:szCs w:val="20"/>
          </w:rPr>
          <w:delText>stratified</w:delText>
        </w:r>
        <w:r>
          <w:rPr>
            <w:rFonts w:ascii="Times New Roman" w:eastAsia="Times New Roman" w:hAnsi="Times New Roman" w:cs="Times New Roman"/>
            <w:spacing w:val="-3"/>
            <w:sz w:val="20"/>
            <w:szCs w:val="20"/>
          </w:rPr>
          <w:delText xml:space="preserve"> </w:delText>
        </w:r>
        <w:r>
          <w:rPr>
            <w:rFonts w:ascii="Times New Roman" w:eastAsia="Times New Roman" w:hAnsi="Times New Roman" w:cs="Times New Roman"/>
            <w:sz w:val="20"/>
            <w:szCs w:val="20"/>
          </w:rPr>
          <w:delText>Cox</w:delText>
        </w:r>
        <w:r>
          <w:rPr>
            <w:rFonts w:ascii="Times New Roman" w:eastAsia="Times New Roman" w:hAnsi="Times New Roman" w:cs="Times New Roman"/>
            <w:spacing w:val="-6"/>
            <w:sz w:val="20"/>
            <w:szCs w:val="20"/>
          </w:rPr>
          <w:delText xml:space="preserve"> </w:delText>
        </w:r>
        <w:r>
          <w:rPr>
            <w:rFonts w:ascii="Times New Roman" w:eastAsia="Times New Roman" w:hAnsi="Times New Roman" w:cs="Times New Roman"/>
            <w:sz w:val="20"/>
            <w:szCs w:val="20"/>
          </w:rPr>
          <w:delText>proportional</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hazard</w:delText>
        </w:r>
        <w:r>
          <w:rPr>
            <w:rFonts w:ascii="Times New Roman" w:eastAsia="Times New Roman" w:hAnsi="Times New Roman" w:cs="Times New Roman"/>
            <w:spacing w:val="-4"/>
            <w:sz w:val="20"/>
            <w:szCs w:val="20"/>
          </w:rPr>
          <w:delText xml:space="preserve"> </w:delText>
        </w:r>
        <w:r>
          <w:rPr>
            <w:rFonts w:ascii="Times New Roman" w:eastAsia="Times New Roman" w:hAnsi="Times New Roman" w:cs="Times New Roman"/>
            <w:spacing w:val="-1"/>
            <w:sz w:val="20"/>
            <w:szCs w:val="20"/>
          </w:rPr>
          <w:delText>model</w:delText>
        </w:r>
      </w:del>
    </w:p>
    <w:p w14:paraId="684ADECD" w14:textId="77777777" w:rsidR="000D4A2A" w:rsidRPr="00126EE7" w:rsidRDefault="000D4A2A" w:rsidP="007D392C">
      <w:pPr>
        <w:rPr>
          <w:rFonts w:ascii="Times New Roman" w:eastAsia="Times New Roman" w:hAnsi="Times New Roman" w:cs="Times New Roman"/>
          <w:sz w:val="23"/>
          <w:szCs w:val="23"/>
        </w:rPr>
      </w:pPr>
    </w:p>
    <w:p w14:paraId="684ADECE" w14:textId="3840ECE2" w:rsidR="000D4A2A" w:rsidRPr="00126EE7" w:rsidRDefault="00C17548" w:rsidP="007D392C">
      <w:pPr>
        <w:pStyle w:val="Heading1"/>
        <w:numPr>
          <w:ilvl w:val="0"/>
          <w:numId w:val="14"/>
        </w:numPr>
        <w:tabs>
          <w:tab w:val="left" w:pos="401"/>
        </w:tabs>
        <w:ind w:left="0" w:firstLine="0"/>
        <w:rPr>
          <w:b w:val="0"/>
          <w:bCs w:val="0"/>
        </w:rPr>
      </w:pPr>
      <w:r w:rsidRPr="00126EE7">
        <w:t>HOW SUPPLIED/STORAGE AND HANDLING</w:t>
      </w:r>
    </w:p>
    <w:p w14:paraId="684ADECF" w14:textId="19EA1DF6" w:rsidR="000D4A2A" w:rsidRPr="00126EE7" w:rsidRDefault="00C17548" w:rsidP="007D392C">
      <w:pPr>
        <w:pStyle w:val="BodyText"/>
        <w:ind w:left="0"/>
      </w:pPr>
      <w:r w:rsidRPr="00126EE7">
        <w:t xml:space="preserve">Moderna COVID-19 Vaccine is supplied as a multiple-dose vial containing </w:t>
      </w:r>
      <w:del w:id="1842" w:author="Author">
        <w:r w:rsidRPr="00126EE7" w:rsidDel="009C66E0">
          <w:delText xml:space="preserve"> </w:delText>
        </w:r>
      </w:del>
      <w:r w:rsidRPr="00126EE7">
        <w:t>10 doses of 0.5 mL each.</w:t>
      </w:r>
    </w:p>
    <w:p w14:paraId="684ADED0" w14:textId="77777777" w:rsidR="000D4A2A" w:rsidRPr="00126EE7" w:rsidRDefault="000D4A2A" w:rsidP="007D392C">
      <w:pPr>
        <w:rPr>
          <w:rFonts w:ascii="Times New Roman" w:eastAsia="Times New Roman" w:hAnsi="Times New Roman" w:cs="Times New Roman"/>
          <w:sz w:val="24"/>
          <w:szCs w:val="24"/>
        </w:rPr>
      </w:pPr>
    </w:p>
    <w:p w14:paraId="684ADED1" w14:textId="77777777" w:rsidR="000D4A2A" w:rsidRPr="00126EE7" w:rsidRDefault="00C17548" w:rsidP="007D392C">
      <w:pPr>
        <w:pStyle w:val="BodyText"/>
        <w:ind w:left="0"/>
      </w:pPr>
      <w:r w:rsidRPr="00126EE7">
        <w:t>Each carton of Moderna COVID-19 Vaccine contains 10 multiple-dose vials (NDC 80777-273- 99).</w:t>
      </w:r>
    </w:p>
    <w:p w14:paraId="684ADED2" w14:textId="77777777" w:rsidR="000D4A2A" w:rsidRPr="00126EE7" w:rsidRDefault="000D4A2A" w:rsidP="007D392C">
      <w:pPr>
        <w:rPr>
          <w:rFonts w:ascii="Times New Roman" w:eastAsia="Times New Roman" w:hAnsi="Times New Roman" w:cs="Times New Roman"/>
          <w:sz w:val="24"/>
          <w:szCs w:val="24"/>
        </w:rPr>
      </w:pPr>
    </w:p>
    <w:p w14:paraId="684ADED3" w14:textId="77777777" w:rsidR="000D4A2A" w:rsidRPr="00126EE7" w:rsidRDefault="00C17548" w:rsidP="007D392C">
      <w:pPr>
        <w:pStyle w:val="BodyText"/>
        <w:ind w:left="0"/>
      </w:pPr>
      <w:r w:rsidRPr="00126EE7">
        <w:t>Store frozen between -25º to -15ºC (-13º to 5ºF). Store in the original carton to protect from light. Do not store on dry ice or below -40ºC (-40ºF).</w:t>
      </w:r>
    </w:p>
    <w:p w14:paraId="684ADED4" w14:textId="77777777" w:rsidR="000D4A2A" w:rsidRPr="00126EE7" w:rsidRDefault="000D4A2A" w:rsidP="007D392C">
      <w:pPr>
        <w:rPr>
          <w:rFonts w:ascii="Times New Roman" w:eastAsia="Times New Roman" w:hAnsi="Times New Roman" w:cs="Times New Roman"/>
          <w:sz w:val="24"/>
          <w:szCs w:val="24"/>
        </w:rPr>
      </w:pPr>
    </w:p>
    <w:p w14:paraId="684ADED5" w14:textId="77777777" w:rsidR="000D4A2A" w:rsidRPr="00126EE7" w:rsidRDefault="00C17548" w:rsidP="007D392C">
      <w:pPr>
        <w:pStyle w:val="BodyText"/>
        <w:ind w:left="0"/>
      </w:pPr>
      <w:r w:rsidRPr="00126EE7">
        <w:t>Vials can be stored refrigerated between 2° to 8°C (36° to 46°F) for up to 30 days prior to first use. Do not refreeze.</w:t>
      </w:r>
    </w:p>
    <w:p w14:paraId="684ADED6" w14:textId="77777777" w:rsidR="000D4A2A" w:rsidRPr="00126EE7" w:rsidRDefault="000D4A2A" w:rsidP="007D392C">
      <w:pPr>
        <w:rPr>
          <w:rFonts w:ascii="Times New Roman" w:eastAsia="Times New Roman" w:hAnsi="Times New Roman" w:cs="Times New Roman"/>
          <w:sz w:val="24"/>
          <w:szCs w:val="24"/>
        </w:rPr>
      </w:pPr>
    </w:p>
    <w:p w14:paraId="684ADED7" w14:textId="77777777" w:rsidR="000D4A2A" w:rsidRPr="00126EE7" w:rsidRDefault="00C17548" w:rsidP="007D392C">
      <w:pPr>
        <w:pStyle w:val="BodyText"/>
        <w:ind w:left="0"/>
      </w:pPr>
      <w:r w:rsidRPr="00126EE7">
        <w:t>Unopened vials may be stored between 8° to 25°C (46° to 77°F) for up to 12 hours. Do not refreeze.</w:t>
      </w:r>
    </w:p>
    <w:p w14:paraId="684ADED8" w14:textId="77777777" w:rsidR="000D4A2A" w:rsidRPr="00126EE7" w:rsidRDefault="000D4A2A" w:rsidP="007D392C">
      <w:pPr>
        <w:rPr>
          <w:rFonts w:ascii="Times New Roman" w:eastAsia="Times New Roman" w:hAnsi="Times New Roman" w:cs="Times New Roman"/>
          <w:sz w:val="24"/>
          <w:szCs w:val="24"/>
        </w:rPr>
      </w:pPr>
    </w:p>
    <w:p w14:paraId="684ADED9" w14:textId="77777777" w:rsidR="000D4A2A" w:rsidRPr="00126EE7" w:rsidRDefault="00C17548" w:rsidP="007D392C">
      <w:pPr>
        <w:pStyle w:val="BodyText"/>
        <w:ind w:left="0"/>
      </w:pPr>
      <w:r w:rsidRPr="00126EE7">
        <w:t>After the first dose has been withdrawn, the vial should be held between 2° to 25°C (36° to 77°F). Discard vial after 6 hours. Do not refreeze.</w:t>
      </w:r>
    </w:p>
    <w:p w14:paraId="684ADEDA" w14:textId="77777777" w:rsidR="000D4A2A" w:rsidRPr="00126EE7" w:rsidRDefault="000D4A2A" w:rsidP="007D392C">
      <w:pPr>
        <w:rPr>
          <w:rFonts w:ascii="Times New Roman" w:eastAsia="Times New Roman" w:hAnsi="Times New Roman" w:cs="Times New Roman"/>
          <w:sz w:val="23"/>
          <w:szCs w:val="23"/>
        </w:rPr>
      </w:pPr>
    </w:p>
    <w:p w14:paraId="684ADEDB" w14:textId="77777777" w:rsidR="000D4A2A" w:rsidRPr="00126EE7" w:rsidRDefault="00C17548" w:rsidP="007D392C">
      <w:pPr>
        <w:pStyle w:val="Heading1"/>
        <w:numPr>
          <w:ilvl w:val="0"/>
          <w:numId w:val="14"/>
        </w:numPr>
        <w:tabs>
          <w:tab w:val="left" w:pos="401"/>
        </w:tabs>
        <w:ind w:left="0" w:firstLine="0"/>
        <w:rPr>
          <w:b w:val="0"/>
          <w:bCs w:val="0"/>
        </w:rPr>
      </w:pPr>
      <w:r w:rsidRPr="00126EE7">
        <w:t>PATIENT COUNSELING INFORMATION</w:t>
      </w:r>
    </w:p>
    <w:p w14:paraId="684ADEDC" w14:textId="458C2A54" w:rsidR="000D4A2A" w:rsidRPr="00126EE7" w:rsidRDefault="00B46766" w:rsidP="007D392C">
      <w:pPr>
        <w:pStyle w:val="BodyText"/>
        <w:ind w:left="0"/>
      </w:pPr>
      <w:r w:rsidRPr="00126EE7">
        <w:t xml:space="preserve">Advise the recipient or caregiver to read the </w:t>
      </w:r>
      <w:r w:rsidR="00C17548" w:rsidRPr="00126EE7">
        <w:t>Fact Sheet for Recipients and Caregivers</w:t>
      </w:r>
      <w:r w:rsidR="00F204BA" w:rsidRPr="00126EE7">
        <w:t>.</w:t>
      </w:r>
    </w:p>
    <w:p w14:paraId="684ADEDE" w14:textId="77777777" w:rsidR="000D4A2A" w:rsidRPr="00126EE7" w:rsidRDefault="000D4A2A" w:rsidP="007D392C">
      <w:pPr>
        <w:rPr>
          <w:rFonts w:ascii="Times New Roman" w:eastAsia="Times New Roman" w:hAnsi="Times New Roman" w:cs="Times New Roman"/>
          <w:sz w:val="24"/>
          <w:szCs w:val="24"/>
        </w:rPr>
      </w:pPr>
    </w:p>
    <w:p w14:paraId="684ADEDF" w14:textId="77777777" w:rsidR="000D4A2A" w:rsidRPr="00126EE7" w:rsidRDefault="00C17548" w:rsidP="007D392C">
      <w:pPr>
        <w:pStyle w:val="Heading1"/>
        <w:numPr>
          <w:ilvl w:val="0"/>
          <w:numId w:val="14"/>
        </w:numPr>
        <w:tabs>
          <w:tab w:val="left" w:pos="401"/>
        </w:tabs>
        <w:ind w:left="0" w:firstLine="0"/>
        <w:rPr>
          <w:b w:val="0"/>
          <w:bCs w:val="0"/>
        </w:rPr>
      </w:pPr>
      <w:bookmarkStart w:id="1843" w:name="16_CONTACT_INFORMATION"/>
      <w:bookmarkStart w:id="1844" w:name="_bookmark17"/>
      <w:bookmarkEnd w:id="1843"/>
      <w:bookmarkEnd w:id="1844"/>
      <w:r w:rsidRPr="00126EE7">
        <w:t>CONTACT INFORMATION</w:t>
      </w:r>
    </w:p>
    <w:p w14:paraId="684ADEE0" w14:textId="77777777" w:rsidR="000D4A2A" w:rsidRPr="00126EE7" w:rsidRDefault="00C17548" w:rsidP="007D392C">
      <w:pPr>
        <w:pStyle w:val="BodyText"/>
        <w:ind w:left="0"/>
      </w:pPr>
      <w:r w:rsidRPr="00126EE7">
        <w:t>If you have questions, please contact: Moderna</w:t>
      </w:r>
    </w:p>
    <w:p w14:paraId="684ADEE1" w14:textId="77777777" w:rsidR="000D4A2A" w:rsidRPr="00126EE7" w:rsidRDefault="00C17548" w:rsidP="007D392C">
      <w:pPr>
        <w:pStyle w:val="BodyText"/>
        <w:ind w:left="0"/>
      </w:pPr>
      <w:r w:rsidRPr="00126EE7">
        <w:t>1-866-MODERNA (1-866-663-3762)</w:t>
      </w:r>
    </w:p>
    <w:p w14:paraId="684ADEE2" w14:textId="77777777" w:rsidR="000D4A2A" w:rsidRPr="00126EE7" w:rsidRDefault="008437FB" w:rsidP="007D392C">
      <w:pPr>
        <w:pStyle w:val="BodyText"/>
        <w:ind w:left="0"/>
      </w:pPr>
      <w:hyperlink r:id="rId11">
        <w:r w:rsidR="00C17548" w:rsidRPr="00126EE7">
          <w:t>medinfo@modernatx.com</w:t>
        </w:r>
      </w:hyperlink>
    </w:p>
    <w:p w14:paraId="684ADEE3" w14:textId="77777777" w:rsidR="000D4A2A" w:rsidRPr="00126EE7" w:rsidRDefault="000D4A2A" w:rsidP="007D392C">
      <w:pPr>
        <w:rPr>
          <w:rFonts w:ascii="Times New Roman" w:eastAsia="Times New Roman" w:hAnsi="Times New Roman" w:cs="Times New Roman"/>
          <w:sz w:val="24"/>
          <w:szCs w:val="24"/>
        </w:rPr>
      </w:pPr>
    </w:p>
    <w:p w14:paraId="5B42B571" w14:textId="77777777" w:rsidR="00126EE7" w:rsidRDefault="00C17548" w:rsidP="007D392C">
      <w:pPr>
        <w:pStyle w:val="BodyText"/>
        <w:ind w:left="0"/>
      </w:pPr>
      <w:r w:rsidRPr="00126EE7">
        <w:t>©2020 Moderna, Inc. All rights reserved.</w:t>
      </w:r>
    </w:p>
    <w:p w14:paraId="1C333BDE" w14:textId="74C909C2" w:rsidR="00126EE7" w:rsidRDefault="00C17548" w:rsidP="007D392C">
      <w:pPr>
        <w:pStyle w:val="BodyText"/>
        <w:ind w:left="0"/>
      </w:pPr>
      <w:r w:rsidRPr="00126EE7">
        <w:t>Patent(s)</w:t>
      </w:r>
      <w:hyperlink r:id="rId12">
        <w:r w:rsidRPr="00126EE7">
          <w:t>: www.modernatx.com/patents</w:t>
        </w:r>
      </w:hyperlink>
    </w:p>
    <w:p w14:paraId="684ADEE4" w14:textId="6389A0EA" w:rsidR="000D4A2A" w:rsidRPr="00126EE7" w:rsidRDefault="00C17548" w:rsidP="007D392C">
      <w:pPr>
        <w:pStyle w:val="BodyText"/>
        <w:ind w:left="0"/>
      </w:pPr>
      <w:r w:rsidRPr="00126EE7">
        <w:t>Revised: 00/2020</w:t>
      </w:r>
    </w:p>
    <w:sectPr w:rsidR="000D4A2A" w:rsidRPr="00126EE7" w:rsidSect="007D392C">
      <w:type w:val="continuous"/>
      <w:pgSz w:w="12240" w:h="15840"/>
      <w:pgMar w:top="1440" w:right="1440" w:bottom="1440" w:left="1440" w:header="0" w:footer="121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3478A8BC" w14:textId="7880EBF9" w:rsidR="0065256F" w:rsidRDefault="0065256F">
      <w:pPr>
        <w:pStyle w:val="CommentText"/>
      </w:pPr>
      <w:r>
        <w:rPr>
          <w:rStyle w:val="CommentReference"/>
        </w:rPr>
        <w:annotationRef/>
      </w:r>
      <w:r w:rsidRPr="000501CC">
        <w:t>SPONSOR COMMENT: Moderna has accepted the Division’s changes</w:t>
      </w:r>
      <w:r>
        <w:t xml:space="preserve"> and proposed new changes to </w:t>
      </w:r>
      <w:r w:rsidRPr="000501CC">
        <w:t>implement the Division’s request</w:t>
      </w:r>
      <w:r>
        <w:t>s</w:t>
      </w:r>
      <w:r w:rsidRPr="000501CC">
        <w:t xml:space="preserve"> and proposals by Moderna.</w:t>
      </w:r>
    </w:p>
  </w:comment>
  <w:comment w:id="1" w:author="Author" w:initials="A">
    <w:p w14:paraId="0FB96C83" w14:textId="42F914AF" w:rsidR="0065256F" w:rsidRDefault="0065256F">
      <w:pPr>
        <w:pStyle w:val="CommentText"/>
      </w:pPr>
      <w:r>
        <w:rPr>
          <w:rStyle w:val="CommentReference"/>
        </w:rPr>
        <w:annotationRef/>
      </w:r>
      <w:r>
        <w:t xml:space="preserve">FDA COMMENT December 4, 2020: </w:t>
      </w:r>
      <w:r w:rsidRPr="000501CC">
        <w:t>Moderna: We request that you use Section numbers as specified in the template provided by FDA on November 10, 2020. Please do not reassign section numbers to account for omitted sections</w:t>
      </w:r>
    </w:p>
    <w:p w14:paraId="11C9E15A" w14:textId="77777777" w:rsidR="0065256F" w:rsidRDefault="0065256F">
      <w:pPr>
        <w:pStyle w:val="CommentText"/>
      </w:pPr>
    </w:p>
    <w:p w14:paraId="0E4759FD" w14:textId="7291F345" w:rsidR="0065256F" w:rsidRDefault="0065256F">
      <w:pPr>
        <w:pStyle w:val="CommentText"/>
      </w:pPr>
      <w:r>
        <w:t>SPONSOR RESPONSE: Moderna acknowledges the Contents list provided and has updated a version in this document to reflect those section titles that would appear in the full prescribing information document once all sections are merged into one document again.</w:t>
      </w:r>
    </w:p>
  </w:comment>
  <w:comment w:id="4" w:author="Author" w:initials="A">
    <w:p w14:paraId="26B0817B" w14:textId="624F41E8" w:rsidR="0065256F" w:rsidRDefault="0065256F" w:rsidP="000501CC">
      <w:pPr>
        <w:pStyle w:val="CommentText"/>
      </w:pPr>
      <w:r>
        <w:rPr>
          <w:rStyle w:val="CommentReference"/>
        </w:rPr>
        <w:annotationRef/>
      </w:r>
      <w:r>
        <w:t>FDA COMMENT December 5, 2020: We do not agree with the proposed revisions to Table 1 and Table 2 submitted as part of Draft-PI-sections1-8 redline_4Dec2020.docx, and continue to recommend that you present two separate tables for each age cohort (18-64 years, ≥65years). Please provide the following two separate tables:</w:t>
      </w:r>
    </w:p>
    <w:p w14:paraId="5C6406A7" w14:textId="139BCA60" w:rsidR="0065256F" w:rsidRDefault="0065256F" w:rsidP="000501CC">
      <w:pPr>
        <w:pStyle w:val="CommentText"/>
        <w:numPr>
          <w:ilvl w:val="0"/>
          <w:numId w:val="15"/>
        </w:numPr>
      </w:pPr>
      <w:r>
        <w:t>Table 1: Frequency of Solicited Local and Systemic Reactions Within 7 days After Each Dose,  Subjects 18-64 years- Solicited Safety Sets- 1st dose, -2nd dose</w:t>
      </w:r>
    </w:p>
    <w:p w14:paraId="481393AD" w14:textId="7A678315" w:rsidR="0065256F" w:rsidRDefault="0065256F" w:rsidP="000501CC">
      <w:pPr>
        <w:pStyle w:val="CommentText"/>
        <w:numPr>
          <w:ilvl w:val="0"/>
          <w:numId w:val="15"/>
        </w:numPr>
      </w:pPr>
      <w:r>
        <w:t>Table 2: Frequency of Solicited Local and Systemic Reactions Within 7 days After Each Dose, Subjects 65 years and older- Solicited Safety Set-1st dose, -2nd dose</w:t>
      </w:r>
    </w:p>
    <w:p w14:paraId="1668CD07" w14:textId="77777777" w:rsidR="0065256F" w:rsidRDefault="0065256F" w:rsidP="000501CC">
      <w:pPr>
        <w:pStyle w:val="CommentText"/>
      </w:pPr>
      <w:r>
        <w:t>These two separate tables stratified by age are sufficient to present the frequency of solicited adverse reactions in the PI.  We recommend that the columns with ‘Overall’ rates be removed.</w:t>
      </w:r>
    </w:p>
    <w:p w14:paraId="64CF3F3E" w14:textId="77777777" w:rsidR="0065256F" w:rsidRDefault="0065256F" w:rsidP="000501CC">
      <w:pPr>
        <w:pStyle w:val="CommentText"/>
      </w:pPr>
    </w:p>
    <w:p w14:paraId="50B3DCCD" w14:textId="4701E5C1" w:rsidR="0065256F" w:rsidRDefault="0065256F" w:rsidP="000501CC">
      <w:pPr>
        <w:pStyle w:val="CommentText"/>
      </w:pPr>
      <w:r>
        <w:t>SPONSOR RESPONSE: Moderna has updated the tables per the Division’s email request on December 5, 2020, and included them in this document in response.</w:t>
      </w:r>
    </w:p>
  </w:comment>
  <w:comment w:id="6" w:author="Author" w:initials="A">
    <w:p w14:paraId="6C0B7520" w14:textId="77777777" w:rsidR="0065256F" w:rsidRDefault="0065256F" w:rsidP="000501CC">
      <w:pPr>
        <w:pStyle w:val="CommentText"/>
      </w:pPr>
      <w:r>
        <w:rPr>
          <w:rStyle w:val="CommentReference"/>
        </w:rPr>
        <w:annotationRef/>
      </w:r>
      <w:r>
        <w:t>Sources: IND 19745 SN0080</w:t>
      </w:r>
    </w:p>
    <w:p w14:paraId="0E994E7B" w14:textId="77777777" w:rsidR="0065256F" w:rsidRDefault="0065256F" w:rsidP="000501CC">
      <w:pPr>
        <w:pStyle w:val="CommentText"/>
      </w:pPr>
      <w:r>
        <w:t>Table 14.3.1.1.4 Summary of Subjects with Solicited Adverse Reactions Within 7 Days After First Injection by Age Group and Grade First Injection Solicited Safety Set</w:t>
      </w:r>
    </w:p>
    <w:p w14:paraId="4052CF8A" w14:textId="2A646FEB" w:rsidR="0065256F" w:rsidRDefault="0065256F" w:rsidP="000501CC">
      <w:pPr>
        <w:pStyle w:val="CommentText"/>
      </w:pPr>
      <w:r>
        <w:t>Table 14.3.1.1.5 Summary of Subjects with Solicited Adverse Reactions Within 7 Days After Second Injection by Age Group and Grade Second Injection Solicited Safety Set</w:t>
      </w:r>
    </w:p>
  </w:comment>
  <w:comment w:id="557" w:author="Author" w:initials="A">
    <w:p w14:paraId="1ECCC216" w14:textId="77777777" w:rsidR="0065256F" w:rsidRDefault="0065256F" w:rsidP="000501CC">
      <w:pPr>
        <w:pStyle w:val="CommentText"/>
      </w:pPr>
      <w:r>
        <w:rPr>
          <w:rStyle w:val="CommentReference"/>
        </w:rPr>
        <w:annotationRef/>
      </w:r>
      <w:r>
        <w:t>Sources: IND 19745 SN0080</w:t>
      </w:r>
    </w:p>
    <w:p w14:paraId="303E7E90" w14:textId="77777777" w:rsidR="0065256F" w:rsidRDefault="0065256F" w:rsidP="000501CC">
      <w:pPr>
        <w:pStyle w:val="CommentText"/>
      </w:pPr>
      <w:r>
        <w:t>Table 14.3.1.1.4 Summary of Subjects with Solicited Adverse Reactions Within 7 Days After First Injection by Age Group and Grade First Injection Solicited Safety Set</w:t>
      </w:r>
    </w:p>
    <w:p w14:paraId="6A265CCA" w14:textId="688A3978" w:rsidR="0065256F" w:rsidRDefault="0065256F" w:rsidP="000501CC">
      <w:pPr>
        <w:pStyle w:val="CommentText"/>
      </w:pPr>
      <w:r>
        <w:t>Table 14.3.1.1.5 Summary of Subjects with Solicited Adverse Reactions Within 7 Days After Second Injection by Age Group and Grade Second Injection Solicited Safety Set</w:t>
      </w:r>
    </w:p>
  </w:comment>
  <w:comment w:id="1097" w:author="Author" w:initials="A">
    <w:p w14:paraId="43065D18" w14:textId="70FF4CFC" w:rsidR="0065256F" w:rsidRDefault="0065256F">
      <w:pPr>
        <w:pStyle w:val="CommentText"/>
      </w:pPr>
      <w:r>
        <w:rPr>
          <w:rStyle w:val="CommentReference"/>
        </w:rPr>
        <w:annotationRef/>
      </w:r>
      <w:r>
        <w:t xml:space="preserve">SPONSOR COMMENT: It is Moderna’s position that this sentence should be retained. Insufficient data </w:t>
      </w:r>
      <w:r w:rsidR="00126EE7">
        <w:t xml:space="preserve">are </w:t>
      </w:r>
      <w:r>
        <w:t>available regarding use in pregnancy and we would prefer to be clear in the labeling that use in this population is not recommended.</w:t>
      </w:r>
    </w:p>
  </w:comment>
  <w:comment w:id="1099" w:author="Author" w:initials="A">
    <w:p w14:paraId="2AFA012D" w14:textId="61BB5369" w:rsidR="0065256F" w:rsidRDefault="0065256F">
      <w:pPr>
        <w:pStyle w:val="CommentText"/>
      </w:pPr>
      <w:r>
        <w:rPr>
          <w:rStyle w:val="CommentReference"/>
        </w:rPr>
        <w:annotationRef/>
      </w:r>
      <w:r>
        <w:t>SPONSOR COMMENT: It is Moderna’s position that this sentence should be retained to be clear in the labeling that the vaccine has not been studied in this population.</w:t>
      </w:r>
    </w:p>
  </w:comment>
  <w:comment w:id="1102" w:author="Author" w:initials="A">
    <w:p w14:paraId="46B75638" w14:textId="2BCC9045" w:rsidR="0065256F" w:rsidRDefault="0065256F">
      <w:pPr>
        <w:pStyle w:val="CommentText"/>
      </w:pPr>
      <w:r>
        <w:rPr>
          <w:rStyle w:val="CommentReference"/>
        </w:rPr>
        <w:annotationRef/>
      </w:r>
      <w:r>
        <w:t xml:space="preserve">FDA COMMENT December 4, 2020: </w:t>
      </w:r>
      <w:r w:rsidRPr="00DA3A35">
        <w:t>Moderna, please insert percentages and number of subjects for these 2 age groups.</w:t>
      </w:r>
    </w:p>
    <w:p w14:paraId="2669A67A" w14:textId="77777777" w:rsidR="0065256F" w:rsidRDefault="0065256F">
      <w:pPr>
        <w:pStyle w:val="CommentText"/>
      </w:pPr>
    </w:p>
    <w:p w14:paraId="6A7BBF9B" w14:textId="3124C4C7" w:rsidR="0065256F" w:rsidRDefault="0065256F">
      <w:pPr>
        <w:pStyle w:val="CommentText"/>
      </w:pPr>
      <w:r>
        <w:t>SPONSOR RESPONSE: Moderna has added the requested percentages and numbers for the two age groups. Additional changes are proposed in this section to clarify the population. Also, Moderna has separated the statement about efficacy and safety into two statements to accurately reflect the differences observed.</w:t>
      </w:r>
    </w:p>
  </w:comment>
  <w:comment w:id="1105" w:author="Author" w:initials="A">
    <w:p w14:paraId="308E8AED" w14:textId="77777777" w:rsidR="0065256F" w:rsidRDefault="0065256F">
      <w:pPr>
        <w:pStyle w:val="CommentText"/>
      </w:pPr>
      <w:r>
        <w:rPr>
          <w:rStyle w:val="CommentReference"/>
        </w:rPr>
        <w:annotationRef/>
      </w:r>
      <w:bookmarkStart w:id="1110" w:name="_Hlk58156201"/>
      <w:r>
        <w:t xml:space="preserve">Source: </w:t>
      </w:r>
      <w:r w:rsidRPr="00DA1E7E">
        <w:t>EUA 27073 SN0001</w:t>
      </w:r>
      <w:bookmarkEnd w:id="1110"/>
    </w:p>
    <w:p w14:paraId="638F0983" w14:textId="1EE41F39" w:rsidR="0065256F" w:rsidRDefault="0065256F">
      <w:pPr>
        <w:pStyle w:val="CommentText"/>
      </w:pPr>
      <w:r w:rsidRPr="0088195D">
        <w:t>Table 14.1.3.2.2</w:t>
      </w:r>
      <w:r>
        <w:t xml:space="preserve"> </w:t>
      </w:r>
      <w:r w:rsidRPr="0088195D">
        <w:t>Baseline Demographics and Characteristics by Age Group</w:t>
      </w:r>
      <w:r>
        <w:t xml:space="preserve"> </w:t>
      </w:r>
      <w:r w:rsidRPr="0088195D">
        <w:t>Safety Set</w:t>
      </w:r>
    </w:p>
  </w:comment>
  <w:comment w:id="1111" w:author="Author" w:initials="A">
    <w:p w14:paraId="6C11B58B" w14:textId="77777777" w:rsidR="0065256F" w:rsidRDefault="0065256F" w:rsidP="0088195D">
      <w:pPr>
        <w:pStyle w:val="CommentText"/>
      </w:pPr>
      <w:r>
        <w:rPr>
          <w:rStyle w:val="CommentReference"/>
        </w:rPr>
        <w:annotationRef/>
      </w:r>
      <w:r>
        <w:rPr>
          <w:rStyle w:val="CommentReference"/>
        </w:rPr>
        <w:annotationRef/>
      </w:r>
      <w:r>
        <w:t xml:space="preserve">Source: </w:t>
      </w:r>
      <w:r w:rsidRPr="00DA1E7E">
        <w:t>EUA 27073 SN0001</w:t>
      </w:r>
    </w:p>
    <w:p w14:paraId="4277F180" w14:textId="1A53F561" w:rsidR="0065256F" w:rsidRDefault="0065256F">
      <w:pPr>
        <w:pStyle w:val="CommentText"/>
      </w:pPr>
      <w:r w:rsidRPr="0088195D">
        <w:t>Table 14.1.3.2.2</w:t>
      </w:r>
      <w:r>
        <w:t xml:space="preserve"> </w:t>
      </w:r>
      <w:r w:rsidRPr="0088195D">
        <w:t>Baseline Demographics and Characteristics by Age Group</w:t>
      </w:r>
      <w:r>
        <w:t xml:space="preserve"> </w:t>
      </w:r>
      <w:r w:rsidRPr="0088195D">
        <w:t xml:space="preserve">Safety Set </w:t>
      </w:r>
    </w:p>
  </w:comment>
  <w:comment w:id="1128" w:author="Author" w:initials="A">
    <w:p w14:paraId="6A9DC561" w14:textId="780656C9" w:rsidR="0065256F" w:rsidRDefault="0065256F">
      <w:pPr>
        <w:pStyle w:val="CommentText"/>
      </w:pPr>
      <w:r>
        <w:rPr>
          <w:rStyle w:val="CommentReference"/>
        </w:rPr>
        <w:annotationRef/>
      </w:r>
      <w:r>
        <w:t>SPONSOR COMMENT: It is Moderna’s position that this information should be retained in the label. The sponsor has received numerous requests to verify this information from CDC, healthcare professionals, and the public. Providing it in the labeling will help readers find the information directly.</w:t>
      </w:r>
    </w:p>
  </w:comment>
  <w:comment w:id="1138" w:author="Author" w:initials="A">
    <w:p w14:paraId="7B4793C3" w14:textId="2F3CCFD9" w:rsidR="0065256F" w:rsidRDefault="0065256F">
      <w:pPr>
        <w:pStyle w:val="CommentText"/>
      </w:pPr>
      <w:r>
        <w:rPr>
          <w:rStyle w:val="CommentReference"/>
        </w:rPr>
        <w:annotationRef/>
      </w:r>
      <w:r>
        <w:t>SPONSOR COMMENT: Moderna has provided additional changes in the text portion of this section to further clarify the age and health risk stratification</w:t>
      </w:r>
      <w:r w:rsidR="00894CE9">
        <w:t xml:space="preserve"> and </w:t>
      </w:r>
      <w:r>
        <w:t xml:space="preserve">the SARS-CoV-2 history at study entry. Additionally, </w:t>
      </w:r>
      <w:r w:rsidR="00DD0C86">
        <w:t xml:space="preserve">a sentence has been added </w:t>
      </w:r>
      <w:r>
        <w:t>regarding the day range when Dose 2 was given to provide context to the 1</w:t>
      </w:r>
      <w:r w:rsidR="00894CE9">
        <w:t>-</w:t>
      </w:r>
      <w:r>
        <w:t>month timeframe.</w:t>
      </w:r>
    </w:p>
  </w:comment>
  <w:comment w:id="1164" w:author="Author" w:initials="A">
    <w:p w14:paraId="35551E92" w14:textId="62D444D9" w:rsidR="0065256F" w:rsidRDefault="0065256F">
      <w:pPr>
        <w:pStyle w:val="CommentText"/>
      </w:pPr>
      <w:r>
        <w:rPr>
          <w:rStyle w:val="CommentReference"/>
        </w:rPr>
        <w:annotationRef/>
      </w:r>
      <w:r>
        <w:t xml:space="preserve">FDA COMMENT December 4, 2020: </w:t>
      </w:r>
      <w:r w:rsidRPr="005E2EDC">
        <w:t>Moderna: Please move age groups down to the table that presents analyses of efficacy by subgroups.</w:t>
      </w:r>
    </w:p>
    <w:p w14:paraId="373A6B39" w14:textId="77777777" w:rsidR="0065256F" w:rsidRDefault="0065256F">
      <w:pPr>
        <w:pStyle w:val="CommentText"/>
      </w:pPr>
    </w:p>
    <w:p w14:paraId="4F284B51" w14:textId="5B9E7D98" w:rsidR="0065256F" w:rsidRDefault="0065256F">
      <w:pPr>
        <w:pStyle w:val="CommentText"/>
      </w:pPr>
      <w:r>
        <w:t>SPONSOR RESPONSE: Moderna has moved the age groups to Table 4 as requested and removed the age column at the far left as it is no longer necessary. Additionally, the p value has been added to the Vaccine Efficacy column with the appropriate footnote.</w:t>
      </w:r>
    </w:p>
  </w:comment>
  <w:comment w:id="1316" w:author="Author" w:initials="A">
    <w:p w14:paraId="4278ED12" w14:textId="6201B1A5" w:rsidR="0065256F" w:rsidRDefault="0065256F" w:rsidP="005E2EDC">
      <w:pPr>
        <w:pStyle w:val="CommentText"/>
      </w:pPr>
      <w:r>
        <w:rPr>
          <w:rStyle w:val="CommentReference"/>
        </w:rPr>
        <w:annotationRef/>
      </w:r>
      <w:r>
        <w:t xml:space="preserve">FDA COMMENT December 4, 2020: Moderna please include only analyses of age groups 18-65 and 65 and above and delete the other information. </w:t>
      </w:r>
    </w:p>
    <w:p w14:paraId="13052A47" w14:textId="77777777" w:rsidR="0065256F" w:rsidRDefault="0065256F">
      <w:pPr>
        <w:pStyle w:val="CommentText"/>
      </w:pPr>
    </w:p>
    <w:p w14:paraId="7848F478" w14:textId="21985C38" w:rsidR="0065256F" w:rsidRDefault="0065256F">
      <w:pPr>
        <w:pStyle w:val="CommentText"/>
      </w:pPr>
      <w:r>
        <w:t>SPONSOR RESPONSE: Moderna has updated the table as requested.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78A8BC" w15:done="0"/>
  <w15:commentEx w15:paraId="0E4759FD" w15:done="0"/>
  <w15:commentEx w15:paraId="50B3DCCD" w15:done="0"/>
  <w15:commentEx w15:paraId="4052CF8A" w15:done="0"/>
  <w15:commentEx w15:paraId="6A265CCA" w15:done="0"/>
  <w15:commentEx w15:paraId="43065D18" w15:done="0"/>
  <w15:commentEx w15:paraId="2AFA012D" w15:done="0"/>
  <w15:commentEx w15:paraId="6A7BBF9B" w15:done="0"/>
  <w15:commentEx w15:paraId="638F0983" w15:done="0"/>
  <w15:commentEx w15:paraId="4277F180" w15:done="0"/>
  <w15:commentEx w15:paraId="6A9DC561" w15:done="0"/>
  <w15:commentEx w15:paraId="7B4793C3" w15:done="0"/>
  <w15:commentEx w15:paraId="4F284B51" w15:done="0"/>
  <w15:commentEx w15:paraId="7848F4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78A8BC" w16cid:durableId="23775DCB"/>
  <w16cid:commentId w16cid:paraId="0E4759FD" w16cid:durableId="23775BA9"/>
  <w16cid:commentId w16cid:paraId="50B3DCCD" w16cid:durableId="23775C7D"/>
  <w16cid:commentId w16cid:paraId="4052CF8A" w16cid:durableId="23775DA0"/>
  <w16cid:commentId w16cid:paraId="6A265CCA" w16cid:durableId="23775DB0"/>
  <w16cid:commentId w16cid:paraId="43065D18" w16cid:durableId="23775E31"/>
  <w16cid:commentId w16cid:paraId="2AFA012D" w16cid:durableId="23775E95"/>
  <w16cid:commentId w16cid:paraId="6A7BBF9B" w16cid:durableId="23775EFB"/>
  <w16cid:commentId w16cid:paraId="638F0983" w16cid:durableId="23766AFF"/>
  <w16cid:commentId w16cid:paraId="4277F180" w16cid:durableId="23766C2B"/>
  <w16cid:commentId w16cid:paraId="6A9DC561" w16cid:durableId="23775FD7"/>
  <w16cid:commentId w16cid:paraId="7B4793C3" w16cid:durableId="237760CD"/>
  <w16cid:commentId w16cid:paraId="4F284B51" w16cid:durableId="237761AA"/>
  <w16cid:commentId w16cid:paraId="7848F478" w16cid:durableId="237762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BBE2" w14:textId="77777777" w:rsidR="005B1888" w:rsidRDefault="005B1888">
      <w:r>
        <w:separator/>
      </w:r>
    </w:p>
  </w:endnote>
  <w:endnote w:type="continuationSeparator" w:id="0">
    <w:p w14:paraId="24FD0639" w14:textId="77777777" w:rsidR="005B1888" w:rsidRDefault="005B1888">
      <w:r>
        <w:continuationSeparator/>
      </w:r>
    </w:p>
  </w:endnote>
  <w:endnote w:type="continuationNotice" w:id="1">
    <w:p w14:paraId="6B537607" w14:textId="77777777" w:rsidR="005B1888" w:rsidRDefault="005B1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DEE9" w14:textId="6340251F" w:rsidR="0065256F" w:rsidRDefault="0065256F">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684ADEEA" wp14:editId="5BE98EEA">
              <wp:simplePos x="0" y="0"/>
              <wp:positionH relativeFrom="page">
                <wp:posOffset>914400</wp:posOffset>
              </wp:positionH>
              <wp:positionV relativeFrom="page">
                <wp:posOffset>9149715</wp:posOffset>
              </wp:positionV>
              <wp:extent cx="4118610" cy="298450"/>
              <wp:effectExtent l="0" t="0" r="1524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861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7EDA0" w14:textId="69317465" w:rsidR="0065256F" w:rsidRDefault="0065256F">
                          <w:pPr>
                            <w:ind w:left="20" w:right="18"/>
                            <w:rPr>
                              <w:rFonts w:ascii="Times New Roman"/>
                              <w:color w:val="221F1F"/>
                              <w:sz w:val="20"/>
                            </w:rPr>
                          </w:pPr>
                          <w:r>
                            <w:rPr>
                              <w:rFonts w:ascii="Times New Roman"/>
                              <w:color w:val="221F1F"/>
                              <w:sz w:val="20"/>
                            </w:rPr>
                            <w:t>EUA</w:t>
                          </w:r>
                          <w:r>
                            <w:rPr>
                              <w:rFonts w:ascii="Times New Roman"/>
                              <w:color w:val="221F1F"/>
                              <w:spacing w:val="-8"/>
                              <w:sz w:val="20"/>
                            </w:rPr>
                            <w:t xml:space="preserve"> </w:t>
                          </w:r>
                          <w:r>
                            <w:rPr>
                              <w:rFonts w:ascii="Times New Roman"/>
                              <w:color w:val="221F1F"/>
                              <w:spacing w:val="-1"/>
                              <w:sz w:val="20"/>
                            </w:rPr>
                            <w:t>Full</w:t>
                          </w:r>
                          <w:r>
                            <w:rPr>
                              <w:rFonts w:ascii="Times New Roman"/>
                              <w:color w:val="221F1F"/>
                              <w:spacing w:val="-7"/>
                              <w:sz w:val="20"/>
                            </w:rPr>
                            <w:t xml:space="preserve"> </w:t>
                          </w:r>
                          <w:r>
                            <w:rPr>
                              <w:rFonts w:ascii="Times New Roman"/>
                              <w:color w:val="221F1F"/>
                              <w:sz w:val="20"/>
                            </w:rPr>
                            <w:t>EUA</w:t>
                          </w:r>
                          <w:r>
                            <w:rPr>
                              <w:rFonts w:ascii="Times New Roman"/>
                              <w:color w:val="221F1F"/>
                              <w:spacing w:val="-8"/>
                              <w:sz w:val="20"/>
                            </w:rPr>
                            <w:t xml:space="preserve"> </w:t>
                          </w:r>
                          <w:r>
                            <w:rPr>
                              <w:rFonts w:ascii="Times New Roman"/>
                              <w:color w:val="221F1F"/>
                              <w:spacing w:val="-1"/>
                              <w:sz w:val="20"/>
                            </w:rPr>
                            <w:t>Prescribing</w:t>
                          </w:r>
                          <w:r>
                            <w:rPr>
                              <w:rFonts w:ascii="Times New Roman"/>
                              <w:color w:val="221F1F"/>
                              <w:spacing w:val="-7"/>
                              <w:sz w:val="20"/>
                            </w:rPr>
                            <w:t xml:space="preserve"> </w:t>
                          </w:r>
                          <w:r>
                            <w:rPr>
                              <w:rFonts w:ascii="Times New Roman"/>
                              <w:color w:val="221F1F"/>
                              <w:sz w:val="20"/>
                            </w:rPr>
                            <w:t>Information (AR Tables, Sections 11-21)</w:t>
                          </w:r>
                        </w:p>
                        <w:p w14:paraId="684ADEED" w14:textId="582A6BEE" w:rsidR="0065256F" w:rsidRDefault="0065256F">
                          <w:pPr>
                            <w:ind w:left="20" w:right="18"/>
                            <w:rPr>
                              <w:rFonts w:ascii="Times New Roman" w:eastAsia="Times New Roman" w:hAnsi="Times New Roman" w:cs="Times New Roman"/>
                              <w:sz w:val="20"/>
                              <w:szCs w:val="20"/>
                            </w:rPr>
                          </w:pP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ADEEA" id="_x0000_t202" coordsize="21600,21600" o:spt="202" path="m,l,21600r21600,l21600,xe">
              <v:stroke joinstyle="miter"/>
              <v:path gradientshapeok="t" o:connecttype="rect"/>
            </v:shapetype>
            <v:shape id="Text Box 3" o:spid="_x0000_s1026" type="#_x0000_t202" style="position:absolute;margin-left:1in;margin-top:720.45pt;width:324.3pt;height:2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" filled="f" stroked="f">
              <v:textbox inset="0,0,0,0">
                <w:txbxContent>
                  <w:p w14:paraId="0677EDA0" w14:textId="69317465" w:rsidR="0065256F" w:rsidRDefault="0065256F">
                    <w:pPr>
                      <w:ind w:left="20" w:right="18"/>
                      <w:rPr>
                        <w:rFonts w:ascii="Times New Roman"/>
                        <w:color w:val="221F1F"/>
                        <w:sz w:val="20"/>
                      </w:rPr>
                    </w:pPr>
                    <w:r>
                      <w:rPr>
                        <w:rFonts w:ascii="Times New Roman"/>
                        <w:color w:val="221F1F"/>
                        <w:sz w:val="20"/>
                      </w:rPr>
                      <w:t>EUA</w:t>
                    </w:r>
                    <w:r>
                      <w:rPr>
                        <w:rFonts w:ascii="Times New Roman"/>
                        <w:color w:val="221F1F"/>
                        <w:spacing w:val="-8"/>
                        <w:sz w:val="20"/>
                      </w:rPr>
                      <w:t xml:space="preserve"> </w:t>
                    </w:r>
                    <w:r>
                      <w:rPr>
                        <w:rFonts w:ascii="Times New Roman"/>
                        <w:color w:val="221F1F"/>
                        <w:spacing w:val="-1"/>
                        <w:sz w:val="20"/>
                      </w:rPr>
                      <w:t>Full</w:t>
                    </w:r>
                    <w:r>
                      <w:rPr>
                        <w:rFonts w:ascii="Times New Roman"/>
                        <w:color w:val="221F1F"/>
                        <w:spacing w:val="-7"/>
                        <w:sz w:val="20"/>
                      </w:rPr>
                      <w:t xml:space="preserve"> </w:t>
                    </w:r>
                    <w:r>
                      <w:rPr>
                        <w:rFonts w:ascii="Times New Roman"/>
                        <w:color w:val="221F1F"/>
                        <w:sz w:val="20"/>
                      </w:rPr>
                      <w:t>EUA</w:t>
                    </w:r>
                    <w:r>
                      <w:rPr>
                        <w:rFonts w:ascii="Times New Roman"/>
                        <w:color w:val="221F1F"/>
                        <w:spacing w:val="-8"/>
                        <w:sz w:val="20"/>
                      </w:rPr>
                      <w:t xml:space="preserve"> </w:t>
                    </w:r>
                    <w:r>
                      <w:rPr>
                        <w:rFonts w:ascii="Times New Roman"/>
                        <w:color w:val="221F1F"/>
                        <w:spacing w:val="-1"/>
                        <w:sz w:val="20"/>
                      </w:rPr>
                      <w:t>Prescribing</w:t>
                    </w:r>
                    <w:r>
                      <w:rPr>
                        <w:rFonts w:ascii="Times New Roman"/>
                        <w:color w:val="221F1F"/>
                        <w:spacing w:val="-7"/>
                        <w:sz w:val="20"/>
                      </w:rPr>
                      <w:t xml:space="preserve"> </w:t>
                    </w:r>
                    <w:r>
                      <w:rPr>
                        <w:rFonts w:ascii="Times New Roman"/>
                        <w:color w:val="221F1F"/>
                        <w:sz w:val="20"/>
                      </w:rPr>
                      <w:t>Information (AR Tables, Sections 11-21)</w:t>
                    </w:r>
                  </w:p>
                  <w:p w14:paraId="684ADEED" w14:textId="582A6BEE" w:rsidR="0065256F" w:rsidRDefault="0065256F">
                    <w:pPr>
                      <w:ind w:left="20" w:right="18"/>
                      <w:rPr>
                        <w:rFonts w:ascii="Times New Roman" w:eastAsia="Times New Roman" w:hAnsi="Times New Roman" w:cs="Times New Roman"/>
                        <w:sz w:val="20"/>
                        <w:szCs w:val="20"/>
                      </w:rPr>
                    </w:pP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684ADEEB" wp14:editId="49A24FC5">
              <wp:simplePos x="0" y="0"/>
              <wp:positionH relativeFrom="page">
                <wp:posOffset>5474335</wp:posOffset>
              </wp:positionH>
              <wp:positionV relativeFrom="page">
                <wp:posOffset>9149715</wp:posOffset>
              </wp:positionV>
              <wp:extent cx="1347470" cy="15240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ADEEE" w14:textId="58234795" w:rsidR="0065256F" w:rsidRDefault="0065256F">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7"/>
                              <w:sz w:val="20"/>
                            </w:rPr>
                            <w:t xml:space="preserve"> </w:t>
                          </w:r>
                          <w:r>
                            <w:rPr>
                              <w:rFonts w:ascii="Times New Roman"/>
                              <w:color w:val="221F1F"/>
                              <w:spacing w:val="-1"/>
                              <w:sz w:val="20"/>
                            </w:rPr>
                            <w:t>December</w:t>
                          </w:r>
                          <w:r>
                            <w:rPr>
                              <w:rFonts w:ascii="Times New Roman"/>
                              <w:color w:val="221F1F"/>
                              <w:spacing w:val="-5"/>
                              <w:sz w:val="20"/>
                            </w:rPr>
                            <w:t xml:space="preserve"> </w:t>
                          </w:r>
                          <w:r>
                            <w:rPr>
                              <w:rFonts w:ascii="Times New Roman"/>
                              <w:color w:val="221F1F"/>
                              <w:spacing w:val="1"/>
                              <w:sz w:val="20"/>
                            </w:rPr>
                            <w:t>6,</w:t>
                          </w:r>
                          <w:r>
                            <w:rPr>
                              <w:rFonts w:ascii="Times New Roman"/>
                              <w:color w:val="221F1F"/>
                              <w:spacing w:val="-6"/>
                              <w:sz w:val="20"/>
                            </w:rPr>
                            <w:t xml:space="preserve"> </w:t>
                          </w:r>
                          <w:r>
                            <w:rPr>
                              <w:rFonts w:ascii="Times New Roman"/>
                              <w:color w:val="221F1F"/>
                              <w:spacing w:val="1"/>
                              <w:sz w:val="20"/>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ADEEB" id="Text Box 2" o:spid="_x0000_s1027" type="#_x0000_t202" style="position:absolute;margin-left:431.05pt;margin-top:720.45pt;width:106.1pt;height:1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" filled="f" stroked="f">
              <v:textbox inset="0,0,0,0">
                <w:txbxContent>
                  <w:p w14:paraId="684ADEEE" w14:textId="58234795" w:rsidR="0065256F" w:rsidRDefault="0065256F">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7"/>
                        <w:sz w:val="20"/>
                      </w:rPr>
                      <w:t xml:space="preserve"> </w:t>
                    </w:r>
                    <w:r>
                      <w:rPr>
                        <w:rFonts w:ascii="Times New Roman"/>
                        <w:color w:val="221F1F"/>
                        <w:spacing w:val="-1"/>
                        <w:sz w:val="20"/>
                      </w:rPr>
                      <w:t>December</w:t>
                    </w:r>
                    <w:r>
                      <w:rPr>
                        <w:rFonts w:ascii="Times New Roman"/>
                        <w:color w:val="221F1F"/>
                        <w:spacing w:val="-5"/>
                        <w:sz w:val="20"/>
                      </w:rPr>
                      <w:t xml:space="preserve"> </w:t>
                    </w:r>
                    <w:r>
                      <w:rPr>
                        <w:rFonts w:ascii="Times New Roman"/>
                        <w:color w:val="221F1F"/>
                        <w:spacing w:val="1"/>
                        <w:sz w:val="20"/>
                      </w:rPr>
                      <w:t>6,</w:t>
                    </w:r>
                    <w:r>
                      <w:rPr>
                        <w:rFonts w:ascii="Times New Roman"/>
                        <w:color w:val="221F1F"/>
                        <w:spacing w:val="-6"/>
                        <w:sz w:val="20"/>
                      </w:rPr>
                      <w:t xml:space="preserve"> </w:t>
                    </w:r>
                    <w:r>
                      <w:rPr>
                        <w:rFonts w:ascii="Times New Roman"/>
                        <w:color w:val="221F1F"/>
                        <w:spacing w:val="1"/>
                        <w:sz w:val="20"/>
                      </w:rPr>
                      <w:t>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44C2" w14:textId="77777777" w:rsidR="005B1888" w:rsidRDefault="005B1888">
      <w:r>
        <w:separator/>
      </w:r>
    </w:p>
  </w:footnote>
  <w:footnote w:type="continuationSeparator" w:id="0">
    <w:p w14:paraId="7129A84B" w14:textId="77777777" w:rsidR="005B1888" w:rsidRDefault="005B1888">
      <w:r>
        <w:continuationSeparator/>
      </w:r>
    </w:p>
  </w:footnote>
  <w:footnote w:type="continuationNotice" w:id="1">
    <w:p w14:paraId="7AFFA941" w14:textId="77777777" w:rsidR="005B1888" w:rsidRDefault="005B18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E1C"/>
    <w:multiLevelType w:val="hybridMultilevel"/>
    <w:tmpl w:val="A35ED9DC"/>
    <w:lvl w:ilvl="0" w:tplc="8CF06406">
      <w:start w:val="18"/>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58B475E"/>
    <w:multiLevelType w:val="hybridMultilevel"/>
    <w:tmpl w:val="DC5A035A"/>
    <w:lvl w:ilvl="0" w:tplc="E5E8849C">
      <w:start w:val="13"/>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3" w15:restartNumberingAfterBreak="0">
    <w:nsid w:val="09A83213"/>
    <w:multiLevelType w:val="hybridMultilevel"/>
    <w:tmpl w:val="AE86F2BA"/>
    <w:lvl w:ilvl="0" w:tplc="060C7B04">
      <w:start w:val="2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B3255"/>
    <w:multiLevelType w:val="multilevel"/>
    <w:tmpl w:val="D194BED4"/>
    <w:lvl w:ilvl="0">
      <w:start w:val="1"/>
      <w:numFmt w:val="decimal"/>
      <w:lvlText w:val="%1"/>
      <w:lvlJc w:val="left"/>
      <w:pPr>
        <w:ind w:left="270" w:hanging="180"/>
      </w:pPr>
      <w:rPr>
        <w:rFonts w:ascii="Times New Roman" w:eastAsia="Times New Roman" w:hAnsi="Times New Roman" w:hint="default"/>
        <w:b/>
        <w:bCs/>
        <w:sz w:val="24"/>
        <w:szCs w:val="24"/>
      </w:rPr>
    </w:lvl>
    <w:lvl w:ilvl="1">
      <w:start w:val="1"/>
      <w:numFmt w:val="decimal"/>
      <w:lvlText w:val="%1.%2"/>
      <w:lvlJc w:val="left"/>
      <w:pPr>
        <w:ind w:left="45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5" w15:restartNumberingAfterBreak="0">
    <w:nsid w:val="13F7212E"/>
    <w:multiLevelType w:val="multilevel"/>
    <w:tmpl w:val="27F89D9E"/>
    <w:lvl w:ilvl="0">
      <w:start w:val="11"/>
      <w:numFmt w:val="decimal"/>
      <w:lvlText w:val="%1"/>
      <w:lvlJc w:val="left"/>
      <w:pPr>
        <w:ind w:left="450" w:hanging="360"/>
      </w:pPr>
      <w:rPr>
        <w:rFonts w:hint="default"/>
        <w:b/>
      </w:rPr>
    </w:lvl>
    <w:lvl w:ilvl="1">
      <w:start w:val="2"/>
      <w:numFmt w:val="decimal"/>
      <w:isLgl/>
      <w:lvlText w:val="%1.%2"/>
      <w:lvlJc w:val="left"/>
      <w:pPr>
        <w:ind w:left="520" w:hanging="420"/>
      </w:pPr>
      <w:rPr>
        <w:rFonts w:hint="default"/>
        <w:b/>
      </w:rPr>
    </w:lvl>
    <w:lvl w:ilvl="2">
      <w:start w:val="1"/>
      <w:numFmt w:val="decimal"/>
      <w:isLgl/>
      <w:lvlText w:val="%1.%2.%3"/>
      <w:lvlJc w:val="left"/>
      <w:pPr>
        <w:ind w:left="83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10" w:hanging="1080"/>
      </w:pPr>
      <w:rPr>
        <w:rFonts w:hint="default"/>
        <w:b/>
      </w:rPr>
    </w:lvl>
    <w:lvl w:ilvl="5">
      <w:start w:val="1"/>
      <w:numFmt w:val="decimal"/>
      <w:isLgl/>
      <w:lvlText w:val="%1.%2.%3.%4.%5.%6"/>
      <w:lvlJc w:val="left"/>
      <w:pPr>
        <w:ind w:left="1220" w:hanging="1080"/>
      </w:pPr>
      <w:rPr>
        <w:rFonts w:hint="default"/>
        <w:b/>
      </w:rPr>
    </w:lvl>
    <w:lvl w:ilvl="6">
      <w:start w:val="1"/>
      <w:numFmt w:val="decimal"/>
      <w:isLgl/>
      <w:lvlText w:val="%1.%2.%3.%4.%5.%6.%7"/>
      <w:lvlJc w:val="left"/>
      <w:pPr>
        <w:ind w:left="1590" w:hanging="1440"/>
      </w:pPr>
      <w:rPr>
        <w:rFonts w:hint="default"/>
        <w:b/>
      </w:rPr>
    </w:lvl>
    <w:lvl w:ilvl="7">
      <w:start w:val="1"/>
      <w:numFmt w:val="decimal"/>
      <w:isLgl/>
      <w:lvlText w:val="%1.%2.%3.%4.%5.%6.%7.%8"/>
      <w:lvlJc w:val="left"/>
      <w:pPr>
        <w:ind w:left="1600" w:hanging="1440"/>
      </w:pPr>
      <w:rPr>
        <w:rFonts w:hint="default"/>
        <w:b/>
      </w:rPr>
    </w:lvl>
    <w:lvl w:ilvl="8">
      <w:start w:val="1"/>
      <w:numFmt w:val="decimal"/>
      <w:isLgl/>
      <w:lvlText w:val="%1.%2.%3.%4.%5.%6.%7.%8.%9"/>
      <w:lvlJc w:val="left"/>
      <w:pPr>
        <w:ind w:left="1970" w:hanging="1800"/>
      </w:pPr>
      <w:rPr>
        <w:rFonts w:hint="default"/>
        <w:b/>
      </w:rPr>
    </w:lvl>
  </w:abstractNum>
  <w:abstractNum w:abstractNumId="6"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7"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8"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9" w15:restartNumberingAfterBreak="0">
    <w:nsid w:val="206B5F23"/>
    <w:multiLevelType w:val="multilevel"/>
    <w:tmpl w:val="2D00C916"/>
    <w:lvl w:ilvl="0">
      <w:start w:val="14"/>
      <w:numFmt w:val="decimal"/>
      <w:lvlText w:val="%1"/>
      <w:lvlJc w:val="left"/>
      <w:pPr>
        <w:ind w:left="420" w:hanging="420"/>
      </w:pPr>
      <w:rPr>
        <w:rFonts w:eastAsiaTheme="minorHAnsi" w:hAnsiTheme="minorHAnsi" w:cstheme="minorBidi" w:hint="default"/>
        <w:b/>
      </w:rPr>
    </w:lvl>
    <w:lvl w:ilvl="1">
      <w:start w:val="1"/>
      <w:numFmt w:val="decimal"/>
      <w:lvlText w:val="%1.%2"/>
      <w:lvlJc w:val="left"/>
      <w:pPr>
        <w:ind w:left="1000" w:hanging="420"/>
      </w:pPr>
      <w:rPr>
        <w:rFonts w:eastAsiaTheme="minorHAnsi" w:hAnsiTheme="minorHAnsi" w:cstheme="minorBidi" w:hint="default"/>
        <w:b/>
      </w:rPr>
    </w:lvl>
    <w:lvl w:ilvl="2">
      <w:start w:val="1"/>
      <w:numFmt w:val="decimal"/>
      <w:lvlText w:val="%1.%2.%3"/>
      <w:lvlJc w:val="left"/>
      <w:pPr>
        <w:ind w:left="1880" w:hanging="720"/>
      </w:pPr>
      <w:rPr>
        <w:rFonts w:eastAsiaTheme="minorHAnsi" w:hAnsiTheme="minorHAnsi" w:cstheme="minorBidi" w:hint="default"/>
        <w:b/>
      </w:rPr>
    </w:lvl>
    <w:lvl w:ilvl="3">
      <w:start w:val="1"/>
      <w:numFmt w:val="decimal"/>
      <w:lvlText w:val="%1.%2.%3.%4"/>
      <w:lvlJc w:val="left"/>
      <w:pPr>
        <w:ind w:left="2460" w:hanging="720"/>
      </w:pPr>
      <w:rPr>
        <w:rFonts w:eastAsiaTheme="minorHAnsi" w:hAnsiTheme="minorHAnsi" w:cstheme="minorBidi" w:hint="default"/>
        <w:b/>
      </w:rPr>
    </w:lvl>
    <w:lvl w:ilvl="4">
      <w:start w:val="1"/>
      <w:numFmt w:val="decimal"/>
      <w:lvlText w:val="%1.%2.%3.%4.%5"/>
      <w:lvlJc w:val="left"/>
      <w:pPr>
        <w:ind w:left="3400" w:hanging="1080"/>
      </w:pPr>
      <w:rPr>
        <w:rFonts w:eastAsiaTheme="minorHAnsi" w:hAnsiTheme="minorHAnsi" w:cstheme="minorBidi" w:hint="default"/>
        <w:b/>
      </w:rPr>
    </w:lvl>
    <w:lvl w:ilvl="5">
      <w:start w:val="1"/>
      <w:numFmt w:val="decimal"/>
      <w:lvlText w:val="%1.%2.%3.%4.%5.%6"/>
      <w:lvlJc w:val="left"/>
      <w:pPr>
        <w:ind w:left="3980" w:hanging="1080"/>
      </w:pPr>
      <w:rPr>
        <w:rFonts w:eastAsiaTheme="minorHAnsi" w:hAnsiTheme="minorHAnsi" w:cstheme="minorBidi" w:hint="default"/>
        <w:b/>
      </w:rPr>
    </w:lvl>
    <w:lvl w:ilvl="6">
      <w:start w:val="1"/>
      <w:numFmt w:val="decimal"/>
      <w:lvlText w:val="%1.%2.%3.%4.%5.%6.%7"/>
      <w:lvlJc w:val="left"/>
      <w:pPr>
        <w:ind w:left="4920" w:hanging="1440"/>
      </w:pPr>
      <w:rPr>
        <w:rFonts w:eastAsiaTheme="minorHAnsi" w:hAnsiTheme="minorHAnsi" w:cstheme="minorBidi" w:hint="default"/>
        <w:b/>
      </w:rPr>
    </w:lvl>
    <w:lvl w:ilvl="7">
      <w:start w:val="1"/>
      <w:numFmt w:val="decimal"/>
      <w:lvlText w:val="%1.%2.%3.%4.%5.%6.%7.%8"/>
      <w:lvlJc w:val="left"/>
      <w:pPr>
        <w:ind w:left="5500" w:hanging="1440"/>
      </w:pPr>
      <w:rPr>
        <w:rFonts w:eastAsiaTheme="minorHAnsi" w:hAnsiTheme="minorHAnsi" w:cstheme="minorBidi" w:hint="default"/>
        <w:b/>
      </w:rPr>
    </w:lvl>
    <w:lvl w:ilvl="8">
      <w:start w:val="1"/>
      <w:numFmt w:val="decimal"/>
      <w:lvlText w:val="%1.%2.%3.%4.%5.%6.%7.%8.%9"/>
      <w:lvlJc w:val="left"/>
      <w:pPr>
        <w:ind w:left="6440" w:hanging="1800"/>
      </w:pPr>
      <w:rPr>
        <w:rFonts w:eastAsiaTheme="minorHAnsi" w:hAnsiTheme="minorHAnsi" w:cstheme="minorBidi" w:hint="default"/>
        <w:b/>
      </w:rPr>
    </w:lvl>
  </w:abstractNum>
  <w:abstractNum w:abstractNumId="10" w15:restartNumberingAfterBreak="0">
    <w:nsid w:val="47E97E13"/>
    <w:multiLevelType w:val="hybridMultilevel"/>
    <w:tmpl w:val="0ECABA3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12" w15:restartNumberingAfterBreak="0">
    <w:nsid w:val="5AAE1A6B"/>
    <w:multiLevelType w:val="hybridMultilevel"/>
    <w:tmpl w:val="A6742030"/>
    <w:lvl w:ilvl="0" w:tplc="F7C87826">
      <w:start w:val="8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14"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15"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num w:numId="1" w16cid:durableId="695696272">
    <w:abstractNumId w:val="7"/>
  </w:num>
  <w:num w:numId="2" w16cid:durableId="1435128030">
    <w:abstractNumId w:val="11"/>
  </w:num>
  <w:num w:numId="3" w16cid:durableId="1333068052">
    <w:abstractNumId w:val="8"/>
  </w:num>
  <w:num w:numId="4" w16cid:durableId="2017220198">
    <w:abstractNumId w:val="4"/>
  </w:num>
  <w:num w:numId="5" w16cid:durableId="1380322784">
    <w:abstractNumId w:val="14"/>
  </w:num>
  <w:num w:numId="6" w16cid:durableId="522213068">
    <w:abstractNumId w:val="15"/>
  </w:num>
  <w:num w:numId="7" w16cid:durableId="1231040412">
    <w:abstractNumId w:val="13"/>
  </w:num>
  <w:num w:numId="8" w16cid:durableId="843283744">
    <w:abstractNumId w:val="2"/>
  </w:num>
  <w:num w:numId="9" w16cid:durableId="2017883219">
    <w:abstractNumId w:val="6"/>
  </w:num>
  <w:num w:numId="10" w16cid:durableId="235284401">
    <w:abstractNumId w:val="3"/>
  </w:num>
  <w:num w:numId="11" w16cid:durableId="766730852">
    <w:abstractNumId w:val="5"/>
  </w:num>
  <w:num w:numId="12" w16cid:durableId="768813250">
    <w:abstractNumId w:val="1"/>
  </w:num>
  <w:num w:numId="13" w16cid:durableId="372773592">
    <w:abstractNumId w:val="9"/>
  </w:num>
  <w:num w:numId="14" w16cid:durableId="813454439">
    <w:abstractNumId w:val="0"/>
  </w:num>
  <w:num w:numId="15" w16cid:durableId="338309656">
    <w:abstractNumId w:val="12"/>
  </w:num>
  <w:num w:numId="16" w16cid:durableId="522548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03990"/>
    <w:rsid w:val="000061D4"/>
    <w:rsid w:val="00006E8F"/>
    <w:rsid w:val="000125D5"/>
    <w:rsid w:val="00014FA1"/>
    <w:rsid w:val="00016645"/>
    <w:rsid w:val="00023352"/>
    <w:rsid w:val="00023DCC"/>
    <w:rsid w:val="00023FD2"/>
    <w:rsid w:val="000428C7"/>
    <w:rsid w:val="000438C2"/>
    <w:rsid w:val="00044B52"/>
    <w:rsid w:val="00045F6B"/>
    <w:rsid w:val="000501CC"/>
    <w:rsid w:val="000563C7"/>
    <w:rsid w:val="000566B0"/>
    <w:rsid w:val="00061AD2"/>
    <w:rsid w:val="00062D8B"/>
    <w:rsid w:val="00065D3C"/>
    <w:rsid w:val="00067F51"/>
    <w:rsid w:val="000708BD"/>
    <w:rsid w:val="0007404E"/>
    <w:rsid w:val="000813DB"/>
    <w:rsid w:val="00081C4F"/>
    <w:rsid w:val="00094023"/>
    <w:rsid w:val="000A63F3"/>
    <w:rsid w:val="000A66CC"/>
    <w:rsid w:val="000B0261"/>
    <w:rsid w:val="000B0F13"/>
    <w:rsid w:val="000C3E76"/>
    <w:rsid w:val="000D22B9"/>
    <w:rsid w:val="000D43A3"/>
    <w:rsid w:val="000D4A2A"/>
    <w:rsid w:val="000E5019"/>
    <w:rsid w:val="000E6235"/>
    <w:rsid w:val="000E67CB"/>
    <w:rsid w:val="000F236C"/>
    <w:rsid w:val="000F3669"/>
    <w:rsid w:val="000F485F"/>
    <w:rsid w:val="00100478"/>
    <w:rsid w:val="00101D2C"/>
    <w:rsid w:val="00101D6A"/>
    <w:rsid w:val="00107E26"/>
    <w:rsid w:val="001112E5"/>
    <w:rsid w:val="0011347A"/>
    <w:rsid w:val="00114605"/>
    <w:rsid w:val="00126EE7"/>
    <w:rsid w:val="0012753F"/>
    <w:rsid w:val="001315A2"/>
    <w:rsid w:val="00132124"/>
    <w:rsid w:val="0013512E"/>
    <w:rsid w:val="00136651"/>
    <w:rsid w:val="001527C8"/>
    <w:rsid w:val="00153DE5"/>
    <w:rsid w:val="0016065D"/>
    <w:rsid w:val="00170A7F"/>
    <w:rsid w:val="00172AE7"/>
    <w:rsid w:val="00180951"/>
    <w:rsid w:val="001867A0"/>
    <w:rsid w:val="001926C4"/>
    <w:rsid w:val="00192B6F"/>
    <w:rsid w:val="001968C9"/>
    <w:rsid w:val="001B38D6"/>
    <w:rsid w:val="001B7F90"/>
    <w:rsid w:val="001C54E4"/>
    <w:rsid w:val="001E63BD"/>
    <w:rsid w:val="00207357"/>
    <w:rsid w:val="00214135"/>
    <w:rsid w:val="00215C35"/>
    <w:rsid w:val="00221A5C"/>
    <w:rsid w:val="00222A77"/>
    <w:rsid w:val="00225AF2"/>
    <w:rsid w:val="00230D64"/>
    <w:rsid w:val="00260943"/>
    <w:rsid w:val="00277810"/>
    <w:rsid w:val="00282492"/>
    <w:rsid w:val="00282DFE"/>
    <w:rsid w:val="00290E1E"/>
    <w:rsid w:val="0029145A"/>
    <w:rsid w:val="00291A36"/>
    <w:rsid w:val="00292C5D"/>
    <w:rsid w:val="00294557"/>
    <w:rsid w:val="002A5EA7"/>
    <w:rsid w:val="002A6E4D"/>
    <w:rsid w:val="002A739C"/>
    <w:rsid w:val="002B064C"/>
    <w:rsid w:val="002B2AE1"/>
    <w:rsid w:val="002B476B"/>
    <w:rsid w:val="002B4FBC"/>
    <w:rsid w:val="002B6041"/>
    <w:rsid w:val="002C3B54"/>
    <w:rsid w:val="002C5EEF"/>
    <w:rsid w:val="002D45A4"/>
    <w:rsid w:val="002E39F4"/>
    <w:rsid w:val="002F4BC6"/>
    <w:rsid w:val="002F5DAD"/>
    <w:rsid w:val="002F6D70"/>
    <w:rsid w:val="00307E3D"/>
    <w:rsid w:val="00315E3D"/>
    <w:rsid w:val="00320ACE"/>
    <w:rsid w:val="00323233"/>
    <w:rsid w:val="003268BE"/>
    <w:rsid w:val="00333FBA"/>
    <w:rsid w:val="003370F4"/>
    <w:rsid w:val="0033743D"/>
    <w:rsid w:val="00341544"/>
    <w:rsid w:val="00343650"/>
    <w:rsid w:val="00347142"/>
    <w:rsid w:val="00356F1F"/>
    <w:rsid w:val="003577EA"/>
    <w:rsid w:val="00363220"/>
    <w:rsid w:val="00364598"/>
    <w:rsid w:val="00367946"/>
    <w:rsid w:val="003713D0"/>
    <w:rsid w:val="00374095"/>
    <w:rsid w:val="00381D08"/>
    <w:rsid w:val="00391E7F"/>
    <w:rsid w:val="00397CDB"/>
    <w:rsid w:val="003A4D17"/>
    <w:rsid w:val="003A5586"/>
    <w:rsid w:val="003B1ED3"/>
    <w:rsid w:val="003B66BD"/>
    <w:rsid w:val="003B7AC4"/>
    <w:rsid w:val="003C2B5E"/>
    <w:rsid w:val="003C44B3"/>
    <w:rsid w:val="003C4DD5"/>
    <w:rsid w:val="003C7341"/>
    <w:rsid w:val="003D0BBA"/>
    <w:rsid w:val="003D214D"/>
    <w:rsid w:val="003D37E8"/>
    <w:rsid w:val="003D4D46"/>
    <w:rsid w:val="003D795D"/>
    <w:rsid w:val="003E55FD"/>
    <w:rsid w:val="003F0ADF"/>
    <w:rsid w:val="003F32C5"/>
    <w:rsid w:val="003F3C86"/>
    <w:rsid w:val="00410676"/>
    <w:rsid w:val="0041785A"/>
    <w:rsid w:val="00422846"/>
    <w:rsid w:val="004257CB"/>
    <w:rsid w:val="00431186"/>
    <w:rsid w:val="0043584A"/>
    <w:rsid w:val="00436CDC"/>
    <w:rsid w:val="00437FB8"/>
    <w:rsid w:val="00443C6A"/>
    <w:rsid w:val="00445B73"/>
    <w:rsid w:val="00445C5C"/>
    <w:rsid w:val="00454A83"/>
    <w:rsid w:val="004737FB"/>
    <w:rsid w:val="00482630"/>
    <w:rsid w:val="00484F1E"/>
    <w:rsid w:val="0048523E"/>
    <w:rsid w:val="00490BEB"/>
    <w:rsid w:val="00492510"/>
    <w:rsid w:val="00492DDC"/>
    <w:rsid w:val="004A0071"/>
    <w:rsid w:val="004A01A8"/>
    <w:rsid w:val="004A1968"/>
    <w:rsid w:val="004A1F75"/>
    <w:rsid w:val="004A25A8"/>
    <w:rsid w:val="004A5332"/>
    <w:rsid w:val="004A5659"/>
    <w:rsid w:val="004B7A34"/>
    <w:rsid w:val="004C33E6"/>
    <w:rsid w:val="004C67BB"/>
    <w:rsid w:val="004C7966"/>
    <w:rsid w:val="004D2C54"/>
    <w:rsid w:val="004D466C"/>
    <w:rsid w:val="004E367B"/>
    <w:rsid w:val="004E3C20"/>
    <w:rsid w:val="004E451B"/>
    <w:rsid w:val="004E786F"/>
    <w:rsid w:val="004F13CC"/>
    <w:rsid w:val="004F1D5C"/>
    <w:rsid w:val="004F70A5"/>
    <w:rsid w:val="00504A19"/>
    <w:rsid w:val="00515665"/>
    <w:rsid w:val="00516614"/>
    <w:rsid w:val="00516943"/>
    <w:rsid w:val="00517BEE"/>
    <w:rsid w:val="005248C1"/>
    <w:rsid w:val="005262BD"/>
    <w:rsid w:val="00530D6B"/>
    <w:rsid w:val="00533DE4"/>
    <w:rsid w:val="00542506"/>
    <w:rsid w:val="005470FC"/>
    <w:rsid w:val="0055196A"/>
    <w:rsid w:val="005550C0"/>
    <w:rsid w:val="0055784C"/>
    <w:rsid w:val="00562125"/>
    <w:rsid w:val="00564523"/>
    <w:rsid w:val="0056469E"/>
    <w:rsid w:val="00564DF2"/>
    <w:rsid w:val="00570B53"/>
    <w:rsid w:val="005723E1"/>
    <w:rsid w:val="005771CE"/>
    <w:rsid w:val="00577579"/>
    <w:rsid w:val="00581778"/>
    <w:rsid w:val="005972D2"/>
    <w:rsid w:val="005A18F6"/>
    <w:rsid w:val="005B1888"/>
    <w:rsid w:val="005B25CE"/>
    <w:rsid w:val="005B2ABA"/>
    <w:rsid w:val="005B37FC"/>
    <w:rsid w:val="005C440B"/>
    <w:rsid w:val="005E1B3B"/>
    <w:rsid w:val="005E2611"/>
    <w:rsid w:val="005E2DAA"/>
    <w:rsid w:val="005E2EDC"/>
    <w:rsid w:val="005E3D89"/>
    <w:rsid w:val="005E6C19"/>
    <w:rsid w:val="005E6C6C"/>
    <w:rsid w:val="005F1BD7"/>
    <w:rsid w:val="005F6A51"/>
    <w:rsid w:val="0060287A"/>
    <w:rsid w:val="00604EE7"/>
    <w:rsid w:val="0061480D"/>
    <w:rsid w:val="006154EE"/>
    <w:rsid w:val="00623537"/>
    <w:rsid w:val="00624394"/>
    <w:rsid w:val="0062664D"/>
    <w:rsid w:val="006405A0"/>
    <w:rsid w:val="0064309F"/>
    <w:rsid w:val="006456B0"/>
    <w:rsid w:val="006467B1"/>
    <w:rsid w:val="00650BC9"/>
    <w:rsid w:val="0065256F"/>
    <w:rsid w:val="00653105"/>
    <w:rsid w:val="00661FF6"/>
    <w:rsid w:val="00662C6A"/>
    <w:rsid w:val="00662ED1"/>
    <w:rsid w:val="00663F76"/>
    <w:rsid w:val="0067119A"/>
    <w:rsid w:val="00672584"/>
    <w:rsid w:val="00675FA8"/>
    <w:rsid w:val="006811E4"/>
    <w:rsid w:val="006924BE"/>
    <w:rsid w:val="006944EB"/>
    <w:rsid w:val="0069534C"/>
    <w:rsid w:val="006962F5"/>
    <w:rsid w:val="006A0340"/>
    <w:rsid w:val="006A1616"/>
    <w:rsid w:val="006A27E1"/>
    <w:rsid w:val="006A58E4"/>
    <w:rsid w:val="006A74B8"/>
    <w:rsid w:val="006B2068"/>
    <w:rsid w:val="006B5386"/>
    <w:rsid w:val="006B7AEC"/>
    <w:rsid w:val="006C4C2C"/>
    <w:rsid w:val="006C56F8"/>
    <w:rsid w:val="006D4D2A"/>
    <w:rsid w:val="006D5CC6"/>
    <w:rsid w:val="006D7FCB"/>
    <w:rsid w:val="006E30D6"/>
    <w:rsid w:val="006E40A8"/>
    <w:rsid w:val="006E704D"/>
    <w:rsid w:val="006E7FF0"/>
    <w:rsid w:val="006F4287"/>
    <w:rsid w:val="006F4A9B"/>
    <w:rsid w:val="006F5F47"/>
    <w:rsid w:val="00701C1B"/>
    <w:rsid w:val="00701FF9"/>
    <w:rsid w:val="00705DDB"/>
    <w:rsid w:val="00706E02"/>
    <w:rsid w:val="007125A2"/>
    <w:rsid w:val="007338F8"/>
    <w:rsid w:val="00734C96"/>
    <w:rsid w:val="00735993"/>
    <w:rsid w:val="0074281F"/>
    <w:rsid w:val="00744CB0"/>
    <w:rsid w:val="0074668B"/>
    <w:rsid w:val="0074787C"/>
    <w:rsid w:val="00754BA1"/>
    <w:rsid w:val="00754C32"/>
    <w:rsid w:val="0076094B"/>
    <w:rsid w:val="0077134D"/>
    <w:rsid w:val="0077206D"/>
    <w:rsid w:val="00772A24"/>
    <w:rsid w:val="007757E1"/>
    <w:rsid w:val="00785475"/>
    <w:rsid w:val="007A51AA"/>
    <w:rsid w:val="007B6EE2"/>
    <w:rsid w:val="007B70C3"/>
    <w:rsid w:val="007D192D"/>
    <w:rsid w:val="007D392C"/>
    <w:rsid w:val="007D4221"/>
    <w:rsid w:val="007D4610"/>
    <w:rsid w:val="007D6EAB"/>
    <w:rsid w:val="007D77A7"/>
    <w:rsid w:val="007E137C"/>
    <w:rsid w:val="007E5474"/>
    <w:rsid w:val="007E767F"/>
    <w:rsid w:val="007F2EDB"/>
    <w:rsid w:val="007F31E6"/>
    <w:rsid w:val="007F4B74"/>
    <w:rsid w:val="00800414"/>
    <w:rsid w:val="00800485"/>
    <w:rsid w:val="00802DFA"/>
    <w:rsid w:val="00805602"/>
    <w:rsid w:val="00806466"/>
    <w:rsid w:val="00810646"/>
    <w:rsid w:val="0081121D"/>
    <w:rsid w:val="0081479A"/>
    <w:rsid w:val="00815D6F"/>
    <w:rsid w:val="00817B5A"/>
    <w:rsid w:val="00824BE2"/>
    <w:rsid w:val="00824DD9"/>
    <w:rsid w:val="00830987"/>
    <w:rsid w:val="00831221"/>
    <w:rsid w:val="00832A9E"/>
    <w:rsid w:val="008437FB"/>
    <w:rsid w:val="008449F8"/>
    <w:rsid w:val="00844CD3"/>
    <w:rsid w:val="008479EE"/>
    <w:rsid w:val="0085093A"/>
    <w:rsid w:val="00861B22"/>
    <w:rsid w:val="008665A7"/>
    <w:rsid w:val="00866D54"/>
    <w:rsid w:val="00866EB7"/>
    <w:rsid w:val="00870933"/>
    <w:rsid w:val="00872CFB"/>
    <w:rsid w:val="00873185"/>
    <w:rsid w:val="00881576"/>
    <w:rsid w:val="0088195D"/>
    <w:rsid w:val="00883EA6"/>
    <w:rsid w:val="008872CE"/>
    <w:rsid w:val="008902F8"/>
    <w:rsid w:val="008914F2"/>
    <w:rsid w:val="00894891"/>
    <w:rsid w:val="00894CE9"/>
    <w:rsid w:val="00896599"/>
    <w:rsid w:val="00897227"/>
    <w:rsid w:val="008A0C7C"/>
    <w:rsid w:val="008A2C6E"/>
    <w:rsid w:val="008B05ED"/>
    <w:rsid w:val="008B267C"/>
    <w:rsid w:val="008C7DFB"/>
    <w:rsid w:val="008D3B94"/>
    <w:rsid w:val="008E64DE"/>
    <w:rsid w:val="008E6B7C"/>
    <w:rsid w:val="008F14B5"/>
    <w:rsid w:val="008F18AA"/>
    <w:rsid w:val="008F4C7A"/>
    <w:rsid w:val="0090312C"/>
    <w:rsid w:val="0090329D"/>
    <w:rsid w:val="00906B37"/>
    <w:rsid w:val="00910DAE"/>
    <w:rsid w:val="0091268F"/>
    <w:rsid w:val="009233A8"/>
    <w:rsid w:val="00932992"/>
    <w:rsid w:val="00932A85"/>
    <w:rsid w:val="0094181D"/>
    <w:rsid w:val="00945DB0"/>
    <w:rsid w:val="00946232"/>
    <w:rsid w:val="00947B56"/>
    <w:rsid w:val="00957EF2"/>
    <w:rsid w:val="00960106"/>
    <w:rsid w:val="009700DE"/>
    <w:rsid w:val="00977619"/>
    <w:rsid w:val="009831CF"/>
    <w:rsid w:val="00985EAC"/>
    <w:rsid w:val="009906C9"/>
    <w:rsid w:val="009948A8"/>
    <w:rsid w:val="009A3E7C"/>
    <w:rsid w:val="009A6268"/>
    <w:rsid w:val="009A7E8A"/>
    <w:rsid w:val="009B3522"/>
    <w:rsid w:val="009B553E"/>
    <w:rsid w:val="009C2C26"/>
    <w:rsid w:val="009C492F"/>
    <w:rsid w:val="009C66E0"/>
    <w:rsid w:val="009D1D7D"/>
    <w:rsid w:val="009D42B9"/>
    <w:rsid w:val="009D7CB9"/>
    <w:rsid w:val="009E31CD"/>
    <w:rsid w:val="009F035A"/>
    <w:rsid w:val="00A0241E"/>
    <w:rsid w:val="00A06178"/>
    <w:rsid w:val="00A07C4A"/>
    <w:rsid w:val="00A12731"/>
    <w:rsid w:val="00A1524E"/>
    <w:rsid w:val="00A1720E"/>
    <w:rsid w:val="00A24223"/>
    <w:rsid w:val="00A26170"/>
    <w:rsid w:val="00A26955"/>
    <w:rsid w:val="00A34C9F"/>
    <w:rsid w:val="00A40878"/>
    <w:rsid w:val="00A55379"/>
    <w:rsid w:val="00A56804"/>
    <w:rsid w:val="00A64C7D"/>
    <w:rsid w:val="00A82EFE"/>
    <w:rsid w:val="00A8685D"/>
    <w:rsid w:val="00A93AC8"/>
    <w:rsid w:val="00A93C3F"/>
    <w:rsid w:val="00AA3A5C"/>
    <w:rsid w:val="00AB26A2"/>
    <w:rsid w:val="00AB38A3"/>
    <w:rsid w:val="00AC44F1"/>
    <w:rsid w:val="00AC4B49"/>
    <w:rsid w:val="00AD0FCB"/>
    <w:rsid w:val="00AD5524"/>
    <w:rsid w:val="00AE02BD"/>
    <w:rsid w:val="00AE0644"/>
    <w:rsid w:val="00AE3E21"/>
    <w:rsid w:val="00AF10F6"/>
    <w:rsid w:val="00AF2DE2"/>
    <w:rsid w:val="00AF59E3"/>
    <w:rsid w:val="00B10BAB"/>
    <w:rsid w:val="00B12455"/>
    <w:rsid w:val="00B16E00"/>
    <w:rsid w:val="00B23CB4"/>
    <w:rsid w:val="00B266CB"/>
    <w:rsid w:val="00B31685"/>
    <w:rsid w:val="00B337E7"/>
    <w:rsid w:val="00B3502F"/>
    <w:rsid w:val="00B3642F"/>
    <w:rsid w:val="00B36949"/>
    <w:rsid w:val="00B427E9"/>
    <w:rsid w:val="00B42D5A"/>
    <w:rsid w:val="00B4495C"/>
    <w:rsid w:val="00B46766"/>
    <w:rsid w:val="00B5178E"/>
    <w:rsid w:val="00B555D8"/>
    <w:rsid w:val="00B57F27"/>
    <w:rsid w:val="00B61814"/>
    <w:rsid w:val="00B6225B"/>
    <w:rsid w:val="00B721EA"/>
    <w:rsid w:val="00B72FA8"/>
    <w:rsid w:val="00B7327E"/>
    <w:rsid w:val="00B75B4F"/>
    <w:rsid w:val="00B75C69"/>
    <w:rsid w:val="00B82262"/>
    <w:rsid w:val="00B84A7E"/>
    <w:rsid w:val="00B87D49"/>
    <w:rsid w:val="00B974E4"/>
    <w:rsid w:val="00BA19BA"/>
    <w:rsid w:val="00BB00CE"/>
    <w:rsid w:val="00BB1734"/>
    <w:rsid w:val="00BB20DB"/>
    <w:rsid w:val="00BB28D5"/>
    <w:rsid w:val="00BC0B6B"/>
    <w:rsid w:val="00BC194B"/>
    <w:rsid w:val="00BD00F6"/>
    <w:rsid w:val="00BD0A20"/>
    <w:rsid w:val="00BD4A60"/>
    <w:rsid w:val="00BE042E"/>
    <w:rsid w:val="00BE2CF2"/>
    <w:rsid w:val="00BE2DD4"/>
    <w:rsid w:val="00BF18F5"/>
    <w:rsid w:val="00BF34A9"/>
    <w:rsid w:val="00C001CF"/>
    <w:rsid w:val="00C01A07"/>
    <w:rsid w:val="00C03589"/>
    <w:rsid w:val="00C04344"/>
    <w:rsid w:val="00C15DA8"/>
    <w:rsid w:val="00C17548"/>
    <w:rsid w:val="00C2152D"/>
    <w:rsid w:val="00C22D32"/>
    <w:rsid w:val="00C242B9"/>
    <w:rsid w:val="00C2798D"/>
    <w:rsid w:val="00C305E8"/>
    <w:rsid w:val="00C30C5A"/>
    <w:rsid w:val="00C31789"/>
    <w:rsid w:val="00C31F49"/>
    <w:rsid w:val="00C44CC1"/>
    <w:rsid w:val="00C45B07"/>
    <w:rsid w:val="00C55071"/>
    <w:rsid w:val="00C552E6"/>
    <w:rsid w:val="00C60AB5"/>
    <w:rsid w:val="00C60C80"/>
    <w:rsid w:val="00C621F5"/>
    <w:rsid w:val="00C75F0B"/>
    <w:rsid w:val="00C849B3"/>
    <w:rsid w:val="00C87CF5"/>
    <w:rsid w:val="00C900D1"/>
    <w:rsid w:val="00C96A2E"/>
    <w:rsid w:val="00C97F95"/>
    <w:rsid w:val="00CA25D3"/>
    <w:rsid w:val="00CA74CF"/>
    <w:rsid w:val="00CB1A36"/>
    <w:rsid w:val="00CB4372"/>
    <w:rsid w:val="00CC0669"/>
    <w:rsid w:val="00CC5845"/>
    <w:rsid w:val="00CD0683"/>
    <w:rsid w:val="00CD13F7"/>
    <w:rsid w:val="00CD36DE"/>
    <w:rsid w:val="00CD5D25"/>
    <w:rsid w:val="00CD71E2"/>
    <w:rsid w:val="00CD74B9"/>
    <w:rsid w:val="00CE1920"/>
    <w:rsid w:val="00CE3799"/>
    <w:rsid w:val="00CE3DB1"/>
    <w:rsid w:val="00CE3DC8"/>
    <w:rsid w:val="00CF0E87"/>
    <w:rsid w:val="00CF589D"/>
    <w:rsid w:val="00D002FC"/>
    <w:rsid w:val="00D075EF"/>
    <w:rsid w:val="00D1006E"/>
    <w:rsid w:val="00D110F0"/>
    <w:rsid w:val="00D17509"/>
    <w:rsid w:val="00D17E0A"/>
    <w:rsid w:val="00D20D5E"/>
    <w:rsid w:val="00D22885"/>
    <w:rsid w:val="00D2437F"/>
    <w:rsid w:val="00D2460A"/>
    <w:rsid w:val="00D277C9"/>
    <w:rsid w:val="00D45663"/>
    <w:rsid w:val="00D5163B"/>
    <w:rsid w:val="00D55F24"/>
    <w:rsid w:val="00D62C8E"/>
    <w:rsid w:val="00D65FE6"/>
    <w:rsid w:val="00D6606E"/>
    <w:rsid w:val="00D67619"/>
    <w:rsid w:val="00D74B46"/>
    <w:rsid w:val="00D81E58"/>
    <w:rsid w:val="00D82760"/>
    <w:rsid w:val="00D85C51"/>
    <w:rsid w:val="00D87D68"/>
    <w:rsid w:val="00D957E7"/>
    <w:rsid w:val="00DA1B98"/>
    <w:rsid w:val="00DA1E7E"/>
    <w:rsid w:val="00DA3A35"/>
    <w:rsid w:val="00DA3C89"/>
    <w:rsid w:val="00DA409E"/>
    <w:rsid w:val="00DA480E"/>
    <w:rsid w:val="00DA76FC"/>
    <w:rsid w:val="00DA774C"/>
    <w:rsid w:val="00DB21FF"/>
    <w:rsid w:val="00DB590E"/>
    <w:rsid w:val="00DB5CD2"/>
    <w:rsid w:val="00DC03E1"/>
    <w:rsid w:val="00DC7AE2"/>
    <w:rsid w:val="00DD0C86"/>
    <w:rsid w:val="00DD49B1"/>
    <w:rsid w:val="00DD6AF3"/>
    <w:rsid w:val="00DE05E0"/>
    <w:rsid w:val="00DE4071"/>
    <w:rsid w:val="00DE51E8"/>
    <w:rsid w:val="00DF1521"/>
    <w:rsid w:val="00DF1F67"/>
    <w:rsid w:val="00DF272F"/>
    <w:rsid w:val="00DF37F3"/>
    <w:rsid w:val="00E03976"/>
    <w:rsid w:val="00E040EB"/>
    <w:rsid w:val="00E0567A"/>
    <w:rsid w:val="00E11F6E"/>
    <w:rsid w:val="00E12914"/>
    <w:rsid w:val="00E1345D"/>
    <w:rsid w:val="00E21A02"/>
    <w:rsid w:val="00E22672"/>
    <w:rsid w:val="00E23DEC"/>
    <w:rsid w:val="00E24276"/>
    <w:rsid w:val="00E26071"/>
    <w:rsid w:val="00E33AA3"/>
    <w:rsid w:val="00E3492A"/>
    <w:rsid w:val="00E37A73"/>
    <w:rsid w:val="00E40044"/>
    <w:rsid w:val="00E50388"/>
    <w:rsid w:val="00E536A1"/>
    <w:rsid w:val="00E55805"/>
    <w:rsid w:val="00E60165"/>
    <w:rsid w:val="00E62CE5"/>
    <w:rsid w:val="00E674F5"/>
    <w:rsid w:val="00E74CB3"/>
    <w:rsid w:val="00E766E2"/>
    <w:rsid w:val="00E82B7F"/>
    <w:rsid w:val="00E843E9"/>
    <w:rsid w:val="00E90BDC"/>
    <w:rsid w:val="00E91384"/>
    <w:rsid w:val="00EA09BF"/>
    <w:rsid w:val="00EA3D7C"/>
    <w:rsid w:val="00EA483A"/>
    <w:rsid w:val="00EA689D"/>
    <w:rsid w:val="00EB1C8F"/>
    <w:rsid w:val="00EB2A62"/>
    <w:rsid w:val="00EC1018"/>
    <w:rsid w:val="00ED400D"/>
    <w:rsid w:val="00ED4CAC"/>
    <w:rsid w:val="00EE21F3"/>
    <w:rsid w:val="00EE58FE"/>
    <w:rsid w:val="00EE7EF0"/>
    <w:rsid w:val="00EF623E"/>
    <w:rsid w:val="00F120A2"/>
    <w:rsid w:val="00F1222F"/>
    <w:rsid w:val="00F12960"/>
    <w:rsid w:val="00F155D6"/>
    <w:rsid w:val="00F16F79"/>
    <w:rsid w:val="00F2049F"/>
    <w:rsid w:val="00F204BA"/>
    <w:rsid w:val="00F212B7"/>
    <w:rsid w:val="00F242C2"/>
    <w:rsid w:val="00F25675"/>
    <w:rsid w:val="00F274EE"/>
    <w:rsid w:val="00F31EB0"/>
    <w:rsid w:val="00F3381E"/>
    <w:rsid w:val="00F427FF"/>
    <w:rsid w:val="00F51154"/>
    <w:rsid w:val="00F51963"/>
    <w:rsid w:val="00F576CA"/>
    <w:rsid w:val="00F61F1B"/>
    <w:rsid w:val="00F631C4"/>
    <w:rsid w:val="00F66C23"/>
    <w:rsid w:val="00F73F28"/>
    <w:rsid w:val="00F8167F"/>
    <w:rsid w:val="00F8782E"/>
    <w:rsid w:val="00F87C29"/>
    <w:rsid w:val="00F91ADA"/>
    <w:rsid w:val="00F95A31"/>
    <w:rsid w:val="00F95A38"/>
    <w:rsid w:val="00F97D40"/>
    <w:rsid w:val="00FA3F3D"/>
    <w:rsid w:val="00FB2068"/>
    <w:rsid w:val="00FB36EC"/>
    <w:rsid w:val="00FC0075"/>
    <w:rsid w:val="00FC128F"/>
    <w:rsid w:val="00FC1F99"/>
    <w:rsid w:val="00FC63BE"/>
    <w:rsid w:val="00FD05E2"/>
    <w:rsid w:val="00FD08F0"/>
    <w:rsid w:val="00FD122F"/>
    <w:rsid w:val="00FD6FE7"/>
    <w:rsid w:val="00FF2E92"/>
    <w:rsid w:val="00FF3323"/>
    <w:rsid w:val="03937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3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paragraph" w:customStyle="1" w:styleId="Body-Text">
    <w:name w:val="Body-Text"/>
    <w:basedOn w:val="Normal"/>
    <w:link w:val="Body-TextZchn"/>
    <w:rsid w:val="00960106"/>
    <w:pPr>
      <w:widowControl/>
      <w:spacing w:before="60" w:after="120"/>
    </w:pPr>
    <w:rPr>
      <w:rFonts w:ascii="Arial" w:eastAsia="Times New Roman" w:hAnsi="Arial" w:cs="Times New Roman"/>
      <w:sz w:val="24"/>
      <w:szCs w:val="24"/>
    </w:rPr>
  </w:style>
  <w:style w:type="character" w:customStyle="1" w:styleId="Body-TextZchn">
    <w:name w:val="Body-Text Zchn"/>
    <w:link w:val="Body-Text"/>
    <w:rsid w:val="00960106"/>
    <w:rPr>
      <w:rFonts w:ascii="Arial" w:eastAsia="Times New Roman" w:hAnsi="Arial" w:cs="Times New Roman"/>
      <w:sz w:val="24"/>
      <w:szCs w:val="24"/>
    </w:rPr>
  </w:style>
  <w:style w:type="paragraph" w:customStyle="1" w:styleId="Default">
    <w:name w:val="Default"/>
    <w:rsid w:val="00B87D49"/>
    <w:pPr>
      <w:widowControl/>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3030</Words>
  <Characters>17276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20266</CharactersWithSpaces>
  <SharedDoc>false</SharedDoc>
  <HLinks>
    <vt:vector size="360" baseType="variant">
      <vt:variant>
        <vt:i4>6160478</vt:i4>
      </vt:variant>
      <vt:variant>
        <vt:i4>192</vt:i4>
      </vt:variant>
      <vt:variant>
        <vt:i4>0</vt:i4>
      </vt:variant>
      <vt:variant>
        <vt:i4>5</vt:i4>
      </vt:variant>
      <vt:variant>
        <vt:lpwstr>http://www.modernatx.com/patents</vt:lpwstr>
      </vt:variant>
      <vt:variant>
        <vt:lpwstr/>
      </vt:variant>
      <vt:variant>
        <vt:i4>393265</vt:i4>
      </vt:variant>
      <vt:variant>
        <vt:i4>189</vt:i4>
      </vt:variant>
      <vt:variant>
        <vt:i4>0</vt:i4>
      </vt:variant>
      <vt:variant>
        <vt:i4>5</vt:i4>
      </vt:variant>
      <vt:variant>
        <vt:lpwstr>mailto:medinfo@modernatx.com</vt:lpwstr>
      </vt:variant>
      <vt:variant>
        <vt:lpwstr/>
      </vt:variant>
      <vt:variant>
        <vt:i4>2293841</vt:i4>
      </vt:variant>
      <vt:variant>
        <vt:i4>186</vt:i4>
      </vt:variant>
      <vt:variant>
        <vt:i4>0</vt:i4>
      </vt:variant>
      <vt:variant>
        <vt:i4>5</vt:i4>
      </vt:variant>
      <vt:variant>
        <vt:lpwstr/>
      </vt:variant>
      <vt:variant>
        <vt:lpwstr>_bookmark16</vt:lpwstr>
      </vt:variant>
      <vt:variant>
        <vt:i4>2293841</vt:i4>
      </vt:variant>
      <vt:variant>
        <vt:i4>183</vt:i4>
      </vt:variant>
      <vt:variant>
        <vt:i4>0</vt:i4>
      </vt:variant>
      <vt:variant>
        <vt:i4>5</vt:i4>
      </vt:variant>
      <vt:variant>
        <vt:lpwstr/>
      </vt:variant>
      <vt:variant>
        <vt:lpwstr>_bookmark14</vt:lpwstr>
      </vt:variant>
      <vt:variant>
        <vt:i4>6422607</vt:i4>
      </vt:variant>
      <vt:variant>
        <vt:i4>174</vt:i4>
      </vt:variant>
      <vt:variant>
        <vt:i4>0</vt:i4>
      </vt:variant>
      <vt:variant>
        <vt:i4>5</vt:i4>
      </vt:variant>
      <vt:variant>
        <vt:lpwstr>mailto:ModernaPV@modernatx.com</vt:lpwstr>
      </vt:variant>
      <vt:variant>
        <vt:lpwstr/>
      </vt:variant>
      <vt:variant>
        <vt:i4>6422596</vt:i4>
      </vt:variant>
      <vt:variant>
        <vt:i4>168</vt:i4>
      </vt:variant>
      <vt:variant>
        <vt:i4>0</vt:i4>
      </vt:variant>
      <vt:variant>
        <vt:i4>5</vt:i4>
      </vt:variant>
      <vt:variant>
        <vt:lpwstr>mailto:info@vaers.org</vt:lpwstr>
      </vt:variant>
      <vt:variant>
        <vt:lpwstr/>
      </vt:variant>
      <vt:variant>
        <vt:i4>2555985</vt:i4>
      </vt:variant>
      <vt:variant>
        <vt:i4>165</vt:i4>
      </vt:variant>
      <vt:variant>
        <vt:i4>0</vt:i4>
      </vt:variant>
      <vt:variant>
        <vt:i4>5</vt:i4>
      </vt:variant>
      <vt:variant>
        <vt:lpwstr/>
      </vt:variant>
      <vt:variant>
        <vt:lpwstr>_bookmark5</vt:lpwstr>
      </vt:variant>
      <vt:variant>
        <vt:i4>2359377</vt:i4>
      </vt:variant>
      <vt:variant>
        <vt:i4>162</vt:i4>
      </vt:variant>
      <vt:variant>
        <vt:i4>0</vt:i4>
      </vt:variant>
      <vt:variant>
        <vt:i4>5</vt:i4>
      </vt:variant>
      <vt:variant>
        <vt:lpwstr/>
      </vt:variant>
      <vt:variant>
        <vt:lpwstr>_bookmark6</vt:lpwstr>
      </vt:variant>
      <vt:variant>
        <vt:i4>2293841</vt:i4>
      </vt:variant>
      <vt:variant>
        <vt:i4>156</vt:i4>
      </vt:variant>
      <vt:variant>
        <vt:i4>0</vt:i4>
      </vt:variant>
      <vt:variant>
        <vt:i4>5</vt:i4>
      </vt:variant>
      <vt:variant>
        <vt:lpwstr/>
      </vt:variant>
      <vt:variant>
        <vt:lpwstr>_bookmark11</vt:lpwstr>
      </vt:variant>
      <vt:variant>
        <vt:i4>2293841</vt:i4>
      </vt:variant>
      <vt:variant>
        <vt:i4>153</vt:i4>
      </vt:variant>
      <vt:variant>
        <vt:i4>0</vt:i4>
      </vt:variant>
      <vt:variant>
        <vt:i4>5</vt:i4>
      </vt:variant>
      <vt:variant>
        <vt:lpwstr/>
      </vt:variant>
      <vt:variant>
        <vt:lpwstr>_bookmark17</vt:lpwstr>
      </vt:variant>
      <vt:variant>
        <vt:i4>2293841</vt:i4>
      </vt:variant>
      <vt:variant>
        <vt:i4>150</vt:i4>
      </vt:variant>
      <vt:variant>
        <vt:i4>0</vt:i4>
      </vt:variant>
      <vt:variant>
        <vt:i4>5</vt:i4>
      </vt:variant>
      <vt:variant>
        <vt:lpwstr/>
      </vt:variant>
      <vt:variant>
        <vt:lpwstr>_bookmark15</vt:lpwstr>
      </vt:variant>
      <vt:variant>
        <vt:i4>2293841</vt:i4>
      </vt:variant>
      <vt:variant>
        <vt:i4>147</vt:i4>
      </vt:variant>
      <vt:variant>
        <vt:i4>0</vt:i4>
      </vt:variant>
      <vt:variant>
        <vt:i4>5</vt:i4>
      </vt:variant>
      <vt:variant>
        <vt:lpwstr/>
      </vt:variant>
      <vt:variant>
        <vt:lpwstr>_bookmark15</vt:lpwstr>
      </vt:variant>
      <vt:variant>
        <vt:i4>2293841</vt:i4>
      </vt:variant>
      <vt:variant>
        <vt:i4>144</vt:i4>
      </vt:variant>
      <vt:variant>
        <vt:i4>0</vt:i4>
      </vt:variant>
      <vt:variant>
        <vt:i4>5</vt:i4>
      </vt:variant>
      <vt:variant>
        <vt:lpwstr/>
      </vt:variant>
      <vt:variant>
        <vt:lpwstr>_bookmark12</vt:lpwstr>
      </vt:variant>
      <vt:variant>
        <vt:i4>2293841</vt:i4>
      </vt:variant>
      <vt:variant>
        <vt:i4>141</vt:i4>
      </vt:variant>
      <vt:variant>
        <vt:i4>0</vt:i4>
      </vt:variant>
      <vt:variant>
        <vt:i4>5</vt:i4>
      </vt:variant>
      <vt:variant>
        <vt:lpwstr/>
      </vt:variant>
      <vt:variant>
        <vt:lpwstr>_bookmark10</vt:lpwstr>
      </vt:variant>
      <vt:variant>
        <vt:i4>2293841</vt:i4>
      </vt:variant>
      <vt:variant>
        <vt:i4>138</vt:i4>
      </vt:variant>
      <vt:variant>
        <vt:i4>0</vt:i4>
      </vt:variant>
      <vt:variant>
        <vt:i4>5</vt:i4>
      </vt:variant>
      <vt:variant>
        <vt:lpwstr/>
      </vt:variant>
      <vt:variant>
        <vt:lpwstr>_bookmark10</vt:lpwstr>
      </vt:variant>
      <vt:variant>
        <vt:i4>2293841</vt:i4>
      </vt:variant>
      <vt:variant>
        <vt:i4>135</vt:i4>
      </vt:variant>
      <vt:variant>
        <vt:i4>0</vt:i4>
      </vt:variant>
      <vt:variant>
        <vt:i4>5</vt:i4>
      </vt:variant>
      <vt:variant>
        <vt:lpwstr/>
      </vt:variant>
      <vt:variant>
        <vt:lpwstr>_bookmark10</vt:lpwstr>
      </vt:variant>
      <vt:variant>
        <vt:i4>2293841</vt:i4>
      </vt:variant>
      <vt:variant>
        <vt:i4>132</vt:i4>
      </vt:variant>
      <vt:variant>
        <vt:i4>0</vt:i4>
      </vt:variant>
      <vt:variant>
        <vt:i4>5</vt:i4>
      </vt:variant>
      <vt:variant>
        <vt:lpwstr/>
      </vt:variant>
      <vt:variant>
        <vt:lpwstr>_bookmark10</vt:lpwstr>
      </vt:variant>
      <vt:variant>
        <vt:i4>2293841</vt:i4>
      </vt:variant>
      <vt:variant>
        <vt:i4>129</vt:i4>
      </vt:variant>
      <vt:variant>
        <vt:i4>0</vt:i4>
      </vt:variant>
      <vt:variant>
        <vt:i4>5</vt:i4>
      </vt:variant>
      <vt:variant>
        <vt:lpwstr/>
      </vt:variant>
      <vt:variant>
        <vt:lpwstr>_bookmark10</vt:lpwstr>
      </vt:variant>
      <vt:variant>
        <vt:i4>2293841</vt:i4>
      </vt:variant>
      <vt:variant>
        <vt:i4>126</vt:i4>
      </vt:variant>
      <vt:variant>
        <vt:i4>0</vt:i4>
      </vt:variant>
      <vt:variant>
        <vt:i4>5</vt:i4>
      </vt:variant>
      <vt:variant>
        <vt:lpwstr/>
      </vt:variant>
      <vt:variant>
        <vt:lpwstr>_bookmark10</vt:lpwstr>
      </vt:variant>
      <vt:variant>
        <vt:i4>2818129</vt:i4>
      </vt:variant>
      <vt:variant>
        <vt:i4>123</vt:i4>
      </vt:variant>
      <vt:variant>
        <vt:i4>0</vt:i4>
      </vt:variant>
      <vt:variant>
        <vt:i4>5</vt:i4>
      </vt:variant>
      <vt:variant>
        <vt:lpwstr/>
      </vt:variant>
      <vt:variant>
        <vt:lpwstr>_bookmark9</vt:lpwstr>
      </vt:variant>
      <vt:variant>
        <vt:i4>2818129</vt:i4>
      </vt:variant>
      <vt:variant>
        <vt:i4>120</vt:i4>
      </vt:variant>
      <vt:variant>
        <vt:i4>0</vt:i4>
      </vt:variant>
      <vt:variant>
        <vt:i4>5</vt:i4>
      </vt:variant>
      <vt:variant>
        <vt:lpwstr/>
      </vt:variant>
      <vt:variant>
        <vt:lpwstr>_bookmark9</vt:lpwstr>
      </vt:variant>
      <vt:variant>
        <vt:i4>2818129</vt:i4>
      </vt:variant>
      <vt:variant>
        <vt:i4>117</vt:i4>
      </vt:variant>
      <vt:variant>
        <vt:i4>0</vt:i4>
      </vt:variant>
      <vt:variant>
        <vt:i4>5</vt:i4>
      </vt:variant>
      <vt:variant>
        <vt:lpwstr/>
      </vt:variant>
      <vt:variant>
        <vt:lpwstr>_bookmark9</vt:lpwstr>
      </vt:variant>
      <vt:variant>
        <vt:i4>2818129</vt:i4>
      </vt:variant>
      <vt:variant>
        <vt:i4>114</vt:i4>
      </vt:variant>
      <vt:variant>
        <vt:i4>0</vt:i4>
      </vt:variant>
      <vt:variant>
        <vt:i4>5</vt:i4>
      </vt:variant>
      <vt:variant>
        <vt:lpwstr/>
      </vt:variant>
      <vt:variant>
        <vt:lpwstr>_bookmark9</vt:lpwstr>
      </vt:variant>
      <vt:variant>
        <vt:i4>2818129</vt:i4>
      </vt:variant>
      <vt:variant>
        <vt:i4>111</vt:i4>
      </vt:variant>
      <vt:variant>
        <vt:i4>0</vt:i4>
      </vt:variant>
      <vt:variant>
        <vt:i4>5</vt:i4>
      </vt:variant>
      <vt:variant>
        <vt:lpwstr/>
      </vt:variant>
      <vt:variant>
        <vt:lpwstr>_bookmark9</vt:lpwstr>
      </vt:variant>
      <vt:variant>
        <vt:i4>2424913</vt:i4>
      </vt:variant>
      <vt:variant>
        <vt:i4>108</vt:i4>
      </vt:variant>
      <vt:variant>
        <vt:i4>0</vt:i4>
      </vt:variant>
      <vt:variant>
        <vt:i4>5</vt:i4>
      </vt:variant>
      <vt:variant>
        <vt:lpwstr/>
      </vt:variant>
      <vt:variant>
        <vt:lpwstr>_bookmark7</vt:lpwstr>
      </vt:variant>
      <vt:variant>
        <vt:i4>2490449</vt:i4>
      </vt:variant>
      <vt:variant>
        <vt:i4>105</vt:i4>
      </vt:variant>
      <vt:variant>
        <vt:i4>0</vt:i4>
      </vt:variant>
      <vt:variant>
        <vt:i4>5</vt:i4>
      </vt:variant>
      <vt:variant>
        <vt:lpwstr/>
      </vt:variant>
      <vt:variant>
        <vt:lpwstr>_bookmark4</vt:lpwstr>
      </vt:variant>
      <vt:variant>
        <vt:i4>2490449</vt:i4>
      </vt:variant>
      <vt:variant>
        <vt:i4>102</vt:i4>
      </vt:variant>
      <vt:variant>
        <vt:i4>0</vt:i4>
      </vt:variant>
      <vt:variant>
        <vt:i4>5</vt:i4>
      </vt:variant>
      <vt:variant>
        <vt:lpwstr/>
      </vt:variant>
      <vt:variant>
        <vt:lpwstr>_bookmark4</vt:lpwstr>
      </vt:variant>
      <vt:variant>
        <vt:i4>2490449</vt:i4>
      </vt:variant>
      <vt:variant>
        <vt:i4>99</vt:i4>
      </vt:variant>
      <vt:variant>
        <vt:i4>0</vt:i4>
      </vt:variant>
      <vt:variant>
        <vt:i4>5</vt:i4>
      </vt:variant>
      <vt:variant>
        <vt:lpwstr/>
      </vt:variant>
      <vt:variant>
        <vt:lpwstr>_bookmark4</vt:lpwstr>
      </vt:variant>
      <vt:variant>
        <vt:i4>2490449</vt:i4>
      </vt:variant>
      <vt:variant>
        <vt:i4>96</vt:i4>
      </vt:variant>
      <vt:variant>
        <vt:i4>0</vt:i4>
      </vt:variant>
      <vt:variant>
        <vt:i4>5</vt:i4>
      </vt:variant>
      <vt:variant>
        <vt:lpwstr/>
      </vt:variant>
      <vt:variant>
        <vt:lpwstr>_bookmark4</vt:lpwstr>
      </vt:variant>
      <vt:variant>
        <vt:i4>2490449</vt:i4>
      </vt:variant>
      <vt:variant>
        <vt:i4>93</vt:i4>
      </vt:variant>
      <vt:variant>
        <vt:i4>0</vt:i4>
      </vt:variant>
      <vt:variant>
        <vt:i4>5</vt:i4>
      </vt:variant>
      <vt:variant>
        <vt:lpwstr/>
      </vt:variant>
      <vt:variant>
        <vt:lpwstr>_bookmark4</vt:lpwstr>
      </vt:variant>
      <vt:variant>
        <vt:i4>2490449</vt:i4>
      </vt:variant>
      <vt:variant>
        <vt:i4>90</vt:i4>
      </vt:variant>
      <vt:variant>
        <vt:i4>0</vt:i4>
      </vt:variant>
      <vt:variant>
        <vt:i4>5</vt:i4>
      </vt:variant>
      <vt:variant>
        <vt:lpwstr/>
      </vt:variant>
      <vt:variant>
        <vt:lpwstr>_bookmark4</vt:lpwstr>
      </vt:variant>
      <vt:variant>
        <vt:i4>2490449</vt:i4>
      </vt:variant>
      <vt:variant>
        <vt:i4>87</vt:i4>
      </vt:variant>
      <vt:variant>
        <vt:i4>0</vt:i4>
      </vt:variant>
      <vt:variant>
        <vt:i4>5</vt:i4>
      </vt:variant>
      <vt:variant>
        <vt:lpwstr/>
      </vt:variant>
      <vt:variant>
        <vt:lpwstr>_bookmark4</vt:lpwstr>
      </vt:variant>
      <vt:variant>
        <vt:i4>2490449</vt:i4>
      </vt:variant>
      <vt:variant>
        <vt:i4>84</vt:i4>
      </vt:variant>
      <vt:variant>
        <vt:i4>0</vt:i4>
      </vt:variant>
      <vt:variant>
        <vt:i4>5</vt:i4>
      </vt:variant>
      <vt:variant>
        <vt:lpwstr/>
      </vt:variant>
      <vt:variant>
        <vt:lpwstr>_bookmark4</vt:lpwstr>
      </vt:variant>
      <vt:variant>
        <vt:i4>2490449</vt:i4>
      </vt:variant>
      <vt:variant>
        <vt:i4>81</vt:i4>
      </vt:variant>
      <vt:variant>
        <vt:i4>0</vt:i4>
      </vt:variant>
      <vt:variant>
        <vt:i4>5</vt:i4>
      </vt:variant>
      <vt:variant>
        <vt:lpwstr/>
      </vt:variant>
      <vt:variant>
        <vt:lpwstr>_bookmark4</vt:lpwstr>
      </vt:variant>
      <vt:variant>
        <vt:i4>2162769</vt:i4>
      </vt:variant>
      <vt:variant>
        <vt:i4>78</vt:i4>
      </vt:variant>
      <vt:variant>
        <vt:i4>0</vt:i4>
      </vt:variant>
      <vt:variant>
        <vt:i4>5</vt:i4>
      </vt:variant>
      <vt:variant>
        <vt:lpwstr/>
      </vt:variant>
      <vt:variant>
        <vt:lpwstr>_bookmark3</vt:lpwstr>
      </vt:variant>
      <vt:variant>
        <vt:i4>2162769</vt:i4>
      </vt:variant>
      <vt:variant>
        <vt:i4>75</vt:i4>
      </vt:variant>
      <vt:variant>
        <vt:i4>0</vt:i4>
      </vt:variant>
      <vt:variant>
        <vt:i4>5</vt:i4>
      </vt:variant>
      <vt:variant>
        <vt:lpwstr/>
      </vt:variant>
      <vt:variant>
        <vt:lpwstr>_bookmark3</vt:lpwstr>
      </vt:variant>
      <vt:variant>
        <vt:i4>2162769</vt:i4>
      </vt:variant>
      <vt:variant>
        <vt:i4>72</vt:i4>
      </vt:variant>
      <vt:variant>
        <vt:i4>0</vt:i4>
      </vt:variant>
      <vt:variant>
        <vt:i4>5</vt:i4>
      </vt:variant>
      <vt:variant>
        <vt:lpwstr/>
      </vt:variant>
      <vt:variant>
        <vt:lpwstr>_bookmark3</vt:lpwstr>
      </vt:variant>
      <vt:variant>
        <vt:i4>2162769</vt:i4>
      </vt:variant>
      <vt:variant>
        <vt:i4>69</vt:i4>
      </vt:variant>
      <vt:variant>
        <vt:i4>0</vt:i4>
      </vt:variant>
      <vt:variant>
        <vt:i4>5</vt:i4>
      </vt:variant>
      <vt:variant>
        <vt:lpwstr/>
      </vt:variant>
      <vt:variant>
        <vt:lpwstr>_bookmark3</vt:lpwstr>
      </vt:variant>
      <vt:variant>
        <vt:i4>2162769</vt:i4>
      </vt:variant>
      <vt:variant>
        <vt:i4>66</vt:i4>
      </vt:variant>
      <vt:variant>
        <vt:i4>0</vt:i4>
      </vt:variant>
      <vt:variant>
        <vt:i4>5</vt:i4>
      </vt:variant>
      <vt:variant>
        <vt:lpwstr/>
      </vt:variant>
      <vt:variant>
        <vt:lpwstr>_bookmark3</vt:lpwstr>
      </vt:variant>
      <vt:variant>
        <vt:i4>2097233</vt:i4>
      </vt:variant>
      <vt:variant>
        <vt:i4>63</vt:i4>
      </vt:variant>
      <vt:variant>
        <vt:i4>0</vt:i4>
      </vt:variant>
      <vt:variant>
        <vt:i4>5</vt:i4>
      </vt:variant>
      <vt:variant>
        <vt:lpwstr/>
      </vt:variant>
      <vt:variant>
        <vt:lpwstr>_bookmark2</vt:lpwstr>
      </vt:variant>
      <vt:variant>
        <vt:i4>2097233</vt:i4>
      </vt:variant>
      <vt:variant>
        <vt:i4>60</vt:i4>
      </vt:variant>
      <vt:variant>
        <vt:i4>0</vt:i4>
      </vt:variant>
      <vt:variant>
        <vt:i4>5</vt:i4>
      </vt:variant>
      <vt:variant>
        <vt:lpwstr/>
      </vt:variant>
      <vt:variant>
        <vt:lpwstr>_bookmark2</vt:lpwstr>
      </vt:variant>
      <vt:variant>
        <vt:i4>2097233</vt:i4>
      </vt:variant>
      <vt:variant>
        <vt:i4>57</vt:i4>
      </vt:variant>
      <vt:variant>
        <vt:i4>0</vt:i4>
      </vt:variant>
      <vt:variant>
        <vt:i4>5</vt:i4>
      </vt:variant>
      <vt:variant>
        <vt:lpwstr/>
      </vt:variant>
      <vt:variant>
        <vt:lpwstr>_bookmark2</vt:lpwstr>
      </vt:variant>
      <vt:variant>
        <vt:i4>6160478</vt:i4>
      </vt:variant>
      <vt:variant>
        <vt:i4>54</vt:i4>
      </vt:variant>
      <vt:variant>
        <vt:i4>0</vt:i4>
      </vt:variant>
      <vt:variant>
        <vt:i4>5</vt:i4>
      </vt:variant>
      <vt:variant>
        <vt:lpwstr>http://www.modernatx.com/patents</vt:lpwstr>
      </vt:variant>
      <vt:variant>
        <vt:lpwstr/>
      </vt:variant>
      <vt:variant>
        <vt:i4>2097161</vt:i4>
      </vt:variant>
      <vt:variant>
        <vt:i4>51</vt:i4>
      </vt:variant>
      <vt:variant>
        <vt:i4>0</vt:i4>
      </vt:variant>
      <vt:variant>
        <vt:i4>5</vt:i4>
      </vt:variant>
      <vt:variant>
        <vt:lpwstr>mailto:cicp@hrsa.gov</vt:lpwstr>
      </vt:variant>
      <vt:variant>
        <vt:lpwstr/>
      </vt:variant>
      <vt:variant>
        <vt:i4>4653138</vt:i4>
      </vt:variant>
      <vt:variant>
        <vt:i4>48</vt:i4>
      </vt:variant>
      <vt:variant>
        <vt:i4>0</vt:i4>
      </vt:variant>
      <vt:variant>
        <vt:i4>5</vt:i4>
      </vt:variant>
      <vt:variant>
        <vt:lpwstr>http://www.hrsa.gov/cicp</vt:lpwstr>
      </vt:variant>
      <vt:variant>
        <vt:lpwstr/>
      </vt:variant>
      <vt:variant>
        <vt:i4>3670049</vt:i4>
      </vt:variant>
      <vt:variant>
        <vt:i4>45</vt:i4>
      </vt:variant>
      <vt:variant>
        <vt:i4>0</vt:i4>
      </vt:variant>
      <vt:variant>
        <vt:i4>5</vt:i4>
      </vt:variant>
      <vt:variant>
        <vt:lpwstr>http://www.fda.gov/emergency-preparedness-and-response/mcm-legal-regulatory-and-policy-</vt:lpwstr>
      </vt:variant>
      <vt:variant>
        <vt:lpwstr/>
      </vt:variant>
      <vt:variant>
        <vt:i4>3670049</vt:i4>
      </vt:variant>
      <vt:variant>
        <vt:i4>42</vt:i4>
      </vt:variant>
      <vt:variant>
        <vt:i4>0</vt:i4>
      </vt:variant>
      <vt:variant>
        <vt:i4>5</vt:i4>
      </vt:variant>
      <vt:variant>
        <vt:lpwstr>http://www.fda.gov/emergency-preparedness-and-response/mcm-legal-regulatory-and-policy-</vt:lpwstr>
      </vt:variant>
      <vt:variant>
        <vt:lpwstr/>
      </vt:variant>
      <vt:variant>
        <vt:i4>4522078</vt:i4>
      </vt:variant>
      <vt:variant>
        <vt:i4>39</vt:i4>
      </vt:variant>
      <vt:variant>
        <vt:i4>0</vt:i4>
      </vt:variant>
      <vt:variant>
        <vt:i4>5</vt:i4>
      </vt:variant>
      <vt:variant>
        <vt:lpwstr>http://www.yyyy.com/</vt:lpwstr>
      </vt:variant>
      <vt:variant>
        <vt:lpwstr/>
      </vt:variant>
      <vt:variant>
        <vt:i4>2424936</vt:i4>
      </vt:variant>
      <vt:variant>
        <vt:i4>33</vt:i4>
      </vt:variant>
      <vt:variant>
        <vt:i4>0</vt:i4>
      </vt:variant>
      <vt:variant>
        <vt:i4>5</vt:i4>
      </vt:variant>
      <vt:variant>
        <vt:lpwstr>http://www.yyy.com/</vt:lpwstr>
      </vt:variant>
      <vt:variant>
        <vt:lpwstr/>
      </vt:variant>
      <vt:variant>
        <vt:i4>3538988</vt:i4>
      </vt:variant>
      <vt:variant>
        <vt:i4>30</vt:i4>
      </vt:variant>
      <vt:variant>
        <vt:i4>0</vt:i4>
      </vt:variant>
      <vt:variant>
        <vt:i4>5</vt:i4>
      </vt:variant>
      <vt:variant>
        <vt:lpwstr>http://www.clinicaltrials.gov/</vt:lpwstr>
      </vt:variant>
      <vt:variant>
        <vt:lpwstr/>
      </vt:variant>
      <vt:variant>
        <vt:i4>2424936</vt:i4>
      </vt:variant>
      <vt:variant>
        <vt:i4>27</vt:i4>
      </vt:variant>
      <vt:variant>
        <vt:i4>0</vt:i4>
      </vt:variant>
      <vt:variant>
        <vt:i4>5</vt:i4>
      </vt:variant>
      <vt:variant>
        <vt:lpwstr>http://www.yyy.com/</vt:lpwstr>
      </vt:variant>
      <vt:variant>
        <vt:lpwstr/>
      </vt:variant>
      <vt:variant>
        <vt:i4>2293841</vt:i4>
      </vt:variant>
      <vt:variant>
        <vt:i4>24</vt:i4>
      </vt:variant>
      <vt:variant>
        <vt:i4>0</vt:i4>
      </vt:variant>
      <vt:variant>
        <vt:i4>5</vt:i4>
      </vt:variant>
      <vt:variant>
        <vt:lpwstr/>
      </vt:variant>
      <vt:variant>
        <vt:lpwstr>_bookmark1</vt:lpwstr>
      </vt:variant>
      <vt:variant>
        <vt:i4>2293841</vt:i4>
      </vt:variant>
      <vt:variant>
        <vt:i4>21</vt:i4>
      </vt:variant>
      <vt:variant>
        <vt:i4>0</vt:i4>
      </vt:variant>
      <vt:variant>
        <vt:i4>5</vt:i4>
      </vt:variant>
      <vt:variant>
        <vt:lpwstr/>
      </vt:variant>
      <vt:variant>
        <vt:lpwstr>_bookmark1</vt:lpwstr>
      </vt:variant>
      <vt:variant>
        <vt:i4>2293841</vt:i4>
      </vt:variant>
      <vt:variant>
        <vt:i4>18</vt:i4>
      </vt:variant>
      <vt:variant>
        <vt:i4>0</vt:i4>
      </vt:variant>
      <vt:variant>
        <vt:i4>5</vt:i4>
      </vt:variant>
      <vt:variant>
        <vt:lpwstr/>
      </vt:variant>
      <vt:variant>
        <vt:lpwstr>_bookmark1</vt:lpwstr>
      </vt:variant>
      <vt:variant>
        <vt:i4>3866725</vt:i4>
      </vt:variant>
      <vt:variant>
        <vt:i4>15</vt:i4>
      </vt:variant>
      <vt:variant>
        <vt:i4>0</vt:i4>
      </vt:variant>
      <vt:variant>
        <vt:i4>5</vt:i4>
      </vt:variant>
      <vt:variant>
        <vt:lpwstr>http://www.modernatx.com/covid19vaccine-eua</vt:lpwstr>
      </vt:variant>
      <vt:variant>
        <vt:lpwstr/>
      </vt:variant>
      <vt:variant>
        <vt:i4>3538988</vt:i4>
      </vt:variant>
      <vt:variant>
        <vt:i4>12</vt:i4>
      </vt:variant>
      <vt:variant>
        <vt:i4>0</vt:i4>
      </vt:variant>
      <vt:variant>
        <vt:i4>5</vt:i4>
      </vt:variant>
      <vt:variant>
        <vt:lpwstr>http://www.clinicaltrials.gov/</vt:lpwstr>
      </vt:variant>
      <vt:variant>
        <vt:lpwstr/>
      </vt:variant>
      <vt:variant>
        <vt:i4>2293841</vt:i4>
      </vt:variant>
      <vt:variant>
        <vt:i4>9</vt:i4>
      </vt:variant>
      <vt:variant>
        <vt:i4>0</vt:i4>
      </vt:variant>
      <vt:variant>
        <vt:i4>5</vt:i4>
      </vt:variant>
      <vt:variant>
        <vt:lpwstr/>
      </vt:variant>
      <vt:variant>
        <vt:lpwstr>_bookmark1</vt:lpwstr>
      </vt:variant>
      <vt:variant>
        <vt:i4>2228305</vt:i4>
      </vt:variant>
      <vt:variant>
        <vt:i4>6</vt:i4>
      </vt:variant>
      <vt:variant>
        <vt:i4>0</vt:i4>
      </vt:variant>
      <vt:variant>
        <vt:i4>5</vt:i4>
      </vt:variant>
      <vt:variant>
        <vt:lpwstr/>
      </vt:variant>
      <vt:variant>
        <vt:lpwstr>_bookmark0</vt:lpwstr>
      </vt:variant>
      <vt:variant>
        <vt:i4>2228305</vt:i4>
      </vt:variant>
      <vt:variant>
        <vt:i4>3</vt:i4>
      </vt:variant>
      <vt:variant>
        <vt:i4>0</vt:i4>
      </vt:variant>
      <vt:variant>
        <vt:i4>5</vt:i4>
      </vt:variant>
      <vt:variant>
        <vt:lpwstr/>
      </vt:variant>
      <vt:variant>
        <vt:lpwstr>_bookmark0</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2025-09-16T12:40:00Z</dcterms:created>
  <dcterms:modified xsi:type="dcterms:W3CDTF">2025-09-16T12:40:00Z</dcterms:modified>
</cp:coreProperties>
</file>